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98C76" w14:textId="77777777" w:rsidR="004E503E" w:rsidRPr="007814EB" w:rsidRDefault="004E503E" w:rsidP="00E33ADA">
      <w:pPr>
        <w:spacing w:after="60"/>
        <w:contextualSpacing/>
        <w:jc w:val="right"/>
        <w:rPr>
          <w:rFonts w:cs="Arial"/>
          <w:sz w:val="22"/>
          <w:szCs w:val="22"/>
        </w:rPr>
      </w:pPr>
      <w:r w:rsidRPr="007814EB">
        <w:rPr>
          <w:rFonts w:cs="Arial"/>
          <w:sz w:val="22"/>
          <w:szCs w:val="22"/>
        </w:rPr>
        <w:t>Załącznik nr 2</w:t>
      </w:r>
    </w:p>
    <w:p w14:paraId="2E6E63BC" w14:textId="77777777" w:rsidR="004E503E" w:rsidRPr="007814EB" w:rsidRDefault="004E503E" w:rsidP="00E33ADA">
      <w:pPr>
        <w:widowControl w:val="0"/>
        <w:spacing w:after="120"/>
        <w:ind w:left="360"/>
        <w:contextualSpacing/>
        <w:jc w:val="right"/>
        <w:rPr>
          <w:rFonts w:cs="Arial"/>
          <w:sz w:val="22"/>
          <w:szCs w:val="22"/>
        </w:rPr>
      </w:pPr>
      <w:r w:rsidRPr="007814EB">
        <w:rPr>
          <w:rFonts w:cs="Arial"/>
          <w:sz w:val="22"/>
          <w:szCs w:val="22"/>
        </w:rPr>
        <w:t xml:space="preserve">do </w:t>
      </w:r>
      <w:r w:rsidR="002A5800" w:rsidRPr="007814EB">
        <w:rPr>
          <w:rFonts w:cs="Arial"/>
          <w:sz w:val="22"/>
          <w:szCs w:val="22"/>
        </w:rPr>
        <w:t xml:space="preserve">projektu </w:t>
      </w:r>
      <w:r w:rsidRPr="007814EB">
        <w:rPr>
          <w:rFonts w:cs="Arial"/>
          <w:sz w:val="22"/>
          <w:szCs w:val="22"/>
        </w:rPr>
        <w:t>umowy</w:t>
      </w:r>
    </w:p>
    <w:p w14:paraId="5BF4E71B" w14:textId="77777777" w:rsidR="00E33ADA" w:rsidRPr="007814EB" w:rsidRDefault="00E33ADA" w:rsidP="004E503E">
      <w:pPr>
        <w:widowControl w:val="0"/>
        <w:spacing w:after="120"/>
        <w:ind w:left="360"/>
        <w:jc w:val="center"/>
        <w:rPr>
          <w:rFonts w:eastAsia="Arial Unicode MS" w:cs="Arial"/>
          <w:b/>
          <w:bCs/>
          <w:sz w:val="22"/>
          <w:szCs w:val="22"/>
          <w:lang w:eastAsia="x-none"/>
        </w:rPr>
      </w:pPr>
    </w:p>
    <w:p w14:paraId="5D52DF68" w14:textId="77777777" w:rsidR="004E503E" w:rsidRPr="007814EB" w:rsidRDefault="004E503E" w:rsidP="00B34CF9">
      <w:pPr>
        <w:widowControl w:val="0"/>
        <w:spacing w:after="120"/>
        <w:ind w:left="360"/>
        <w:jc w:val="center"/>
        <w:rPr>
          <w:rFonts w:eastAsia="Arial Unicode MS" w:cs="Arial"/>
          <w:b/>
          <w:bCs/>
          <w:sz w:val="22"/>
          <w:szCs w:val="22"/>
          <w:lang w:eastAsia="x-none"/>
        </w:rPr>
      </w:pPr>
      <w:r w:rsidRPr="007814EB">
        <w:rPr>
          <w:rFonts w:eastAsia="Arial Unicode MS" w:cs="Arial"/>
          <w:b/>
          <w:bCs/>
          <w:sz w:val="22"/>
          <w:szCs w:val="22"/>
          <w:lang w:eastAsia="x-none"/>
        </w:rPr>
        <w:t>PROTOKÓŁ ODBIORU</w:t>
      </w:r>
      <w:r w:rsidR="008E1916" w:rsidRPr="007814EB">
        <w:rPr>
          <w:rStyle w:val="Odwoanieprzypisudolnego"/>
          <w:rFonts w:eastAsia="Arial Unicode MS" w:cs="Arial"/>
          <w:b/>
          <w:bCs/>
          <w:sz w:val="22"/>
          <w:szCs w:val="22"/>
          <w:lang w:eastAsia="x-none"/>
        </w:rPr>
        <w:footnoteReference w:id="1"/>
      </w:r>
    </w:p>
    <w:p w14:paraId="4F518880" w14:textId="77777777" w:rsidR="004E503E" w:rsidRPr="007814EB" w:rsidRDefault="004E503E" w:rsidP="004E503E">
      <w:pPr>
        <w:widowControl w:val="0"/>
        <w:tabs>
          <w:tab w:val="left" w:leader="underscore" w:pos="5546"/>
          <w:tab w:val="left" w:leader="underscore" w:pos="7429"/>
        </w:tabs>
        <w:spacing w:after="120" w:line="276" w:lineRule="auto"/>
        <w:ind w:left="20"/>
        <w:jc w:val="both"/>
        <w:rPr>
          <w:rFonts w:eastAsia="Arial Unicode MS" w:cs="Arial"/>
          <w:sz w:val="22"/>
          <w:szCs w:val="22"/>
          <w:lang w:eastAsia="x-none"/>
        </w:rPr>
      </w:pPr>
      <w:r w:rsidRPr="007814EB">
        <w:rPr>
          <w:rFonts w:eastAsia="Arial Unicode MS" w:cs="Arial"/>
          <w:sz w:val="22"/>
          <w:szCs w:val="22"/>
          <w:lang w:eastAsia="x-none"/>
        </w:rPr>
        <w:t>W dniu ……………………… dostarczono do …………..……………………………, (nazwa jednostki organizacyjnej Zamawiającego), adres: ….…………………………………, wskazany niżej asortyment:</w:t>
      </w:r>
    </w:p>
    <w:tbl>
      <w:tblPr>
        <w:tblW w:w="97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763"/>
        <w:gridCol w:w="1701"/>
        <w:gridCol w:w="1985"/>
        <w:gridCol w:w="3743"/>
      </w:tblGrid>
      <w:tr w:rsidR="007814EB" w:rsidRPr="007814EB" w14:paraId="625EE311" w14:textId="77777777" w:rsidTr="00DA1BC9">
        <w:trPr>
          <w:trHeight w:hRule="exact" w:val="183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E69AD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8B6CA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Nazwa wyrobu zgodnie ze Specyfikacją przedmiotu dostawy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92BEA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Ilość (szt.)</w:t>
            </w:r>
          </w:p>
          <w:p w14:paraId="41C68341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butelek Wody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626E2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Wartość</w:t>
            </w:r>
          </w:p>
          <w:p w14:paraId="3C2E96E0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(netto / brutto)</w:t>
            </w:r>
          </w:p>
        </w:tc>
      </w:tr>
      <w:tr w:rsidR="007814EB" w:rsidRPr="007814EB" w14:paraId="1BCCBB98" w14:textId="77777777" w:rsidTr="00DA1BC9">
        <w:trPr>
          <w:trHeight w:hRule="exact" w:val="12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FF41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5905" w14:textId="77777777" w:rsidR="004E503E" w:rsidRPr="007814EB" w:rsidRDefault="004E503E" w:rsidP="001E7D1B">
            <w:pPr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>Woda pitna, gazowana bądź niegazowana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1120" w14:textId="77777777" w:rsidR="00DA1BC9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 xml:space="preserve">w butelkach </w:t>
            </w:r>
          </w:p>
          <w:p w14:paraId="6A83B936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 xml:space="preserve">o pojemności </w:t>
            </w:r>
            <w:r w:rsidRPr="007814EB">
              <w:rPr>
                <w:rFonts w:cs="Arial"/>
                <w:b/>
                <w:bCs/>
                <w:sz w:val="22"/>
                <w:szCs w:val="22"/>
              </w:rPr>
              <w:t>0,5 litra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53C7C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E4227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814EB" w:rsidRPr="007814EB" w14:paraId="15A027BC" w14:textId="77777777" w:rsidTr="00DA1BC9">
        <w:trPr>
          <w:trHeight w:val="12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7F94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FD93" w14:textId="77777777" w:rsidR="004E503E" w:rsidRPr="007814EB" w:rsidRDefault="004E503E" w:rsidP="001E7D1B">
            <w:pPr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>Woda pitna, gazowana bądź niegazowana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BBB5" w14:textId="77777777" w:rsidR="00DA1BC9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 xml:space="preserve">w butelkach </w:t>
            </w:r>
          </w:p>
          <w:p w14:paraId="42DCD749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 xml:space="preserve">o pojemności </w:t>
            </w:r>
            <w:r w:rsidRPr="007814EB">
              <w:rPr>
                <w:rFonts w:cs="Arial"/>
                <w:b/>
                <w:bCs/>
                <w:sz w:val="22"/>
                <w:szCs w:val="22"/>
              </w:rPr>
              <w:t>1,5 litra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DEC4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DD779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773A2FD7" w14:textId="77777777" w:rsidR="004E503E" w:rsidRPr="007814EB" w:rsidRDefault="004E503E" w:rsidP="004E503E">
      <w:pPr>
        <w:spacing w:after="120" w:line="276" w:lineRule="auto"/>
        <w:rPr>
          <w:rFonts w:eastAsia="Calibri" w:cs="Arial"/>
          <w:sz w:val="22"/>
          <w:szCs w:val="22"/>
          <w:lang w:eastAsia="en-US"/>
        </w:rPr>
      </w:pPr>
    </w:p>
    <w:p w14:paraId="0E4A4FBB" w14:textId="77777777" w:rsidR="004E503E" w:rsidRPr="007814EB" w:rsidRDefault="004E503E" w:rsidP="00E33ADA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7814EB">
        <w:rPr>
          <w:rFonts w:eastAsia="Calibri" w:cs="Arial"/>
          <w:sz w:val="22"/>
          <w:szCs w:val="22"/>
          <w:lang w:eastAsia="en-US"/>
        </w:rPr>
        <w:t xml:space="preserve">Wraz z dostawą przekazano ____ szt. palet. Palety stanowią własność Wykonawcy </w:t>
      </w:r>
      <w:r w:rsidR="00E33ADA" w:rsidRPr="007814EB">
        <w:rPr>
          <w:rFonts w:eastAsia="Calibri" w:cs="Arial"/>
          <w:sz w:val="22"/>
          <w:szCs w:val="22"/>
          <w:lang w:eastAsia="en-US"/>
        </w:rPr>
        <w:br/>
      </w:r>
      <w:r w:rsidRPr="007814EB">
        <w:rPr>
          <w:rFonts w:eastAsia="Calibri" w:cs="Arial"/>
          <w:sz w:val="22"/>
          <w:szCs w:val="22"/>
          <w:lang w:eastAsia="en-US"/>
        </w:rPr>
        <w:t>i podlegają zwrotowi. Wykonawca dokona odbioru palet nie później niż po upływie 60 dni, od podanej powyżej daty dostawy, lub przy kolejnej dostawie Wody.</w:t>
      </w:r>
    </w:p>
    <w:p w14:paraId="53E17FE4" w14:textId="77777777" w:rsidR="004E503E" w:rsidRPr="007814EB" w:rsidRDefault="004E503E" w:rsidP="004E503E">
      <w:pPr>
        <w:widowControl w:val="0"/>
        <w:spacing w:after="120" w:line="276" w:lineRule="auto"/>
        <w:ind w:left="20"/>
        <w:jc w:val="both"/>
        <w:rPr>
          <w:rFonts w:eastAsia="Arial Unicode MS" w:cs="Arial"/>
          <w:i/>
          <w:iCs/>
          <w:spacing w:val="-10"/>
          <w:sz w:val="22"/>
          <w:szCs w:val="22"/>
          <w:lang w:eastAsia="x-none"/>
        </w:rPr>
      </w:pPr>
      <w:r w:rsidRPr="007814EB">
        <w:rPr>
          <w:rFonts w:eastAsia="Arial Unicode MS" w:cs="Arial"/>
          <w:i/>
          <w:iCs/>
          <w:spacing w:val="-10"/>
          <w:sz w:val="22"/>
          <w:szCs w:val="22"/>
          <w:lang w:eastAsia="x-none"/>
        </w:rPr>
        <w:t>UWAGI:</w:t>
      </w:r>
    </w:p>
    <w:tbl>
      <w:tblPr>
        <w:tblW w:w="0" w:type="auto"/>
        <w:tblInd w:w="2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7814EB" w:rsidRPr="007814EB" w14:paraId="0DB6BBE4" w14:textId="77777777" w:rsidTr="001E7D1B">
        <w:tc>
          <w:tcPr>
            <w:tcW w:w="9495" w:type="dxa"/>
            <w:shd w:val="clear" w:color="auto" w:fill="auto"/>
          </w:tcPr>
          <w:p w14:paraId="0CF42832" w14:textId="77777777" w:rsidR="004E503E" w:rsidRPr="007814EB" w:rsidRDefault="004E503E" w:rsidP="001E7D1B">
            <w:pPr>
              <w:widowControl w:val="0"/>
              <w:spacing w:after="120" w:line="276" w:lineRule="auto"/>
              <w:jc w:val="both"/>
              <w:rPr>
                <w:rFonts w:eastAsia="Arial Unicode MS" w:cs="Arial"/>
                <w:i/>
                <w:iCs/>
                <w:spacing w:val="-10"/>
                <w:sz w:val="22"/>
                <w:szCs w:val="22"/>
                <w:lang w:eastAsia="x-none"/>
              </w:rPr>
            </w:pPr>
          </w:p>
        </w:tc>
      </w:tr>
      <w:tr w:rsidR="007814EB" w:rsidRPr="007814EB" w14:paraId="22F6CB5D" w14:textId="77777777" w:rsidTr="001E7D1B">
        <w:tc>
          <w:tcPr>
            <w:tcW w:w="9495" w:type="dxa"/>
            <w:shd w:val="clear" w:color="auto" w:fill="auto"/>
          </w:tcPr>
          <w:p w14:paraId="3652D65F" w14:textId="77777777" w:rsidR="004E503E" w:rsidRPr="007814EB" w:rsidRDefault="004E503E" w:rsidP="001E7D1B">
            <w:pPr>
              <w:widowControl w:val="0"/>
              <w:spacing w:after="120" w:line="276" w:lineRule="auto"/>
              <w:jc w:val="both"/>
              <w:rPr>
                <w:rFonts w:eastAsia="Arial Unicode MS" w:cs="Arial"/>
                <w:i/>
                <w:iCs/>
                <w:spacing w:val="-10"/>
                <w:sz w:val="22"/>
                <w:szCs w:val="22"/>
                <w:lang w:eastAsia="x-none"/>
              </w:rPr>
            </w:pPr>
          </w:p>
        </w:tc>
      </w:tr>
      <w:tr w:rsidR="004E503E" w:rsidRPr="007814EB" w14:paraId="048C16AA" w14:textId="77777777" w:rsidTr="001E7D1B">
        <w:tc>
          <w:tcPr>
            <w:tcW w:w="9495" w:type="dxa"/>
            <w:shd w:val="clear" w:color="auto" w:fill="auto"/>
          </w:tcPr>
          <w:p w14:paraId="70E461E2" w14:textId="77777777" w:rsidR="004E503E" w:rsidRPr="007814EB" w:rsidRDefault="004E503E" w:rsidP="001E7D1B">
            <w:pPr>
              <w:widowControl w:val="0"/>
              <w:spacing w:after="120" w:line="276" w:lineRule="auto"/>
              <w:jc w:val="both"/>
              <w:rPr>
                <w:rFonts w:eastAsia="Arial Unicode MS" w:cs="Arial"/>
                <w:i/>
                <w:iCs/>
                <w:spacing w:val="-10"/>
                <w:sz w:val="22"/>
                <w:szCs w:val="22"/>
                <w:lang w:eastAsia="x-none"/>
              </w:rPr>
            </w:pPr>
          </w:p>
        </w:tc>
      </w:tr>
    </w:tbl>
    <w:p w14:paraId="0D4E191B" w14:textId="77777777" w:rsidR="004E503E" w:rsidRPr="007814EB" w:rsidRDefault="004E503E" w:rsidP="004E503E">
      <w:pPr>
        <w:widowControl w:val="0"/>
        <w:spacing w:after="120" w:line="276" w:lineRule="auto"/>
        <w:ind w:left="20"/>
        <w:jc w:val="both"/>
        <w:rPr>
          <w:rFonts w:eastAsia="Arial Unicode MS" w:cs="Arial"/>
          <w:i/>
          <w:iCs/>
          <w:spacing w:val="-10"/>
          <w:sz w:val="22"/>
          <w:szCs w:val="22"/>
          <w:lang w:eastAsia="x-none"/>
        </w:rPr>
      </w:pPr>
    </w:p>
    <w:p w14:paraId="0825CDC5" w14:textId="77777777" w:rsidR="002A5800" w:rsidRPr="007814EB" w:rsidRDefault="002A5800" w:rsidP="004E503E">
      <w:pPr>
        <w:widowControl w:val="0"/>
        <w:spacing w:after="120" w:line="276" w:lineRule="auto"/>
        <w:ind w:left="20"/>
        <w:jc w:val="both"/>
        <w:rPr>
          <w:rFonts w:eastAsia="Arial Unicode MS" w:cs="Arial"/>
          <w:i/>
          <w:iCs/>
          <w:spacing w:val="-10"/>
          <w:sz w:val="22"/>
          <w:szCs w:val="22"/>
          <w:lang w:eastAsia="x-none"/>
        </w:rPr>
      </w:pPr>
    </w:p>
    <w:p w14:paraId="2D53B172" w14:textId="77777777" w:rsidR="004E503E" w:rsidRPr="007814EB" w:rsidRDefault="004E503E" w:rsidP="004E503E">
      <w:pPr>
        <w:widowControl w:val="0"/>
        <w:spacing w:after="120"/>
        <w:ind w:left="20"/>
        <w:contextualSpacing/>
        <w:rPr>
          <w:rFonts w:eastAsia="Arial Unicode MS" w:cs="Arial"/>
          <w:i/>
          <w:iCs/>
          <w:spacing w:val="-10"/>
          <w:sz w:val="22"/>
          <w:szCs w:val="22"/>
          <w:lang w:eastAsia="x-none"/>
        </w:rPr>
      </w:pPr>
      <w:r w:rsidRPr="007814EB">
        <w:rPr>
          <w:rFonts w:eastAsia="Arial Unicode MS" w:cs="Arial"/>
          <w:i/>
          <w:iCs/>
          <w:spacing w:val="-10"/>
          <w:sz w:val="22"/>
          <w:szCs w:val="22"/>
          <w:lang w:eastAsia="x-none"/>
        </w:rPr>
        <w:t>…………………………………………                        ………………………………………………………</w:t>
      </w:r>
    </w:p>
    <w:p w14:paraId="7ECB22B3" w14:textId="77777777" w:rsidR="00B20957" w:rsidRPr="007814EB" w:rsidRDefault="004E503E" w:rsidP="002A5800">
      <w:pPr>
        <w:autoSpaceDE w:val="0"/>
        <w:autoSpaceDN w:val="0"/>
        <w:adjustRightInd w:val="0"/>
        <w:spacing w:after="120"/>
        <w:contextualSpacing/>
        <w:jc w:val="center"/>
        <w:rPr>
          <w:rFonts w:eastAsia="Calibri" w:cs="Arial"/>
          <w:sz w:val="22"/>
          <w:szCs w:val="22"/>
        </w:rPr>
      </w:pPr>
      <w:r w:rsidRPr="007814EB">
        <w:rPr>
          <w:rFonts w:eastAsia="Calibri" w:cs="Arial"/>
          <w:sz w:val="22"/>
          <w:szCs w:val="22"/>
        </w:rPr>
        <w:t xml:space="preserve">(Wykonawca)                                                    </w:t>
      </w:r>
      <w:r w:rsidR="002A5800" w:rsidRPr="007814EB">
        <w:rPr>
          <w:rFonts w:eastAsia="Calibri" w:cs="Arial"/>
          <w:sz w:val="22"/>
          <w:szCs w:val="22"/>
        </w:rPr>
        <w:t xml:space="preserve">       (Odbiorca / Zamawiający)</w:t>
      </w:r>
    </w:p>
    <w:sectPr w:rsidR="00B20957" w:rsidRPr="007814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1425A" w14:textId="77777777" w:rsidR="00DD1AEE" w:rsidRDefault="00DD1AEE" w:rsidP="004E503E">
      <w:r>
        <w:separator/>
      </w:r>
    </w:p>
  </w:endnote>
  <w:endnote w:type="continuationSeparator" w:id="0">
    <w:p w14:paraId="66939B28" w14:textId="77777777" w:rsidR="00DD1AEE" w:rsidRDefault="00DD1AEE" w:rsidP="004E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521618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9B0AB90" w14:textId="77777777" w:rsidR="002A5800" w:rsidRPr="002A5800" w:rsidRDefault="002A5800" w:rsidP="002A5800">
        <w:pPr>
          <w:pStyle w:val="Stopka"/>
          <w:rPr>
            <w:rFonts w:asciiTheme="majorHAnsi" w:eastAsiaTheme="majorEastAsia" w:hAnsiTheme="majorHAnsi" w:cstheme="majorBidi"/>
            <w:sz w:val="16"/>
            <w:szCs w:val="28"/>
          </w:rPr>
        </w:pPr>
      </w:p>
      <w:p w14:paraId="0627F171" w14:textId="77777777" w:rsidR="002A5800" w:rsidRPr="002A5800" w:rsidRDefault="002A5800" w:rsidP="002A5800">
        <w:pPr>
          <w:pStyle w:val="Stopka"/>
          <w:jc w:val="right"/>
          <w:rPr>
            <w:rFonts w:cs="Arial"/>
            <w:sz w:val="20"/>
          </w:rPr>
        </w:pPr>
        <w:r w:rsidRPr="002A5800">
          <w:rPr>
            <w:rFonts w:eastAsiaTheme="majorEastAsia" w:cs="Arial"/>
            <w:sz w:val="20"/>
          </w:rPr>
          <w:t xml:space="preserve">str. </w:t>
        </w:r>
        <w:r w:rsidRPr="002A5800">
          <w:rPr>
            <w:rFonts w:eastAsiaTheme="minorEastAsia" w:cs="Arial"/>
            <w:sz w:val="20"/>
          </w:rPr>
          <w:fldChar w:fldCharType="begin"/>
        </w:r>
        <w:r w:rsidRPr="002A5800">
          <w:rPr>
            <w:rFonts w:cs="Arial"/>
            <w:sz w:val="20"/>
          </w:rPr>
          <w:instrText>PAGE    \* MERGEFORMAT</w:instrText>
        </w:r>
        <w:r w:rsidRPr="002A5800">
          <w:rPr>
            <w:rFonts w:eastAsiaTheme="minorEastAsia" w:cs="Arial"/>
            <w:sz w:val="20"/>
          </w:rPr>
          <w:fldChar w:fldCharType="separate"/>
        </w:r>
        <w:r w:rsidR="00B34CF9" w:rsidRPr="00B34CF9">
          <w:rPr>
            <w:rFonts w:eastAsiaTheme="majorEastAsia" w:cs="Arial"/>
            <w:noProof/>
            <w:sz w:val="20"/>
          </w:rPr>
          <w:t>1</w:t>
        </w:r>
        <w:r w:rsidRPr="002A5800">
          <w:rPr>
            <w:rFonts w:eastAsiaTheme="majorEastAsia" w:cs="Arial"/>
            <w:sz w:val="20"/>
          </w:rPr>
          <w:fldChar w:fldCharType="end"/>
        </w:r>
      </w:p>
    </w:sdtContent>
  </w:sdt>
  <w:p w14:paraId="45662DBA" w14:textId="77777777" w:rsidR="002A5800" w:rsidRPr="002A5800" w:rsidRDefault="002A5800">
    <w:pPr>
      <w:pStyle w:val="Stopka"/>
      <w:rPr>
        <w:rFonts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C993" w14:textId="77777777" w:rsidR="00DD1AEE" w:rsidRDefault="00DD1AEE" w:rsidP="004E503E">
      <w:r>
        <w:separator/>
      </w:r>
    </w:p>
  </w:footnote>
  <w:footnote w:type="continuationSeparator" w:id="0">
    <w:p w14:paraId="3DC230FA" w14:textId="77777777" w:rsidR="00DD1AEE" w:rsidRDefault="00DD1AEE" w:rsidP="004E503E">
      <w:r>
        <w:continuationSeparator/>
      </w:r>
    </w:p>
  </w:footnote>
  <w:footnote w:id="1">
    <w:p w14:paraId="1AC24657" w14:textId="77777777" w:rsidR="008E1916" w:rsidRPr="008E1916" w:rsidRDefault="008E191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Protokół zostanie dostosowany do właściwej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046C5" w14:textId="3F97AE1A" w:rsidR="0099376B" w:rsidRDefault="0099376B" w:rsidP="0099376B">
    <w:pPr>
      <w:pStyle w:val="Nagwek"/>
      <w:jc w:val="center"/>
      <w:rPr>
        <w:i/>
        <w:sz w:val="18"/>
        <w:szCs w:val="18"/>
      </w:rPr>
    </w:pPr>
  </w:p>
  <w:p w14:paraId="0BC55E0F" w14:textId="77777777" w:rsidR="0099376B" w:rsidRPr="0099376B" w:rsidRDefault="0099376B" w:rsidP="002A5800">
    <w:pPr>
      <w:pStyle w:val="Nagwek"/>
      <w:jc w:val="right"/>
      <w:rPr>
        <w:rFonts w:ascii="Tahoma" w:hAnsi="Tahoma" w:cs="Tahom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0246"/>
    <w:multiLevelType w:val="hybridMultilevel"/>
    <w:tmpl w:val="578C1D9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3362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7750B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A4E"/>
    <w:multiLevelType w:val="hybridMultilevel"/>
    <w:tmpl w:val="B9FC7F6A"/>
    <w:lvl w:ilvl="0" w:tplc="9B907C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73366328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6F1C17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F695F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525CE8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896D21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D36F82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F725C"/>
    <w:multiLevelType w:val="hybridMultilevel"/>
    <w:tmpl w:val="01B6DE22"/>
    <w:lvl w:ilvl="0" w:tplc="101EBF46">
      <w:start w:val="1"/>
      <w:numFmt w:val="decimal"/>
      <w:lvlText w:val="%1)"/>
      <w:lvlJc w:val="left"/>
      <w:pPr>
        <w:ind w:left="1795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0" w15:restartNumberingAfterBreak="0">
    <w:nsid w:val="4F860071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A0446C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2760AB"/>
    <w:multiLevelType w:val="hybridMultilevel"/>
    <w:tmpl w:val="B370687A"/>
    <w:lvl w:ilvl="0" w:tplc="9B907C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DD6F9C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C370C4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51DE0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8112B0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9BE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63112"/>
    <w:multiLevelType w:val="hybridMultilevel"/>
    <w:tmpl w:val="58CE7134"/>
    <w:lvl w:ilvl="0" w:tplc="8E2E11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C3637"/>
    <w:multiLevelType w:val="hybridMultilevel"/>
    <w:tmpl w:val="AE8EF69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06BDA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2727589">
    <w:abstractNumId w:val="3"/>
  </w:num>
  <w:num w:numId="2" w16cid:durableId="1736665889">
    <w:abstractNumId w:val="12"/>
  </w:num>
  <w:num w:numId="3" w16cid:durableId="1757365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8199147">
    <w:abstractNumId w:val="1"/>
  </w:num>
  <w:num w:numId="5" w16cid:durableId="1493061899">
    <w:abstractNumId w:val="6"/>
  </w:num>
  <w:num w:numId="6" w16cid:durableId="852232886">
    <w:abstractNumId w:val="5"/>
  </w:num>
  <w:num w:numId="7" w16cid:durableId="806825908">
    <w:abstractNumId w:val="19"/>
  </w:num>
  <w:num w:numId="8" w16cid:durableId="2014912485">
    <w:abstractNumId w:val="17"/>
  </w:num>
  <w:num w:numId="9" w16cid:durableId="968125404">
    <w:abstractNumId w:val="4"/>
  </w:num>
  <w:num w:numId="10" w16cid:durableId="1545751722">
    <w:abstractNumId w:val="16"/>
  </w:num>
  <w:num w:numId="11" w16cid:durableId="1593706727">
    <w:abstractNumId w:val="0"/>
  </w:num>
  <w:num w:numId="12" w16cid:durableId="878276008">
    <w:abstractNumId w:val="11"/>
  </w:num>
  <w:num w:numId="13" w16cid:durableId="902832825">
    <w:abstractNumId w:val="10"/>
  </w:num>
  <w:num w:numId="14" w16cid:durableId="2142071502">
    <w:abstractNumId w:val="7"/>
  </w:num>
  <w:num w:numId="15" w16cid:durableId="1418483013">
    <w:abstractNumId w:val="14"/>
  </w:num>
  <w:num w:numId="16" w16cid:durableId="989138132">
    <w:abstractNumId w:val="15"/>
  </w:num>
  <w:num w:numId="17" w16cid:durableId="1080492978">
    <w:abstractNumId w:val="13"/>
  </w:num>
  <w:num w:numId="18" w16cid:durableId="1783453025">
    <w:abstractNumId w:val="20"/>
  </w:num>
  <w:num w:numId="19" w16cid:durableId="477845898">
    <w:abstractNumId w:val="18"/>
  </w:num>
  <w:num w:numId="20" w16cid:durableId="1695613707">
    <w:abstractNumId w:val="9"/>
  </w:num>
  <w:num w:numId="21" w16cid:durableId="1981416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3E"/>
    <w:rsid w:val="000325A8"/>
    <w:rsid w:val="0004598D"/>
    <w:rsid w:val="00177F7E"/>
    <w:rsid w:val="002A13DB"/>
    <w:rsid w:val="002A5800"/>
    <w:rsid w:val="002F53B7"/>
    <w:rsid w:val="004A19C2"/>
    <w:rsid w:val="004E503E"/>
    <w:rsid w:val="005A219D"/>
    <w:rsid w:val="006A79A3"/>
    <w:rsid w:val="006B0A43"/>
    <w:rsid w:val="00717E3B"/>
    <w:rsid w:val="007814EB"/>
    <w:rsid w:val="00814D61"/>
    <w:rsid w:val="00855180"/>
    <w:rsid w:val="008E1916"/>
    <w:rsid w:val="009070F0"/>
    <w:rsid w:val="00910127"/>
    <w:rsid w:val="00913667"/>
    <w:rsid w:val="0099376B"/>
    <w:rsid w:val="009F097E"/>
    <w:rsid w:val="00A97E91"/>
    <w:rsid w:val="00B20957"/>
    <w:rsid w:val="00B34CF9"/>
    <w:rsid w:val="00C0491C"/>
    <w:rsid w:val="00DA1BC9"/>
    <w:rsid w:val="00DD1AEE"/>
    <w:rsid w:val="00E33ADA"/>
    <w:rsid w:val="00EA3B85"/>
    <w:rsid w:val="00FE6223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6D47D"/>
  <w15:docId w15:val="{E847DB44-B905-4DDF-82E1-01C8A4D8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03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4E503E"/>
    <w:pPr>
      <w:tabs>
        <w:tab w:val="right" w:pos="9061"/>
      </w:tabs>
      <w:spacing w:before="240" w:after="120"/>
      <w:jc w:val="both"/>
    </w:pPr>
    <w:rPr>
      <w:b/>
      <w:noProof/>
      <w:sz w:val="22"/>
    </w:rPr>
  </w:style>
  <w:style w:type="paragraph" w:styleId="Tekstprzypisudolnego">
    <w:name w:val="footnote text"/>
    <w:basedOn w:val="Normalny"/>
    <w:link w:val="TekstprzypisudolnegoZnak"/>
    <w:uiPriority w:val="99"/>
    <w:rsid w:val="004E503E"/>
    <w:rPr>
      <w:sz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503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4E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4E503E"/>
    <w:pPr>
      <w:ind w:left="720"/>
      <w:contextualSpacing/>
    </w:pPr>
  </w:style>
  <w:style w:type="character" w:customStyle="1" w:styleId="FontStyle11">
    <w:name w:val="Font Style11"/>
    <w:uiPriority w:val="99"/>
    <w:rsid w:val="004E503E"/>
    <w:rPr>
      <w:rFonts w:ascii="Arial" w:hAnsi="Arial"/>
      <w:sz w:val="24"/>
    </w:rPr>
  </w:style>
  <w:style w:type="paragraph" w:styleId="Nagwek">
    <w:name w:val="header"/>
    <w:basedOn w:val="Normalny"/>
    <w:link w:val="NagwekZnak"/>
    <w:unhideWhenUsed/>
    <w:rsid w:val="002A5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580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5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800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7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37BE-6377-46B2-BB55-A4F9E8CE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 S.A.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Bąk</dc:creator>
  <cp:lastModifiedBy>Wioleta Miszka</cp:lastModifiedBy>
  <cp:revision>2</cp:revision>
  <cp:lastPrinted>2018-03-23T14:08:00Z</cp:lastPrinted>
  <dcterms:created xsi:type="dcterms:W3CDTF">2022-07-25T08:13:00Z</dcterms:created>
  <dcterms:modified xsi:type="dcterms:W3CDTF">2022-07-25T08:13:00Z</dcterms:modified>
</cp:coreProperties>
</file>