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bookmarkStart w:id="0" w:name="_GoBack"/>
      <w:bookmarkEnd w:id="0"/>
      <w:r w:rsidRPr="008F4A56">
        <w:rPr>
          <w:rFonts w:ascii="Times New Roman" w:eastAsia="Times New Roman" w:hAnsi="Times New Roman" w:cs="Times New Roman"/>
          <w:b/>
          <w:sz w:val="40"/>
          <w:szCs w:val="20"/>
          <w:lang w:eastAsia="pl-PL"/>
        </w:rPr>
        <w:t>PKP SZYBKA KOLEJ MIEJSKA</w:t>
      </w:r>
    </w:p>
    <w:p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W TRÓJMIEŚCIE SP. Z O.O.</w:t>
      </w:r>
    </w:p>
    <w:p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b/>
            <w:sz w:val="40"/>
            <w:szCs w:val="20"/>
            <w:lang w:eastAsia="pl-PL"/>
          </w:rPr>
          <w:t>350 A</w:t>
        </w:r>
      </w:smartTag>
    </w:p>
    <w:p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81-002 GDYNIA</w:t>
      </w:r>
    </w:p>
    <w:p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TEL.: 58 721 28 20</w:t>
      </w:r>
    </w:p>
    <w:p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FAX: 58 721 29 66</w:t>
      </w:r>
    </w:p>
    <w:p w:rsidR="008F4A56" w:rsidRPr="008F4A56" w:rsidRDefault="008F4A56" w:rsidP="008F4A56">
      <w:pPr>
        <w:spacing w:after="0" w:line="240" w:lineRule="auto"/>
        <w:rPr>
          <w:rFonts w:ascii="Times New Roman" w:eastAsia="Times New Roman" w:hAnsi="Times New Roman" w:cs="Times New Roman"/>
          <w:sz w:val="24"/>
          <w:szCs w:val="20"/>
          <w:lang w:eastAsia="pl-PL"/>
        </w:rPr>
      </w:pPr>
    </w:p>
    <w:p w:rsidR="008F4A56" w:rsidRPr="008F4A56" w:rsidRDefault="008F4A56" w:rsidP="008F4A56">
      <w:pPr>
        <w:spacing w:after="0" w:line="240" w:lineRule="auto"/>
        <w:rPr>
          <w:rFonts w:ascii="Times New Roman" w:eastAsia="Times New Roman" w:hAnsi="Times New Roman" w:cs="Times New Roman"/>
          <w:sz w:val="24"/>
          <w:szCs w:val="20"/>
          <w:lang w:eastAsia="pl-PL"/>
        </w:rPr>
      </w:pPr>
    </w:p>
    <w:p w:rsidR="008F4A56" w:rsidRPr="008F4A56" w:rsidRDefault="008F4A56" w:rsidP="008F4A56">
      <w:pPr>
        <w:spacing w:after="0" w:line="240" w:lineRule="auto"/>
        <w:jc w:val="center"/>
        <w:rPr>
          <w:rFonts w:ascii="Times New Roman" w:eastAsia="Times New Roman" w:hAnsi="Times New Roman" w:cs="Times New Roman"/>
          <w:b/>
          <w:sz w:val="32"/>
          <w:szCs w:val="20"/>
          <w:lang w:eastAsia="pl-PL"/>
        </w:rPr>
      </w:pPr>
      <w:r w:rsidRPr="008F4A56">
        <w:rPr>
          <w:rFonts w:ascii="Times New Roman" w:eastAsia="Times New Roman" w:hAnsi="Times New Roman" w:cs="Times New Roman"/>
          <w:b/>
          <w:sz w:val="32"/>
          <w:szCs w:val="20"/>
          <w:lang w:eastAsia="pl-PL"/>
        </w:rPr>
        <w:t>ZNAK: SKMMU.086.63.18                     GRUDZIEŃ 2018 ROK</w:t>
      </w:r>
    </w:p>
    <w:p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p>
    <w:p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SPECYFIKACJA ISTOTNYCH  WARUNKÓW ZAMÓWIENIA</w:t>
      </w:r>
    </w:p>
    <w:p w:rsidR="008F4A56" w:rsidRPr="008F4A56" w:rsidRDefault="008F4A56" w:rsidP="008F4A56">
      <w:pPr>
        <w:spacing w:after="0" w:line="240" w:lineRule="auto"/>
        <w:rPr>
          <w:rFonts w:ascii="Times New Roman" w:eastAsia="Times New Roman" w:hAnsi="Times New Roman" w:cs="Times New Roman"/>
          <w:sz w:val="24"/>
          <w:szCs w:val="20"/>
          <w:lang w:eastAsia="pl-PL"/>
        </w:rPr>
      </w:pPr>
    </w:p>
    <w:p w:rsidR="008F4A56" w:rsidRPr="008F4A56" w:rsidRDefault="008F4A56" w:rsidP="008F4A56">
      <w:pPr>
        <w:spacing w:after="0" w:line="240" w:lineRule="auto"/>
        <w:rPr>
          <w:rFonts w:ascii="Times New Roman" w:eastAsia="Times New Roman" w:hAnsi="Times New Roman" w:cs="Times New Roman"/>
          <w:sz w:val="24"/>
          <w:szCs w:val="20"/>
          <w:lang w:eastAsia="pl-PL"/>
        </w:rPr>
      </w:pPr>
    </w:p>
    <w:p w:rsidR="008F4A56" w:rsidRPr="008F4A56" w:rsidRDefault="008F4A56" w:rsidP="008F4A56">
      <w:pPr>
        <w:spacing w:after="0" w:line="240" w:lineRule="auto"/>
        <w:jc w:val="center"/>
        <w:rPr>
          <w:rFonts w:ascii="Times New Roman" w:eastAsia="Times New Roman" w:hAnsi="Times New Roman" w:cs="Times New Roman"/>
          <w:b/>
          <w:sz w:val="32"/>
          <w:szCs w:val="20"/>
          <w:lang w:eastAsia="pl-PL"/>
        </w:rPr>
      </w:pPr>
      <w:r w:rsidRPr="008F4A56">
        <w:rPr>
          <w:rFonts w:ascii="Times New Roman" w:eastAsia="Times New Roman" w:hAnsi="Times New Roman" w:cs="Times New Roman"/>
          <w:b/>
          <w:sz w:val="32"/>
          <w:szCs w:val="20"/>
          <w:lang w:eastAsia="pl-PL"/>
        </w:rPr>
        <w:t xml:space="preserve">ZATWIERDZONA PRZEZ: Zarząd PKP Szybka Kolej Miejska                w Trójmieście sp. z o.o. </w:t>
      </w:r>
    </w:p>
    <w:p w:rsidR="008F4A56" w:rsidRPr="008F4A56" w:rsidRDefault="008F4A56" w:rsidP="008F4A56">
      <w:pPr>
        <w:spacing w:after="0" w:line="240" w:lineRule="auto"/>
        <w:rPr>
          <w:rFonts w:ascii="Times New Roman" w:eastAsia="Times New Roman" w:hAnsi="Times New Roman" w:cs="Times New Roman"/>
          <w:sz w:val="24"/>
          <w:szCs w:val="20"/>
          <w:lang w:eastAsia="pl-PL"/>
        </w:rPr>
      </w:pPr>
    </w:p>
    <w:p w:rsidR="008F4A56" w:rsidRPr="008F4A56" w:rsidRDefault="008F4A56" w:rsidP="008F4A56">
      <w:pPr>
        <w:spacing w:after="0" w:line="240" w:lineRule="auto"/>
        <w:rPr>
          <w:rFonts w:ascii="Times New Roman" w:eastAsia="Times New Roman" w:hAnsi="Times New Roman" w:cs="Times New Roman"/>
          <w:sz w:val="24"/>
          <w:szCs w:val="20"/>
          <w:lang w:eastAsia="pl-PL"/>
        </w:rPr>
      </w:pPr>
    </w:p>
    <w:p w:rsidR="008F4A56" w:rsidRPr="008F4A56" w:rsidRDefault="008F4A56" w:rsidP="008F4A56">
      <w:pPr>
        <w:spacing w:after="0" w:line="240" w:lineRule="auto"/>
        <w:jc w:val="center"/>
        <w:rPr>
          <w:rFonts w:ascii="Times New Roman" w:eastAsia="Times New Roman" w:hAnsi="Times New Roman" w:cs="Times New Roman"/>
          <w:b/>
          <w:sz w:val="32"/>
          <w:szCs w:val="20"/>
          <w:lang w:eastAsia="pl-PL"/>
        </w:rPr>
      </w:pPr>
      <w:r w:rsidRPr="008F4A56">
        <w:rPr>
          <w:rFonts w:ascii="Times New Roman" w:eastAsia="Times New Roman" w:hAnsi="Times New Roman" w:cs="Times New Roman"/>
          <w:b/>
          <w:sz w:val="32"/>
          <w:szCs w:val="20"/>
          <w:lang w:eastAsia="pl-PL"/>
        </w:rPr>
        <w:t>DNIA: 7 maja 2019 roku</w:t>
      </w:r>
    </w:p>
    <w:p w:rsidR="008F4A56" w:rsidRPr="008F4A56" w:rsidRDefault="008F4A56" w:rsidP="008F4A56">
      <w:pPr>
        <w:tabs>
          <w:tab w:val="left" w:pos="708"/>
          <w:tab w:val="center" w:pos="4536"/>
          <w:tab w:val="right" w:pos="9072"/>
        </w:tabs>
        <w:spacing w:after="0" w:line="240" w:lineRule="auto"/>
        <w:rPr>
          <w:rFonts w:ascii="Times New Roman" w:eastAsia="Times New Roman" w:hAnsi="Times New Roman" w:cs="Times New Roman"/>
          <w:sz w:val="24"/>
          <w:szCs w:val="20"/>
          <w:lang w:eastAsia="pl-PL"/>
        </w:rPr>
      </w:pPr>
    </w:p>
    <w:p w:rsidR="008F4A56" w:rsidRPr="008F4A56" w:rsidRDefault="008F4A56" w:rsidP="008F4A56">
      <w:pPr>
        <w:spacing w:after="0" w:line="240" w:lineRule="auto"/>
        <w:jc w:val="center"/>
        <w:rPr>
          <w:rFonts w:ascii="Times New Roman" w:eastAsia="Times New Roman" w:hAnsi="Times New Roman" w:cs="Times New Roman"/>
          <w:b/>
          <w:i/>
          <w:sz w:val="28"/>
          <w:szCs w:val="28"/>
          <w:lang w:eastAsia="pl-PL"/>
        </w:rPr>
      </w:pPr>
    </w:p>
    <w:p w:rsidR="008F4A56" w:rsidRPr="008F4A56" w:rsidRDefault="008F4A56" w:rsidP="008F4A56">
      <w:pPr>
        <w:spacing w:after="0" w:line="240" w:lineRule="auto"/>
        <w:jc w:val="center"/>
        <w:rPr>
          <w:rFonts w:ascii="Times New Roman" w:eastAsia="Times New Roman" w:hAnsi="Times New Roman" w:cs="Times New Roman"/>
          <w:b/>
          <w:iCs/>
          <w:sz w:val="28"/>
          <w:szCs w:val="28"/>
          <w:lang w:eastAsia="pl-PL"/>
        </w:rPr>
      </w:pPr>
      <w:r w:rsidRPr="008F4A56">
        <w:rPr>
          <w:rFonts w:ascii="Times New Roman" w:eastAsia="Times New Roman" w:hAnsi="Times New Roman" w:cs="Times New Roman"/>
          <w:b/>
          <w:i/>
          <w:sz w:val="28"/>
          <w:szCs w:val="28"/>
          <w:lang w:eastAsia="pl-PL"/>
        </w:rPr>
        <w:t>dotyczy:</w:t>
      </w:r>
      <w:r w:rsidRPr="008F4A56">
        <w:rPr>
          <w:rFonts w:ascii="Times New Roman" w:eastAsia="Times New Roman" w:hAnsi="Times New Roman" w:cs="Times New Roman"/>
          <w:b/>
          <w:sz w:val="28"/>
          <w:szCs w:val="28"/>
          <w:lang w:eastAsia="pl-PL"/>
        </w:rPr>
        <w:t xml:space="preserve"> sprzedaż biletów PKP SKM przez aplikację mobilną - znak: SKMMU.086.63.18</w:t>
      </w:r>
    </w:p>
    <w:p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rsidR="008F4A56" w:rsidRPr="008F4A56" w:rsidRDefault="008F4A56" w:rsidP="008F4A56">
      <w:pPr>
        <w:spacing w:after="0" w:line="240" w:lineRule="auto"/>
        <w:jc w:val="both"/>
        <w:rPr>
          <w:rFonts w:ascii="Times New Roman" w:eastAsia="Times New Roman" w:hAnsi="Times New Roman" w:cs="Times New Roman"/>
          <w:b/>
          <w:i/>
          <w:sz w:val="24"/>
          <w:szCs w:val="28"/>
          <w:lang w:eastAsia="pl-PL"/>
        </w:rPr>
      </w:pPr>
      <w:r w:rsidRPr="008F4A56">
        <w:rPr>
          <w:rFonts w:ascii="Times New Roman" w:eastAsia="Times New Roman" w:hAnsi="Times New Roman" w:cs="Times New Roman"/>
          <w:b/>
          <w:i/>
          <w:sz w:val="24"/>
          <w:szCs w:val="28"/>
          <w:lang w:eastAsia="pl-PL"/>
        </w:rPr>
        <w:t>UWAGA: Niniejsze postępowanie prowadzone jest w oparciu o przepisy</w:t>
      </w:r>
      <w:r w:rsidRPr="008F4A56">
        <w:rPr>
          <w:rFonts w:ascii="Times New Roman" w:eastAsia="Times New Roman" w:hAnsi="Times New Roman" w:cs="Times New Roman"/>
          <w:sz w:val="24"/>
          <w:szCs w:val="28"/>
          <w:lang w:eastAsia="pl-PL"/>
        </w:rPr>
        <w:t xml:space="preserve"> </w:t>
      </w:r>
      <w:r w:rsidRPr="008F4A56">
        <w:rPr>
          <w:rFonts w:ascii="Times New Roman" w:eastAsia="Times New Roman" w:hAnsi="Times New Roman" w:cs="Times New Roman"/>
          <w:b/>
          <w:i/>
          <w:sz w:val="24"/>
          <w:szCs w:val="28"/>
          <w:lang w:eastAsia="pl-PL"/>
        </w:rPr>
        <w:t>Regulaminu udzielania przez PKP Szybka Kolej Miejska w Trójmieście Sp. z o.o.  zamówień sektorowych podprogowych na roboty budowlane, dostawy i usługi, o których mowa w Art. 132 ustawy prawo zamówień publicznych (Dz. U. z 2018 r. poz. 1986 z późn. zm.)</w:t>
      </w:r>
      <w:r w:rsidRPr="008F4A56">
        <w:rPr>
          <w:rFonts w:ascii="Times New Roman" w:eastAsia="Times New Roman" w:hAnsi="Times New Roman" w:cs="Times New Roman"/>
          <w:b/>
          <w:bCs/>
          <w:i/>
          <w:iCs/>
          <w:sz w:val="24"/>
          <w:szCs w:val="28"/>
          <w:lang w:eastAsia="pl-PL"/>
        </w:rPr>
        <w:t>* w trybie przetargu nieograniczonego.</w:t>
      </w:r>
      <w:r w:rsidRPr="008F4A56">
        <w:rPr>
          <w:rFonts w:ascii="Times New Roman" w:eastAsia="Times New Roman" w:hAnsi="Times New Roman" w:cs="Times New Roman"/>
          <w:b/>
          <w:i/>
          <w:sz w:val="24"/>
          <w:szCs w:val="28"/>
          <w:lang w:eastAsia="pl-PL"/>
        </w:rPr>
        <w:t xml:space="preserve"> </w:t>
      </w:r>
    </w:p>
    <w:p w:rsidR="008F4A56" w:rsidRPr="008F4A56" w:rsidRDefault="008F4A56" w:rsidP="008F4A56">
      <w:pPr>
        <w:spacing w:after="0" w:line="240" w:lineRule="auto"/>
        <w:jc w:val="both"/>
        <w:rPr>
          <w:rFonts w:ascii="Times New Roman" w:eastAsia="Times New Roman" w:hAnsi="Times New Roman" w:cs="Times New Roman"/>
          <w:b/>
          <w:i/>
          <w:sz w:val="24"/>
          <w:szCs w:val="28"/>
          <w:lang w:eastAsia="pl-PL"/>
        </w:rPr>
      </w:pPr>
    </w:p>
    <w:p w:rsidR="008F4A56" w:rsidRPr="008F4A56" w:rsidRDefault="008F4A56" w:rsidP="008F4A56">
      <w:pPr>
        <w:spacing w:after="0" w:line="240" w:lineRule="auto"/>
        <w:jc w:val="both"/>
        <w:rPr>
          <w:rFonts w:ascii="Times New Roman" w:eastAsia="Times New Roman" w:hAnsi="Times New Roman" w:cs="Times New Roman"/>
          <w:b/>
          <w:i/>
          <w:sz w:val="24"/>
          <w:szCs w:val="28"/>
          <w:lang w:eastAsia="pl-PL"/>
        </w:rPr>
      </w:pPr>
    </w:p>
    <w:p w:rsidR="008F4A56" w:rsidRPr="008F4A56" w:rsidRDefault="008F4A56" w:rsidP="008F4A56">
      <w:pPr>
        <w:spacing w:after="0" w:line="240" w:lineRule="auto"/>
        <w:jc w:val="both"/>
        <w:rPr>
          <w:rFonts w:ascii="Times New Roman" w:eastAsia="Times New Roman" w:hAnsi="Times New Roman" w:cs="Times New Roman"/>
          <w:b/>
          <w:i/>
          <w:sz w:val="24"/>
          <w:szCs w:val="28"/>
          <w:lang w:eastAsia="pl-PL"/>
        </w:rPr>
      </w:pPr>
      <w:r w:rsidRPr="008F4A56">
        <w:rPr>
          <w:rFonts w:ascii="Times New Roman" w:eastAsia="Times New Roman" w:hAnsi="Times New Roman" w:cs="Times New Roman"/>
          <w:b/>
          <w:i/>
          <w:sz w:val="24"/>
          <w:szCs w:val="28"/>
          <w:lang w:eastAsia="pl-PL"/>
        </w:rPr>
        <w:t xml:space="preserve">*Przedmiotowy regulamin znajduje się na stronie: </w:t>
      </w:r>
      <w:hyperlink r:id="rId7" w:history="1">
        <w:r w:rsidRPr="008F4A56">
          <w:rPr>
            <w:rFonts w:ascii="Calibri" w:eastAsia="Calibri" w:hAnsi="Calibri" w:cs="Times New Roman"/>
            <w:b/>
            <w:i/>
            <w:color w:val="0000FF"/>
            <w:szCs w:val="28"/>
            <w:u w:val="single"/>
          </w:rPr>
          <w:t>www.skm.pkp.pl</w:t>
        </w:r>
      </w:hyperlink>
    </w:p>
    <w:p w:rsidR="008F4A56" w:rsidRPr="008F4A56" w:rsidRDefault="008F4A56" w:rsidP="008F4A56">
      <w:pPr>
        <w:spacing w:after="0" w:line="360" w:lineRule="auto"/>
        <w:rPr>
          <w:rFonts w:ascii="Times New Roman" w:eastAsia="Times New Roman" w:hAnsi="Times New Roman" w:cs="Times New Roman"/>
          <w:b/>
          <w:szCs w:val="20"/>
          <w:lang w:eastAsia="pl-PL"/>
        </w:rPr>
      </w:pPr>
    </w:p>
    <w:p w:rsidR="008F4A56" w:rsidRPr="008F4A56" w:rsidRDefault="008F4A56" w:rsidP="008F4A56">
      <w:pPr>
        <w:spacing w:after="0" w:line="360" w:lineRule="auto"/>
        <w:rPr>
          <w:rFonts w:ascii="Times New Roman" w:eastAsia="Times New Roman" w:hAnsi="Times New Roman" w:cs="Times New Roman"/>
          <w:b/>
          <w:szCs w:val="20"/>
          <w:u w:val="single"/>
          <w:lang w:eastAsia="pl-PL"/>
        </w:rPr>
      </w:pPr>
      <w:r w:rsidRPr="008F4A56">
        <w:rPr>
          <w:rFonts w:ascii="Times New Roman" w:eastAsia="Times New Roman" w:hAnsi="Times New Roman" w:cs="Times New Roman"/>
          <w:b/>
          <w:szCs w:val="20"/>
          <w:lang w:eastAsia="pl-PL"/>
        </w:rPr>
        <w:t>I. STRONY ZAMÓWIENIA PUBLICZNEGO</w:t>
      </w:r>
    </w:p>
    <w:p w:rsidR="008F4A56" w:rsidRPr="008F4A56" w:rsidRDefault="008F4A56" w:rsidP="008F4A56">
      <w:pPr>
        <w:spacing w:after="0" w:line="360" w:lineRule="auto"/>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u w:val="single"/>
          <w:lang w:eastAsia="pl-PL"/>
        </w:rPr>
        <w:t>1.1</w:t>
      </w:r>
      <w:r w:rsidRPr="008F4A56">
        <w:rPr>
          <w:rFonts w:ascii="Times New Roman" w:eastAsia="Times New Roman" w:hAnsi="Times New Roman" w:cs="Times New Roman"/>
          <w:szCs w:val="20"/>
          <w:u w:val="single"/>
          <w:lang w:eastAsia="pl-PL"/>
        </w:rPr>
        <w:t xml:space="preserve"> Zamawiający:</w:t>
      </w:r>
    </w:p>
    <w:p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Zamawiającym w postępowaniu o udzielenie zamówienia publicznego jest:</w:t>
      </w:r>
    </w:p>
    <w:p w:rsidR="008F4A56" w:rsidRPr="008F4A56" w:rsidRDefault="008F4A56" w:rsidP="008F4A56">
      <w:pPr>
        <w:spacing w:after="0" w:line="360" w:lineRule="auto"/>
        <w:ind w:left="1980"/>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lastRenderedPageBreak/>
        <w:t>PKP SZYBKA KOLEJ MIEJSKA W TRÓJMIEŚCIE  Sp. z o.o.</w:t>
      </w:r>
    </w:p>
    <w:p w:rsidR="008F4A56" w:rsidRPr="008F4A56" w:rsidRDefault="008F4A56" w:rsidP="008F4A56">
      <w:pPr>
        <w:spacing w:after="0" w:line="360" w:lineRule="auto"/>
        <w:ind w:left="1980"/>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szCs w:val="20"/>
            <w:lang w:eastAsia="pl-PL"/>
          </w:rPr>
          <w:t>350 a</w:t>
        </w:r>
      </w:smartTag>
      <w:r w:rsidRPr="008F4A56">
        <w:rPr>
          <w:rFonts w:ascii="Times New Roman" w:eastAsia="Times New Roman" w:hAnsi="Times New Roman" w:cs="Times New Roman"/>
          <w:szCs w:val="20"/>
          <w:lang w:eastAsia="pl-PL"/>
        </w:rPr>
        <w:t xml:space="preserve">, </w:t>
      </w:r>
    </w:p>
    <w:p w:rsidR="008F4A56" w:rsidRPr="008F4A56" w:rsidRDefault="008F4A56" w:rsidP="008F4A56">
      <w:pPr>
        <w:spacing w:after="0" w:line="360" w:lineRule="auto"/>
        <w:ind w:left="1980"/>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81-002 Gdynia </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zarejestrowana w rejestrze przedsiębiorców prowadzonym przez Sąd Rejonowy Gdańsk-Północ w Gdańsku, VIII Wydział Gospodarczy Krajowego Rejestru Sądowego pod numerem KRS 0000076705, </w:t>
      </w:r>
      <w:r w:rsidRPr="008F4A56">
        <w:rPr>
          <w:rFonts w:ascii="Times New Roman" w:eastAsia="Times New Roman" w:hAnsi="Times New Roman" w:cs="Times New Roman"/>
          <w:szCs w:val="20"/>
          <w:lang w:eastAsia="pl-PL"/>
        </w:rPr>
        <w:br/>
        <w:t>NIP 958-13-70-512, Regon 192488478, Kapitał Zakładowy 165 919 000,00 zł.</w:t>
      </w:r>
    </w:p>
    <w:p w:rsidR="008F4A56" w:rsidRPr="008F4A56" w:rsidRDefault="008F4A56" w:rsidP="008F4A56">
      <w:pPr>
        <w:spacing w:after="0" w:line="360" w:lineRule="auto"/>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u w:val="single"/>
          <w:lang w:eastAsia="pl-PL"/>
        </w:rPr>
        <w:t>1.2</w:t>
      </w:r>
      <w:r w:rsidRPr="008F4A56">
        <w:rPr>
          <w:rFonts w:ascii="Times New Roman" w:eastAsia="Times New Roman" w:hAnsi="Times New Roman" w:cs="Times New Roman"/>
          <w:szCs w:val="20"/>
          <w:u w:val="single"/>
          <w:lang w:eastAsia="pl-PL"/>
        </w:rPr>
        <w:t xml:space="preserve"> Wykonawcy:</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ustawy prawo zamówień publicznych (tj. Dz. U. z 2018 r. poz. 1986 z późn. zm.)  oraz  w niniejszej Specyfikacji Istotnych Warunków Zamówienia.</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II. SPOSÓB PRZYGOTOWANIA OFERTY</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2.1 </w:t>
      </w:r>
      <w:r w:rsidRPr="008F4A56">
        <w:rPr>
          <w:rFonts w:ascii="Times New Roman" w:eastAsia="Times New Roman" w:hAnsi="Times New Roman" w:cs="Times New Roman"/>
          <w:szCs w:val="20"/>
          <w:lang w:eastAsia="pl-PL"/>
        </w:rPr>
        <w:t>Ofertę należy przedstawić zgodnie z wymaganiami określonymi w Specyfikacji Istotnych Warunków Zamówienia (zwanej dalej: SIWZ).</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2.2 </w:t>
      </w:r>
      <w:r w:rsidRPr="008F4A56">
        <w:rPr>
          <w:rFonts w:ascii="Times New Roman" w:eastAsia="Times New Roman" w:hAnsi="Times New Roman" w:cs="Times New Roman"/>
          <w:szCs w:val="20"/>
          <w:lang w:eastAsia="pl-PL"/>
        </w:rPr>
        <w:t>Wszelkie koszty związane z przygotowaniem i złożeniem oferty ponoszą Wykonawcy.</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2.3</w:t>
      </w:r>
      <w:r w:rsidRPr="008F4A56">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2.4</w:t>
      </w:r>
      <w:r w:rsidRPr="008F4A56">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Oferta – przetarg nieograniczony – sprzedaż biletów PKP SKM przez aplikację mobilną</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znak: SKMMU.086.63.18</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dane Wykonawcy</w:t>
      </w:r>
      <w:r w:rsidRPr="008F4A56">
        <w:rPr>
          <w:rFonts w:ascii="Times New Roman" w:eastAsia="Times New Roman" w:hAnsi="Times New Roman" w:cs="Times New Roman"/>
          <w:szCs w:val="20"/>
          <w:lang w:eastAsia="pl-PL"/>
        </w:rPr>
        <w:t xml:space="preserve"> </w:t>
      </w:r>
      <w:r w:rsidRPr="008F4A56">
        <w:rPr>
          <w:rFonts w:ascii="Times New Roman" w:eastAsia="Times New Roman" w:hAnsi="Times New Roman" w:cs="Times New Roman"/>
          <w:b/>
          <w:szCs w:val="20"/>
          <w:lang w:eastAsia="pl-PL"/>
        </w:rPr>
        <w:t>( nazwa i siedziba),</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color w:val="FF0000"/>
          <w:szCs w:val="20"/>
          <w:lang w:eastAsia="pl-PL"/>
        </w:rPr>
      </w:pPr>
      <w:r w:rsidRPr="008F4A56">
        <w:rPr>
          <w:rFonts w:ascii="Times New Roman" w:eastAsia="Times New Roman" w:hAnsi="Times New Roman" w:cs="Times New Roman"/>
          <w:b/>
          <w:szCs w:val="20"/>
          <w:lang w:eastAsia="pl-PL"/>
        </w:rPr>
        <w:t xml:space="preserve">NIE OTWIERAĆ PRZED: </w:t>
      </w:r>
      <w:r w:rsidRPr="008F4A56">
        <w:rPr>
          <w:rFonts w:ascii="Times New Roman" w:eastAsia="Times New Roman" w:hAnsi="Times New Roman" w:cs="Times New Roman"/>
          <w:b/>
          <w:color w:val="FF0000"/>
          <w:szCs w:val="20"/>
          <w:lang w:eastAsia="pl-PL"/>
        </w:rPr>
        <w:t>10 czerwca 2019 roku godz. 11:00</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szCs w:val="20"/>
          <w:u w:val="single"/>
          <w:lang w:eastAsia="pl-PL"/>
        </w:rPr>
        <w:t>Zamknięcie koperty powinno wykluczać możliwość przypadkowego jej otwarcia.</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szCs w:val="20"/>
          <w:u w:val="single"/>
          <w:lang w:eastAsia="pl-PL"/>
        </w:rPr>
        <w:t xml:space="preserve">UWAGA: </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color w:val="000000"/>
          <w:szCs w:val="20"/>
          <w:u w:val="single"/>
          <w:lang w:eastAsia="pl-PL"/>
        </w:rPr>
      </w:pPr>
      <w:r w:rsidRPr="008F4A56">
        <w:rPr>
          <w:rFonts w:ascii="Times New Roman" w:eastAsia="Times New Roman" w:hAnsi="Times New Roman" w:cs="Times New Roman"/>
          <w:b/>
          <w:szCs w:val="20"/>
          <w:u w:val="single"/>
          <w:lang w:eastAsia="pl-PL"/>
        </w:rPr>
        <w:t>Wykonawca może złożyć tylko jedną ofertę.</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r w:rsidRPr="008F4A56">
        <w:rPr>
          <w:rFonts w:ascii="Times New Roman" w:eastAsia="Times New Roman" w:hAnsi="Times New Roman" w:cs="Times New Roman"/>
          <w:b/>
          <w:szCs w:val="20"/>
          <w:u w:val="single"/>
          <w:lang w:eastAsia="pl-PL"/>
        </w:rPr>
        <w:t>Niedopuszczalne jest składanie ofert wariantowych i częściowych.</w:t>
      </w:r>
    </w:p>
    <w:p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r w:rsidRPr="008F4A56">
        <w:rPr>
          <w:rFonts w:ascii="Times New Roman" w:eastAsia="Times New Roman" w:hAnsi="Times New Roman" w:cs="Times New Roman"/>
          <w:b/>
          <w:szCs w:val="20"/>
          <w:u w:val="single"/>
          <w:lang w:eastAsia="pl-PL"/>
        </w:rPr>
        <w:t>Zamawiający nie przewiduje udzielenia zamówień uzupełniających.</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2.5 </w:t>
      </w:r>
      <w:r w:rsidRPr="008F4A56">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tbl>
      <w:tblPr>
        <w:tblW w:w="94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8F4A56" w:rsidRPr="008F4A56" w:rsidTr="007A2F74">
        <w:trPr>
          <w:trHeight w:val="410"/>
        </w:trPr>
        <w:tc>
          <w:tcPr>
            <w:tcW w:w="492" w:type="dxa"/>
            <w:tcBorders>
              <w:top w:val="single" w:sz="4" w:space="0" w:color="auto"/>
              <w:left w:val="single" w:sz="4" w:space="0" w:color="auto"/>
              <w:bottom w:val="single" w:sz="6" w:space="0" w:color="auto"/>
              <w:right w:val="single" w:sz="6" w:space="0" w:color="auto"/>
            </w:tcBorders>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bookmarkStart w:id="1" w:name="_Hlk531243580"/>
          </w:p>
          <w:p w:rsidR="008F4A56" w:rsidRPr="008F4A56" w:rsidRDefault="008F4A56" w:rsidP="008F4A56">
            <w:pPr>
              <w:spacing w:after="0" w:line="360" w:lineRule="auto"/>
              <w:jc w:val="center"/>
              <w:rPr>
                <w:rFonts w:ascii="Times New Roman" w:eastAsia="Times New Roman" w:hAnsi="Times New Roman" w:cs="Times New Roman"/>
                <w:szCs w:val="20"/>
                <w:lang w:eastAsia="pl-PL"/>
              </w:rPr>
            </w:pPr>
          </w:p>
          <w:p w:rsidR="008F4A56" w:rsidRPr="008F4A56" w:rsidRDefault="008F4A56" w:rsidP="008F4A56">
            <w:pPr>
              <w:spacing w:after="0" w:line="360" w:lineRule="auto"/>
              <w:jc w:val="center"/>
              <w:rPr>
                <w:rFonts w:ascii="Times New Roman" w:eastAsia="Times New Roman" w:hAnsi="Times New Roman" w:cs="Times New Roman"/>
                <w:szCs w:val="20"/>
                <w:lang w:eastAsia="pl-PL"/>
              </w:rPr>
            </w:pPr>
          </w:p>
          <w:p w:rsidR="008F4A56" w:rsidRPr="008F4A56" w:rsidRDefault="008F4A56" w:rsidP="008F4A56">
            <w:pPr>
              <w:spacing w:after="0" w:line="360" w:lineRule="auto"/>
              <w:jc w:val="center"/>
              <w:rPr>
                <w:rFonts w:ascii="Times New Roman" w:eastAsia="Times New Roman" w:hAnsi="Times New Roman" w:cs="Times New Roman"/>
                <w:szCs w:val="20"/>
                <w:lang w:eastAsia="pl-PL"/>
              </w:rPr>
            </w:pPr>
          </w:p>
        </w:tc>
        <w:tc>
          <w:tcPr>
            <w:tcW w:w="4730" w:type="dxa"/>
            <w:tcBorders>
              <w:top w:val="single" w:sz="4" w:space="0" w:color="auto"/>
              <w:left w:val="single" w:sz="6" w:space="0" w:color="auto"/>
              <w:bottom w:val="single" w:sz="6" w:space="0" w:color="auto"/>
              <w:right w:val="single" w:sz="6" w:space="0" w:color="auto"/>
            </w:tcBorders>
            <w:vAlign w:val="center"/>
            <w:hideMark/>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Warunek</w:t>
            </w:r>
          </w:p>
        </w:tc>
        <w:tc>
          <w:tcPr>
            <w:tcW w:w="4243" w:type="dxa"/>
            <w:tcBorders>
              <w:top w:val="single" w:sz="4" w:space="0" w:color="auto"/>
              <w:left w:val="single" w:sz="6" w:space="0" w:color="auto"/>
              <w:bottom w:val="single" w:sz="6"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Potwierdzenie spełniania warunku</w:t>
            </w:r>
          </w:p>
        </w:tc>
      </w:tr>
      <w:tr w:rsidR="008F4A56" w:rsidRPr="008F4A56" w:rsidTr="007A2F74">
        <w:tc>
          <w:tcPr>
            <w:tcW w:w="492" w:type="dxa"/>
            <w:tcBorders>
              <w:top w:val="single" w:sz="6" w:space="0" w:color="auto"/>
              <w:left w:val="single" w:sz="4"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lastRenderedPageBreak/>
              <w:t>1.</w:t>
            </w:r>
          </w:p>
        </w:tc>
        <w:tc>
          <w:tcPr>
            <w:tcW w:w="4730" w:type="dxa"/>
            <w:tcBorders>
              <w:top w:val="single" w:sz="6" w:space="0" w:color="auto"/>
              <w:left w:val="single" w:sz="6" w:space="0" w:color="auto"/>
              <w:bottom w:val="single" w:sz="6" w:space="0" w:color="auto"/>
              <w:right w:val="single" w:sz="6"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Wykonawca musi być uprawniony do występowania w obrocie prawnym zgodnie                      z wymaganiami ustawowymi.</w:t>
            </w:r>
          </w:p>
        </w:tc>
        <w:tc>
          <w:tcPr>
            <w:tcW w:w="4243" w:type="dxa"/>
            <w:tcBorders>
              <w:top w:val="single" w:sz="6" w:space="0" w:color="auto"/>
              <w:left w:val="single" w:sz="6" w:space="0" w:color="auto"/>
              <w:bottom w:val="single" w:sz="6" w:space="0" w:color="auto"/>
              <w:right w:val="single" w:sz="4"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bookmarkStart w:id="2" w:name="_Hlk5004980"/>
            <w:r w:rsidRPr="008F4A56">
              <w:rPr>
                <w:rFonts w:ascii="Times New Roman" w:eastAsia="Times New Roman" w:hAnsi="Times New Roman" w:cs="Times New Roman"/>
                <w:b/>
                <w:sz w:val="24"/>
                <w:szCs w:val="24"/>
                <w:u w:val="single"/>
                <w:lang w:eastAsia="pl-PL"/>
              </w:rPr>
              <w:t>Aktualny</w:t>
            </w:r>
            <w:r w:rsidRPr="008F4A56">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pobranej na podstawie art. 4 ust. 4aa Ustawy o Krajowym Rejestrze Sądowym albo wydruk z CEiDG, jeżeli odrębne przepisy wymagają wpisu do rejestru lub ewidencji w celu wskazania braku podstaw do wykluczenia Wykonawcy w oparciu o §13 ust. 1 pkt 2 Regulaminu udzielania przez PKP Szybka Kolej Miejska w Trójmieście Sp. z o. o. zamówień sektorowych podprogowych na roboty budowlane, dostawy, i usługi, a w stosunku do osób fizycznych oświadczenie w zakresie §13 ust. 1 pkt 2 ww. Regulaminu.</w:t>
            </w:r>
            <w:bookmarkEnd w:id="2"/>
          </w:p>
        </w:tc>
      </w:tr>
      <w:tr w:rsidR="008F4A56" w:rsidRPr="008F4A56" w:rsidTr="007A2F74">
        <w:tc>
          <w:tcPr>
            <w:tcW w:w="492" w:type="dxa"/>
            <w:tcBorders>
              <w:top w:val="single" w:sz="6" w:space="0" w:color="auto"/>
              <w:left w:val="single" w:sz="4"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2.</w:t>
            </w:r>
          </w:p>
        </w:tc>
        <w:tc>
          <w:tcPr>
            <w:tcW w:w="4730" w:type="dxa"/>
            <w:tcBorders>
              <w:top w:val="single" w:sz="6" w:space="0" w:color="auto"/>
              <w:left w:val="single" w:sz="6" w:space="0" w:color="auto"/>
              <w:bottom w:val="single" w:sz="6" w:space="0" w:color="auto"/>
              <w:right w:val="single" w:sz="6"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W przypadku podmiotów występujących wspólnie - </w:t>
            </w:r>
          </w:p>
        </w:tc>
        <w:tc>
          <w:tcPr>
            <w:tcW w:w="4243" w:type="dxa"/>
            <w:tcBorders>
              <w:top w:val="single" w:sz="6" w:space="0" w:color="auto"/>
              <w:left w:val="single" w:sz="6" w:space="0" w:color="auto"/>
              <w:bottom w:val="single" w:sz="6" w:space="0" w:color="auto"/>
              <w:right w:val="single" w:sz="4"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Pełnomocnictwo sygnatariusza</w:t>
            </w:r>
          </w:p>
        </w:tc>
      </w:tr>
      <w:tr w:rsidR="008F4A56" w:rsidRPr="008F4A56" w:rsidTr="007A2F74">
        <w:tc>
          <w:tcPr>
            <w:tcW w:w="492" w:type="dxa"/>
            <w:tcBorders>
              <w:top w:val="single" w:sz="6" w:space="0" w:color="auto"/>
              <w:left w:val="single" w:sz="4"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3.</w:t>
            </w:r>
          </w:p>
        </w:tc>
        <w:tc>
          <w:tcPr>
            <w:tcW w:w="4730" w:type="dxa"/>
            <w:tcBorders>
              <w:top w:val="single" w:sz="6" w:space="0" w:color="auto"/>
              <w:left w:val="single" w:sz="6" w:space="0" w:color="auto"/>
              <w:bottom w:val="single" w:sz="6" w:space="0" w:color="auto"/>
              <w:right w:val="single" w:sz="6"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 (Dz. U. z 2018 r. poz. 1986 z późn. zm.)</w:t>
            </w:r>
          </w:p>
        </w:tc>
        <w:tc>
          <w:tcPr>
            <w:tcW w:w="4243" w:type="dxa"/>
            <w:tcBorders>
              <w:top w:val="single" w:sz="6" w:space="0" w:color="auto"/>
              <w:left w:val="single" w:sz="6" w:space="0" w:color="auto"/>
              <w:bottom w:val="single" w:sz="6" w:space="0" w:color="auto"/>
              <w:right w:val="single" w:sz="4"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Pisemne oświadczenie Wykonawcy potwierdzające spełnianie tego warunku- na załączniku numer 3 do SIWZ</w:t>
            </w:r>
          </w:p>
        </w:tc>
      </w:tr>
      <w:tr w:rsidR="008F4A56" w:rsidRPr="008F4A56" w:rsidTr="007A2F74">
        <w:tc>
          <w:tcPr>
            <w:tcW w:w="492" w:type="dxa"/>
            <w:tcBorders>
              <w:top w:val="single" w:sz="6" w:space="0" w:color="auto"/>
              <w:left w:val="single" w:sz="4"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4.</w:t>
            </w:r>
          </w:p>
        </w:tc>
        <w:tc>
          <w:tcPr>
            <w:tcW w:w="4730" w:type="dxa"/>
            <w:tcBorders>
              <w:top w:val="single" w:sz="6" w:space="0" w:color="auto"/>
              <w:left w:val="single" w:sz="6" w:space="0" w:color="auto"/>
              <w:bottom w:val="single" w:sz="6" w:space="0" w:color="auto"/>
              <w:right w:val="single" w:sz="6" w:space="0" w:color="auto"/>
            </w:tcBorders>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Wypełniony Formularz  oferty</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p>
        </w:tc>
        <w:tc>
          <w:tcPr>
            <w:tcW w:w="4243" w:type="dxa"/>
            <w:tcBorders>
              <w:top w:val="single" w:sz="6" w:space="0" w:color="auto"/>
              <w:left w:val="single" w:sz="6" w:space="0" w:color="auto"/>
              <w:bottom w:val="single" w:sz="6" w:space="0" w:color="auto"/>
              <w:right w:val="single" w:sz="4"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Na załączniku numer 1 do SIWZ</w:t>
            </w:r>
          </w:p>
        </w:tc>
      </w:tr>
      <w:tr w:rsidR="008F4A56" w:rsidRPr="008F4A56" w:rsidTr="007A2F74">
        <w:tc>
          <w:tcPr>
            <w:tcW w:w="492" w:type="dxa"/>
            <w:tcBorders>
              <w:top w:val="single" w:sz="6" w:space="0" w:color="auto"/>
              <w:left w:val="single" w:sz="4"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5.</w:t>
            </w:r>
          </w:p>
        </w:tc>
        <w:tc>
          <w:tcPr>
            <w:tcW w:w="4730" w:type="dxa"/>
            <w:tcBorders>
              <w:top w:val="single" w:sz="6" w:space="0" w:color="auto"/>
              <w:left w:val="single" w:sz="6" w:space="0" w:color="auto"/>
              <w:bottom w:val="single" w:sz="6" w:space="0" w:color="auto"/>
              <w:right w:val="single" w:sz="6"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Wykonawca musi legitymować się następującym doświadczeniem: prowadzeniem, za pośrednictwem aplikacji mobilnej, sprzedaży biletów na przewozy pasażerskie w komunikacji publicznej przez okres minimum 12 miesięcy przed datą złożenia oferty. Przez przewozy pasażerskie w komunikacji publicznej Zamawiający rozumie przewozy autobusami, tramwajami, trolejbusami, pociągami.</w:t>
            </w:r>
          </w:p>
        </w:tc>
        <w:tc>
          <w:tcPr>
            <w:tcW w:w="4243" w:type="dxa"/>
            <w:tcBorders>
              <w:top w:val="single" w:sz="6" w:space="0" w:color="auto"/>
              <w:left w:val="single" w:sz="6" w:space="0" w:color="auto"/>
              <w:bottom w:val="single" w:sz="6" w:space="0" w:color="auto"/>
              <w:right w:val="single" w:sz="4"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4"/>
                <w:lang w:eastAsia="pl-PL"/>
              </w:rPr>
              <w:t>Pisemne oświadczenie Wykonawcy potwierdzające spełnianie tego warunku- na załączniku numer 4 do SIWZ, z podaniem wartości i dat oraz dokumentami potwierdzającymi należyte ich wykonanie.</w:t>
            </w:r>
          </w:p>
        </w:tc>
      </w:tr>
      <w:tr w:rsidR="008F4A56" w:rsidRPr="008F4A56" w:rsidTr="007A2F74">
        <w:tc>
          <w:tcPr>
            <w:tcW w:w="492" w:type="dxa"/>
            <w:tcBorders>
              <w:top w:val="single" w:sz="6" w:space="0" w:color="auto"/>
              <w:left w:val="single" w:sz="4" w:space="0" w:color="auto"/>
              <w:bottom w:val="single" w:sz="6" w:space="0" w:color="auto"/>
              <w:right w:val="single" w:sz="6" w:space="0" w:color="auto"/>
            </w:tcBorders>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lastRenderedPageBreak/>
              <w:t>6.</w:t>
            </w:r>
          </w:p>
        </w:tc>
        <w:tc>
          <w:tcPr>
            <w:tcW w:w="4730" w:type="dxa"/>
            <w:tcBorders>
              <w:top w:val="single" w:sz="6" w:space="0" w:color="auto"/>
              <w:left w:val="single" w:sz="6" w:space="0" w:color="auto"/>
              <w:bottom w:val="single" w:sz="6" w:space="0" w:color="auto"/>
              <w:right w:val="single" w:sz="6" w:space="0" w:color="auto"/>
            </w:tcBorders>
          </w:tcPr>
          <w:p w:rsidR="008F4A56" w:rsidRPr="008F4A56" w:rsidRDefault="008F4A56" w:rsidP="008F4A56">
            <w:pPr>
              <w:spacing w:after="0" w:line="360" w:lineRule="auto"/>
              <w:jc w:val="both"/>
              <w:rPr>
                <w:rFonts w:ascii="Times New Roman" w:eastAsia="Times New Roman" w:hAnsi="Times New Roman" w:cs="Times New Roman"/>
                <w:color w:val="FF0000"/>
                <w:szCs w:val="20"/>
                <w:lang w:eastAsia="pl-PL"/>
              </w:rPr>
            </w:pPr>
            <w:r w:rsidRPr="008F4A56">
              <w:rPr>
                <w:rFonts w:ascii="Times New Roman" w:eastAsia="Times New Roman" w:hAnsi="Times New Roman" w:cs="Times New Roman"/>
                <w:color w:val="FF0000"/>
                <w:szCs w:val="20"/>
                <w:lang w:eastAsia="pl-PL"/>
              </w:rPr>
              <w:t>Dowód wniesienia wadium</w:t>
            </w:r>
          </w:p>
          <w:p w:rsidR="008F4A56" w:rsidRPr="008F4A56" w:rsidRDefault="008F4A56" w:rsidP="008F4A56">
            <w:pPr>
              <w:spacing w:after="0" w:line="360" w:lineRule="auto"/>
              <w:jc w:val="both"/>
              <w:rPr>
                <w:rFonts w:ascii="Times New Roman" w:eastAsia="Times New Roman" w:hAnsi="Times New Roman" w:cs="Times New Roman"/>
                <w:color w:val="FF0000"/>
                <w:szCs w:val="20"/>
                <w:lang w:eastAsia="pl-PL"/>
              </w:rPr>
            </w:pPr>
          </w:p>
        </w:tc>
        <w:tc>
          <w:tcPr>
            <w:tcW w:w="4243" w:type="dxa"/>
            <w:tcBorders>
              <w:top w:val="single" w:sz="6" w:space="0" w:color="auto"/>
              <w:left w:val="single" w:sz="6" w:space="0" w:color="auto"/>
              <w:bottom w:val="single" w:sz="6" w:space="0" w:color="auto"/>
              <w:right w:val="single" w:sz="4" w:space="0" w:color="auto"/>
            </w:tcBorders>
          </w:tcPr>
          <w:p w:rsidR="008F4A56" w:rsidRPr="008F4A56" w:rsidRDefault="008F4A56" w:rsidP="008F4A56">
            <w:pPr>
              <w:spacing w:after="0" w:line="360" w:lineRule="auto"/>
              <w:jc w:val="both"/>
              <w:rPr>
                <w:rFonts w:ascii="Times New Roman" w:eastAsia="Times New Roman" w:hAnsi="Times New Roman" w:cs="Times New Roman"/>
                <w:color w:val="FF0000"/>
                <w:szCs w:val="20"/>
                <w:lang w:eastAsia="pl-PL"/>
              </w:rPr>
            </w:pPr>
            <w:r w:rsidRPr="008F4A56">
              <w:rPr>
                <w:rFonts w:ascii="Times New Roman" w:eastAsia="Times New Roman" w:hAnsi="Times New Roman" w:cs="Times New Roman"/>
                <w:color w:val="FF0000"/>
                <w:szCs w:val="20"/>
                <w:lang w:eastAsia="pl-PL"/>
              </w:rPr>
              <w:t>Dołączenie kserokopii dowodu wniesienia wadium zgodnie z pkt 13.2 SIWZ.</w:t>
            </w:r>
          </w:p>
          <w:p w:rsidR="008F4A56" w:rsidRPr="008F4A56" w:rsidRDefault="008F4A56" w:rsidP="008F4A56">
            <w:pPr>
              <w:spacing w:after="0" w:line="360" w:lineRule="auto"/>
              <w:jc w:val="both"/>
              <w:rPr>
                <w:rFonts w:ascii="Times New Roman" w:eastAsia="Times New Roman" w:hAnsi="Times New Roman" w:cs="Times New Roman"/>
                <w:color w:val="FF0000"/>
                <w:szCs w:val="20"/>
                <w:lang w:eastAsia="pl-PL"/>
              </w:rPr>
            </w:pPr>
            <w:r w:rsidRPr="008F4A56">
              <w:rPr>
                <w:rFonts w:ascii="Times New Roman" w:eastAsia="Times New Roman" w:hAnsi="Times New Roman" w:cs="Times New Roman"/>
                <w:color w:val="FF0000"/>
                <w:szCs w:val="20"/>
                <w:lang w:eastAsia="pl-PL"/>
              </w:rPr>
              <w:t>Oryginał dowodu wniesienia wadium należy dostarczyć do Wydziału Zamówień Publicznych i Umów (pok. 303) do siedziby Zamawiającego najpóźniej do upływu terminu składania ofert. Dowód powinien być złożony w zamkniętej kopercie.</w:t>
            </w:r>
          </w:p>
        </w:tc>
      </w:tr>
      <w:tr w:rsidR="008F4A56" w:rsidRPr="008F4A56" w:rsidTr="007A2F74">
        <w:tc>
          <w:tcPr>
            <w:tcW w:w="492" w:type="dxa"/>
            <w:tcBorders>
              <w:top w:val="single" w:sz="6" w:space="0" w:color="auto"/>
              <w:left w:val="single" w:sz="4" w:space="0" w:color="auto"/>
              <w:bottom w:val="single" w:sz="4"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7.</w:t>
            </w:r>
          </w:p>
        </w:tc>
        <w:tc>
          <w:tcPr>
            <w:tcW w:w="4730" w:type="dxa"/>
            <w:tcBorders>
              <w:top w:val="single" w:sz="6" w:space="0" w:color="auto"/>
              <w:left w:val="single" w:sz="6" w:space="0" w:color="auto"/>
              <w:bottom w:val="single" w:sz="4" w:space="0" w:color="auto"/>
              <w:right w:val="single" w:sz="6"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 w:val="24"/>
                <w:szCs w:val="20"/>
                <w:lang w:eastAsia="pl-PL"/>
              </w:rPr>
            </w:pPr>
            <w:r w:rsidRPr="008F4A56">
              <w:rPr>
                <w:rFonts w:ascii="Times New Roman" w:eastAsia="Times New Roman" w:hAnsi="Times New Roman" w:cs="Times New Roman"/>
                <w:sz w:val="24"/>
                <w:szCs w:val="20"/>
                <w:lang w:eastAsia="pl-PL"/>
              </w:rPr>
              <w:t>Wymagane jest, w przypadku Wykonawców, którzy pozyskują dane osobowe osób trzecich w celu przekazania ich Zamawiającemu w ofercie, złożenie oświadczenia o wypełnieniu obowiązku informacyjnego.</w:t>
            </w:r>
          </w:p>
        </w:tc>
        <w:tc>
          <w:tcPr>
            <w:tcW w:w="4243" w:type="dxa"/>
            <w:tcBorders>
              <w:top w:val="single" w:sz="6" w:space="0" w:color="auto"/>
              <w:left w:val="single" w:sz="6" w:space="0" w:color="auto"/>
              <w:bottom w:val="single" w:sz="4" w:space="0" w:color="auto"/>
              <w:right w:val="single" w:sz="4" w:space="0" w:color="auto"/>
            </w:tcBorders>
            <w:hideMark/>
          </w:tcPr>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 w:val="24"/>
                <w:szCs w:val="20"/>
                <w:lang w:eastAsia="pl-PL"/>
              </w:rPr>
              <w:t>Pisemne oświadczenie Wykonawcy potwierdzające spełnienie tego warunku- na Załączniku nr 5 do SIWZ.</w:t>
            </w:r>
          </w:p>
        </w:tc>
      </w:tr>
    </w:tbl>
    <w:bookmarkEnd w:id="1"/>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8"/>
          <w:szCs w:val="20"/>
          <w:u w:val="single"/>
          <w:lang w:eastAsia="pl-PL"/>
        </w:rPr>
      </w:pPr>
      <w:r w:rsidRPr="008F4A56">
        <w:rPr>
          <w:rFonts w:ascii="Times New Roman" w:eastAsia="Times New Roman" w:hAnsi="Times New Roman" w:cs="Times New Roman"/>
          <w:b/>
          <w:sz w:val="28"/>
          <w:szCs w:val="20"/>
          <w:u w:val="single"/>
          <w:lang w:eastAsia="pl-PL"/>
        </w:rPr>
        <w:t>UWAGA:</w:t>
      </w: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1/ </w:t>
      </w:r>
      <w:r w:rsidRPr="008F4A56">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2/ </w:t>
      </w:r>
      <w:r w:rsidRPr="008F4A56">
        <w:rPr>
          <w:rFonts w:ascii="Times New Roman" w:eastAsia="Times New Roman" w:hAnsi="Times New Roman" w:cs="Times New Roman"/>
          <w:szCs w:val="20"/>
          <w:lang w:eastAsia="pl-PL"/>
        </w:rPr>
        <w:t>Każdy z Wykonawców jest zobowiązany złożyć wymagane w SIWZ dokumenty w jednej                                   z następujących form:</w:t>
      </w: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a/ oryginały</w:t>
      </w: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b/ kserokopie - poświadczone za zgodność z oryginałem przez Wykonawcę</w:t>
      </w: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3/ dot. poz.1 ( tabelka – pkt 2.5) </w:t>
      </w: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sidRPr="008F4A56">
        <w:rPr>
          <w:rFonts w:ascii="Times New Roman" w:eastAsia="Times New Roman" w:hAnsi="Times New Roman" w:cs="Times New Roman"/>
          <w:sz w:val="24"/>
          <w:szCs w:val="24"/>
          <w:u w:val="single"/>
          <w:lang w:eastAsia="pl-PL"/>
        </w:rPr>
        <w:t>Aktualny odpis z właściwego rejestru lub wydruk informacji odpowiadającej odpisowi aktualnemu z Rejestru Przedsiębiorców- pobranej na podstawie art. 4 ust. 4aa Ustawy o Krajowym Rejestrze Sądowym albo wydruk z CEiDG, jeżeli odrębne przepisy wymagają wpisu do rejestru lub ewidencji w celu wskazania braku podstaw do wykluczenia Wykonawcy w oparciu o §13 ust. 1 pkt 2 Regulaminu udzielania przez PKP Szybka Kolej Miejska w Trójmieście Sp. z o. o. zamówień sektorowych podprogowych na roboty budowlane, dostawy, i usługi, a w stosunku do osób fizycznych oświadczenie w zakresie §13 ust. 1 pkt 2 ww. Regulaminu.</w:t>
      </w: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p>
    <w:p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lang w:eastAsia="pl-PL"/>
        </w:rPr>
        <w:t xml:space="preserve">4/ </w:t>
      </w:r>
      <w:r w:rsidRPr="008F4A56">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w:t>
      </w:r>
      <w:r w:rsidRPr="008F4A56">
        <w:rPr>
          <w:rFonts w:ascii="Times New Roman" w:eastAsia="Times New Roman" w:hAnsi="Times New Roman" w:cs="Times New Roman"/>
          <w:szCs w:val="20"/>
          <w:lang w:eastAsia="pl-PL"/>
        </w:rPr>
        <w:lastRenderedPageBreak/>
        <w:t xml:space="preserve">TAJEMNICĘ PRZEDSIĘBIORSTWA W ROZUMIENIU PRZEPISÓW USTAWY  O ZWALCZANIU NIEUCZCIWEJ KONKURENCJI " i załączone jako odrębna część nie złączona z ofertą  w sposób trwały. </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2.6</w:t>
      </w:r>
      <w:r w:rsidRPr="008F4A56">
        <w:rPr>
          <w:rFonts w:ascii="Times New Roman" w:eastAsia="Times New Roman" w:hAnsi="Times New Roman" w:cs="Times New Roman"/>
          <w:szCs w:val="20"/>
          <w:lang w:eastAsia="pl-PL"/>
        </w:rPr>
        <w:t xml:space="preserve"> Wszelkie poprawki lub zmiany w tekście oferty muszą być parafowane przez osobę podpisującą ofertę.</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III. USZCZEGÓŁOWIENIE PRZEDMIOTU ZAMÓWIENIA I OBOWIĄZKÓW DOSTAWCY</w:t>
      </w:r>
    </w:p>
    <w:p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u w:val="single"/>
          <w:lang w:eastAsia="pl-PL"/>
        </w:rPr>
        <w:t>3.1</w:t>
      </w:r>
      <w:r w:rsidRPr="008F4A56">
        <w:rPr>
          <w:rFonts w:ascii="Times New Roman" w:eastAsia="Times New Roman" w:hAnsi="Times New Roman" w:cs="Times New Roman"/>
          <w:szCs w:val="20"/>
          <w:u w:val="single"/>
          <w:lang w:eastAsia="pl-PL"/>
        </w:rPr>
        <w:t xml:space="preserve"> Określenie przedmiotu zamówienia.</w:t>
      </w:r>
    </w:p>
    <w:p w:rsidR="008F4A56" w:rsidRPr="008F4A56" w:rsidRDefault="008F4A56" w:rsidP="008F4A56">
      <w:pPr>
        <w:spacing w:after="0" w:line="360" w:lineRule="auto"/>
        <w:jc w:val="both"/>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3.1.1 Przedmiotem niniejszego postępowania jest </w:t>
      </w:r>
      <w:r w:rsidRPr="008F4A56">
        <w:rPr>
          <w:rFonts w:ascii="Times New Roman" w:eastAsia="Times New Roman" w:hAnsi="Times New Roman" w:cs="Times New Roman"/>
          <w:b/>
          <w:color w:val="000000"/>
          <w:lang w:eastAsia="pl-PL"/>
        </w:rPr>
        <w:t>sprzedaż biletów jednorazowych i okresowych PKP SKM przez aplikację mobilną.</w:t>
      </w:r>
      <w:r w:rsidRPr="008F4A56">
        <w:rPr>
          <w:rFonts w:ascii="Times New Roman" w:eastAsia="Times New Roman" w:hAnsi="Times New Roman" w:cs="Times New Roman"/>
          <w:color w:val="000000"/>
          <w:lang w:eastAsia="pl-PL"/>
        </w:rPr>
        <w:t xml:space="preserve"> Szczegółowy opis przedmiotu zamówienia stanowi załącznik nr 2 (wzór umowy)</w:t>
      </w:r>
    </w:p>
    <w:p w:rsidR="008F4A56" w:rsidRPr="008F4A56" w:rsidRDefault="008F4A56" w:rsidP="008F4A56">
      <w:pPr>
        <w:keepNext/>
        <w:widowControl w:val="0"/>
        <w:autoSpaceDE w:val="0"/>
        <w:autoSpaceDN w:val="0"/>
        <w:adjustRightInd w:val="0"/>
        <w:spacing w:after="0" w:line="360" w:lineRule="auto"/>
        <w:outlineLvl w:val="4"/>
        <w:rPr>
          <w:rFonts w:ascii="Times New Roman" w:eastAsia="Times New Roman" w:hAnsi="Times New Roman" w:cs="Times New Roman"/>
          <w:b/>
          <w:szCs w:val="16"/>
          <w:lang w:eastAsia="pl-PL"/>
        </w:rPr>
      </w:pPr>
    </w:p>
    <w:p w:rsidR="008F4A56" w:rsidRPr="008F4A56" w:rsidRDefault="008F4A56" w:rsidP="008F4A56">
      <w:pPr>
        <w:keepNext/>
        <w:widowControl w:val="0"/>
        <w:autoSpaceDE w:val="0"/>
        <w:autoSpaceDN w:val="0"/>
        <w:adjustRightInd w:val="0"/>
        <w:spacing w:after="0" w:line="360" w:lineRule="auto"/>
        <w:outlineLvl w:val="4"/>
        <w:rPr>
          <w:rFonts w:ascii="Times New Roman" w:eastAsia="Times New Roman" w:hAnsi="Times New Roman" w:cs="Times New Roman"/>
          <w:color w:val="000000"/>
          <w:szCs w:val="16"/>
          <w:lang w:eastAsia="pl-PL"/>
        </w:rPr>
      </w:pPr>
      <w:r w:rsidRPr="008F4A56">
        <w:rPr>
          <w:rFonts w:ascii="Times New Roman" w:eastAsia="Times New Roman" w:hAnsi="Times New Roman" w:cs="Times New Roman"/>
          <w:b/>
          <w:color w:val="000000"/>
          <w:szCs w:val="16"/>
          <w:lang w:eastAsia="pl-PL"/>
        </w:rPr>
        <w:t>Oznaczenie wg CPV:</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8F4A56" w:rsidRPr="008F4A56" w:rsidTr="007A2F74">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rsidR="008F4A56" w:rsidRPr="008F4A56" w:rsidRDefault="008F4A56" w:rsidP="008F4A56">
            <w:pPr>
              <w:spacing w:after="0" w:line="240" w:lineRule="auto"/>
              <w:rPr>
                <w:rFonts w:ascii="Times New Roman" w:eastAsia="Times New Roman" w:hAnsi="Times New Roman" w:cs="Times New Roman"/>
                <w:b/>
                <w:lang w:eastAsia="pl-PL"/>
              </w:rPr>
            </w:pPr>
            <w:r w:rsidRPr="008F4A56">
              <w:rPr>
                <w:rFonts w:ascii="Times New Roman" w:eastAsia="Calibri" w:hAnsi="Times New Roman" w:cs="Times New Roman"/>
                <w:b/>
                <w:bCs/>
              </w:rPr>
              <w:t>63512000-1</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rsidR="008F4A56" w:rsidRPr="008F4A56" w:rsidRDefault="008F4A56" w:rsidP="008F4A56">
            <w:pPr>
              <w:keepNext/>
              <w:widowControl w:val="0"/>
              <w:autoSpaceDE w:val="0"/>
              <w:autoSpaceDN w:val="0"/>
              <w:adjustRightInd w:val="0"/>
              <w:spacing w:after="0" w:line="360" w:lineRule="auto"/>
              <w:outlineLvl w:val="4"/>
              <w:rPr>
                <w:rFonts w:ascii="Times New Roman" w:eastAsia="Times New Roman" w:hAnsi="Times New Roman" w:cs="Times New Roman"/>
                <w:color w:val="FF0000"/>
                <w:lang w:eastAsia="pl-PL"/>
              </w:rPr>
            </w:pPr>
            <w:r w:rsidRPr="008F4A56">
              <w:rPr>
                <w:rFonts w:ascii="Times New Roman" w:eastAsia="Times New Roman" w:hAnsi="Times New Roman" w:cs="Times New Roman"/>
                <w:b/>
                <w:lang w:eastAsia="pl-PL"/>
              </w:rPr>
              <w:t>Usługi sprzedaży biletów podróżnym i pakietów wycieczkowych</w:t>
            </w:r>
          </w:p>
        </w:tc>
      </w:tr>
    </w:tbl>
    <w:p w:rsidR="008F4A56" w:rsidRPr="008F4A56" w:rsidRDefault="008F4A56" w:rsidP="008F4A56">
      <w:pPr>
        <w:spacing w:after="0" w:line="360" w:lineRule="auto"/>
        <w:jc w:val="both"/>
        <w:rPr>
          <w:rFonts w:ascii="Times New Roman" w:eastAsia="Times New Roman" w:hAnsi="Times New Roman" w:cs="Times New Roman"/>
          <w:b/>
          <w:lang w:eastAsia="pl-PL"/>
        </w:rPr>
      </w:pPr>
    </w:p>
    <w:p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lang w:eastAsia="pl-PL"/>
        </w:rPr>
        <w:t xml:space="preserve">3.2 </w:t>
      </w:r>
      <w:r w:rsidRPr="008F4A56">
        <w:rPr>
          <w:rFonts w:ascii="Times New Roman" w:eastAsia="Times New Roman" w:hAnsi="Times New Roman" w:cs="Times New Roman"/>
          <w:b/>
          <w:szCs w:val="20"/>
          <w:u w:val="single"/>
          <w:lang w:eastAsia="pl-PL"/>
        </w:rPr>
        <w:t>Termin realizacji przedmiotu zamówienia</w:t>
      </w:r>
      <w:r w:rsidRPr="008F4A56">
        <w:rPr>
          <w:rFonts w:ascii="Times New Roman" w:eastAsia="Times New Roman" w:hAnsi="Times New Roman" w:cs="Times New Roman"/>
          <w:b/>
          <w:szCs w:val="20"/>
          <w:lang w:eastAsia="pl-PL"/>
        </w:rPr>
        <w:t xml:space="preserve">: </w:t>
      </w:r>
      <w:r w:rsidRPr="008F4A56">
        <w:rPr>
          <w:rFonts w:ascii="Times New Roman" w:eastAsia="Calibri" w:hAnsi="Times New Roman" w:cs="Times New Roman"/>
          <w:bCs/>
          <w:color w:val="000000"/>
        </w:rPr>
        <w:t>36 miesięcy od dnia rozpoczęcia świadczenia Usług wskazanego w Protokole Uruchomienia Usługi (załącznik nr 2 do Umowy) albo do wyczerpania kwoty wskazanej w §7 ust. 9 Umowy.</w:t>
      </w:r>
    </w:p>
    <w:p w:rsidR="008F4A56" w:rsidRPr="008F4A56" w:rsidRDefault="008F4A56" w:rsidP="008F4A56">
      <w:pPr>
        <w:spacing w:after="0" w:line="360" w:lineRule="auto"/>
        <w:jc w:val="both"/>
        <w:rPr>
          <w:rFonts w:ascii="Times New Roman" w:eastAsia="Times New Roman" w:hAnsi="Times New Roman" w:cs="Times New Roman"/>
          <w:b/>
          <w:szCs w:val="20"/>
          <w:u w:val="single"/>
          <w:lang w:eastAsia="pl-PL"/>
        </w:rPr>
      </w:pP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IV. CENA OFERTY</w:t>
      </w:r>
    </w:p>
    <w:p w:rsidR="008F4A56" w:rsidRPr="008F4A56" w:rsidRDefault="008F4A56" w:rsidP="008F4A56">
      <w:pPr>
        <w:spacing w:after="0" w:line="360" w:lineRule="auto"/>
        <w:jc w:val="both"/>
        <w:rPr>
          <w:rFonts w:ascii="Times New Roman" w:eastAsia="Times New Roman" w:hAnsi="Times New Roman" w:cs="Times New Roman"/>
          <w:b/>
          <w:color w:val="FF0000"/>
          <w:szCs w:val="20"/>
          <w:lang w:eastAsia="pl-PL"/>
        </w:rPr>
      </w:pPr>
      <w:r w:rsidRPr="008F4A56">
        <w:rPr>
          <w:rFonts w:ascii="Times New Roman" w:eastAsia="Times New Roman" w:hAnsi="Times New Roman" w:cs="Times New Roman"/>
          <w:b/>
          <w:szCs w:val="20"/>
          <w:lang w:eastAsia="pl-PL"/>
        </w:rPr>
        <w:t>4.1</w:t>
      </w:r>
      <w:r w:rsidRPr="008F4A56">
        <w:rPr>
          <w:rFonts w:ascii="Times New Roman" w:eastAsia="Times New Roman" w:hAnsi="Times New Roman" w:cs="Times New Roman"/>
          <w:szCs w:val="20"/>
          <w:lang w:eastAsia="pl-PL"/>
        </w:rPr>
        <w:t xml:space="preserve"> </w:t>
      </w:r>
      <w:r w:rsidRPr="008F4A56">
        <w:rPr>
          <w:rFonts w:ascii="Times New Roman" w:eastAsia="Times New Roman" w:hAnsi="Times New Roman" w:cs="Times New Roman"/>
          <w:color w:val="000000"/>
          <w:szCs w:val="20"/>
          <w:lang w:eastAsia="pl-PL"/>
        </w:rPr>
        <w:t>Wykonawca jest zobowiązany określić cenę oferty w FORMULARZU OFERTY stanowiącym zał. nr 1 do niniejszej SIWZ.</w:t>
      </w:r>
      <w:r w:rsidRPr="008F4A56">
        <w:rPr>
          <w:rFonts w:ascii="Times New Roman" w:eastAsia="Times New Roman" w:hAnsi="Times New Roman" w:cs="Times New Roman"/>
          <w:color w:val="FF0000"/>
          <w:szCs w:val="20"/>
          <w:lang w:eastAsia="pl-PL"/>
        </w:rPr>
        <w:t xml:space="preserve"> </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numPr>
          <w:ilvl w:val="1"/>
          <w:numId w:val="2"/>
        </w:numPr>
        <w:overflowPunct w:val="0"/>
        <w:autoSpaceDE w:val="0"/>
        <w:autoSpaceDN w:val="0"/>
        <w:adjustRightInd w:val="0"/>
        <w:spacing w:after="0" w:line="360" w:lineRule="auto"/>
        <w:jc w:val="both"/>
        <w:textAlignment w:val="baseline"/>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Cena oferty musi obejmować:</w:t>
      </w:r>
    </w:p>
    <w:p w:rsidR="008F4A56" w:rsidRPr="008F4A56" w:rsidRDefault="008F4A56" w:rsidP="008F4A56">
      <w:pPr>
        <w:spacing w:after="0" w:line="360" w:lineRule="auto"/>
        <w:jc w:val="both"/>
        <w:rPr>
          <w:rFonts w:ascii="Times New Roman" w:eastAsia="Times New Roman" w:hAnsi="Times New Roman" w:cs="Times New Roman"/>
          <w:lang w:eastAsia="pl-PL"/>
        </w:rPr>
      </w:pPr>
      <w:bookmarkStart w:id="3" w:name="_Hlk5609191"/>
      <w:r w:rsidRPr="008F4A56">
        <w:rPr>
          <w:rFonts w:ascii="Times New Roman" w:eastAsia="Times New Roman" w:hAnsi="Times New Roman" w:cs="Times New Roman"/>
          <w:lang w:eastAsia="pl-PL"/>
        </w:rPr>
        <w:t>- wartość realizacji całości przedmiotu Umowy,</w:t>
      </w: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b/>
          <w:lang w:eastAsia="pl-PL"/>
        </w:rPr>
        <w:t xml:space="preserve">- </w:t>
      </w:r>
      <w:r w:rsidRPr="008F4A56">
        <w:rPr>
          <w:rFonts w:ascii="Times New Roman" w:eastAsia="Times New Roman" w:hAnsi="Times New Roman" w:cs="Times New Roman"/>
          <w:lang w:eastAsia="pl-PL"/>
        </w:rPr>
        <w:t>podatek VAT,</w:t>
      </w: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wszelkie inne koszty towarzyszące bezpośrednio lub pośrednio wykonaniu Umowy.</w:t>
      </w:r>
    </w:p>
    <w:bookmarkEnd w:id="3"/>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4.3</w:t>
      </w:r>
      <w:r w:rsidRPr="008F4A56">
        <w:rPr>
          <w:rFonts w:ascii="Times New Roman" w:eastAsia="Times New Roman" w:hAnsi="Times New Roman" w:cs="Times New Roman"/>
          <w:szCs w:val="20"/>
          <w:lang w:eastAsia="pl-PL"/>
        </w:rPr>
        <w:t xml:space="preserve"> Waluta ceny ofertowej- PLN</w:t>
      </w:r>
    </w:p>
    <w:p w:rsidR="008F4A56" w:rsidRPr="008F4A56" w:rsidRDefault="008F4A56" w:rsidP="008F4A56">
      <w:pPr>
        <w:spacing w:after="0" w:line="360" w:lineRule="auto"/>
        <w:jc w:val="both"/>
        <w:rPr>
          <w:rFonts w:ascii="Times New Roman" w:eastAsia="Times New Roman" w:hAnsi="Times New Roman" w:cs="Times New Roman"/>
          <w:b/>
          <w:color w:val="000000"/>
          <w:szCs w:val="20"/>
          <w:lang w:eastAsia="pl-PL"/>
        </w:rPr>
      </w:pPr>
      <w:r w:rsidRPr="008F4A56">
        <w:rPr>
          <w:rFonts w:ascii="Times New Roman" w:eastAsia="Times New Roman" w:hAnsi="Times New Roman" w:cs="Times New Roman"/>
          <w:b/>
          <w:szCs w:val="20"/>
          <w:lang w:eastAsia="pl-PL"/>
        </w:rPr>
        <w:t>4.4</w:t>
      </w:r>
      <w:r w:rsidRPr="008F4A56">
        <w:rPr>
          <w:rFonts w:ascii="Times New Roman" w:eastAsia="Times New Roman" w:hAnsi="Times New Roman" w:cs="Times New Roman"/>
          <w:szCs w:val="20"/>
          <w:lang w:eastAsia="pl-PL"/>
        </w:rPr>
        <w:t xml:space="preserve"> W okresie obowiązywania Umowy – cena oferty określona w FORMULARZU OFERTY </w:t>
      </w:r>
      <w:r w:rsidRPr="008F4A56">
        <w:rPr>
          <w:rFonts w:ascii="Times New Roman" w:eastAsia="Times New Roman" w:hAnsi="Times New Roman" w:cs="Times New Roman"/>
          <w:b/>
          <w:color w:val="000000"/>
          <w:szCs w:val="20"/>
          <w:lang w:eastAsia="pl-PL"/>
        </w:rPr>
        <w:t>nie może ulec zmianie.</w:t>
      </w:r>
    </w:p>
    <w:p w:rsidR="008F4A56" w:rsidRPr="008F4A56" w:rsidRDefault="008F4A56" w:rsidP="008F4A56">
      <w:pPr>
        <w:spacing w:after="0" w:line="360" w:lineRule="auto"/>
        <w:jc w:val="both"/>
        <w:rPr>
          <w:rFonts w:ascii="Times New Roman" w:eastAsia="Times New Roman" w:hAnsi="Times New Roman" w:cs="Times New Roman"/>
          <w:b/>
          <w:color w:val="000000"/>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V. ZASADY  OCENY OFERT.</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lang w:eastAsia="pl-PL"/>
        </w:rPr>
        <w:t>5.1</w:t>
      </w:r>
      <w:r w:rsidRPr="008F4A56">
        <w:rPr>
          <w:rFonts w:ascii="Times New Roman" w:eastAsia="Times New Roman" w:hAnsi="Times New Roman" w:cs="Times New Roman"/>
          <w:szCs w:val="20"/>
          <w:lang w:eastAsia="pl-PL"/>
        </w:rPr>
        <w:t xml:space="preserve"> Oceniane kryteria i ich ranga w ocenie.</w:t>
      </w:r>
    </w:p>
    <w:p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232"/>
        <w:gridCol w:w="1277"/>
      </w:tblGrid>
      <w:tr w:rsidR="008F4A56" w:rsidRPr="008F4A56" w:rsidTr="007A2F74">
        <w:tc>
          <w:tcPr>
            <w:tcW w:w="851" w:type="dxa"/>
            <w:tcBorders>
              <w:top w:val="single" w:sz="4" w:space="0" w:color="auto"/>
              <w:left w:val="single" w:sz="4"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Lp.</w:t>
            </w:r>
          </w:p>
        </w:tc>
        <w:tc>
          <w:tcPr>
            <w:tcW w:w="7229" w:type="dxa"/>
            <w:tcBorders>
              <w:top w:val="single" w:sz="4" w:space="0" w:color="auto"/>
              <w:left w:val="single" w:sz="6"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KRYTERIUM</w:t>
            </w:r>
          </w:p>
        </w:tc>
        <w:tc>
          <w:tcPr>
            <w:tcW w:w="1276" w:type="dxa"/>
            <w:tcBorders>
              <w:top w:val="single" w:sz="4" w:space="0" w:color="auto"/>
              <w:left w:val="single" w:sz="6" w:space="0" w:color="auto"/>
              <w:bottom w:val="single" w:sz="6" w:space="0" w:color="auto"/>
              <w:right w:val="single" w:sz="4"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RANGA </w:t>
            </w:r>
          </w:p>
        </w:tc>
      </w:tr>
      <w:tr w:rsidR="008F4A56" w:rsidRPr="008F4A56" w:rsidTr="007A2F74">
        <w:tc>
          <w:tcPr>
            <w:tcW w:w="851" w:type="dxa"/>
            <w:tcBorders>
              <w:top w:val="single" w:sz="6" w:space="0" w:color="auto"/>
              <w:left w:val="single" w:sz="4"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1.</w:t>
            </w:r>
          </w:p>
        </w:tc>
        <w:tc>
          <w:tcPr>
            <w:tcW w:w="7229" w:type="dxa"/>
            <w:tcBorders>
              <w:top w:val="single" w:sz="6" w:space="0" w:color="auto"/>
              <w:left w:val="single" w:sz="6"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Cena oferty</w:t>
            </w:r>
          </w:p>
        </w:tc>
        <w:tc>
          <w:tcPr>
            <w:tcW w:w="1276" w:type="dxa"/>
            <w:tcBorders>
              <w:top w:val="single" w:sz="6" w:space="0" w:color="auto"/>
              <w:left w:val="single" w:sz="6" w:space="0" w:color="auto"/>
              <w:bottom w:val="single" w:sz="6" w:space="0" w:color="auto"/>
              <w:right w:val="single" w:sz="4"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80%</w:t>
            </w:r>
          </w:p>
        </w:tc>
      </w:tr>
      <w:tr w:rsidR="008F4A56" w:rsidRPr="008F4A56" w:rsidTr="007A2F74">
        <w:tc>
          <w:tcPr>
            <w:tcW w:w="851" w:type="dxa"/>
            <w:tcBorders>
              <w:top w:val="single" w:sz="6" w:space="0" w:color="auto"/>
              <w:left w:val="single" w:sz="4"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2.</w:t>
            </w:r>
          </w:p>
        </w:tc>
        <w:tc>
          <w:tcPr>
            <w:tcW w:w="7229" w:type="dxa"/>
            <w:tcBorders>
              <w:top w:val="single" w:sz="6" w:space="0" w:color="auto"/>
              <w:left w:val="single" w:sz="6" w:space="0" w:color="auto"/>
              <w:bottom w:val="single" w:sz="6"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Doświadczenie</w:t>
            </w:r>
          </w:p>
        </w:tc>
        <w:tc>
          <w:tcPr>
            <w:tcW w:w="1276" w:type="dxa"/>
            <w:tcBorders>
              <w:top w:val="single" w:sz="6" w:space="0" w:color="auto"/>
              <w:left w:val="single" w:sz="6" w:space="0" w:color="auto"/>
              <w:bottom w:val="single" w:sz="6" w:space="0" w:color="auto"/>
              <w:right w:val="single" w:sz="4"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10%</w:t>
            </w:r>
          </w:p>
        </w:tc>
      </w:tr>
      <w:tr w:rsidR="008F4A56" w:rsidRPr="008F4A56" w:rsidTr="007A2F74">
        <w:tc>
          <w:tcPr>
            <w:tcW w:w="851" w:type="dxa"/>
            <w:tcBorders>
              <w:top w:val="single" w:sz="6" w:space="0" w:color="auto"/>
              <w:left w:val="single" w:sz="4" w:space="0" w:color="auto"/>
              <w:bottom w:val="single" w:sz="4"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3.</w:t>
            </w:r>
          </w:p>
        </w:tc>
        <w:tc>
          <w:tcPr>
            <w:tcW w:w="7229" w:type="dxa"/>
            <w:tcBorders>
              <w:top w:val="single" w:sz="6" w:space="0" w:color="auto"/>
              <w:left w:val="single" w:sz="6" w:space="0" w:color="auto"/>
              <w:bottom w:val="single" w:sz="4" w:space="0" w:color="auto"/>
              <w:right w:val="single" w:sz="6"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Dodatkowe funkcjonalności</w:t>
            </w:r>
          </w:p>
        </w:tc>
        <w:tc>
          <w:tcPr>
            <w:tcW w:w="1276" w:type="dxa"/>
            <w:tcBorders>
              <w:top w:val="single" w:sz="6" w:space="0" w:color="auto"/>
              <w:left w:val="single" w:sz="6" w:space="0" w:color="auto"/>
              <w:bottom w:val="single" w:sz="4" w:space="0" w:color="auto"/>
              <w:right w:val="single" w:sz="4" w:space="0" w:color="auto"/>
            </w:tcBorders>
            <w:hideMark/>
          </w:tcPr>
          <w:p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10%</w:t>
            </w:r>
          </w:p>
        </w:tc>
      </w:tr>
    </w:tbl>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autoSpaceDE w:val="0"/>
        <w:autoSpaceDN w:val="0"/>
        <w:adjustRightInd w:val="0"/>
        <w:spacing w:after="0" w:line="240" w:lineRule="auto"/>
        <w:rPr>
          <w:rFonts w:ascii="Times New Roman" w:eastAsia="Times New Roman" w:hAnsi="Times New Roman" w:cs="Times New Roman"/>
          <w:b/>
          <w:bCs/>
          <w:sz w:val="24"/>
          <w:szCs w:val="24"/>
          <w:lang w:eastAsia="pl-PL"/>
        </w:rPr>
      </w:pPr>
    </w:p>
    <w:p w:rsidR="008F4A56" w:rsidRPr="008F4A56" w:rsidRDefault="008F4A56" w:rsidP="008F4A56">
      <w:pPr>
        <w:autoSpaceDE w:val="0"/>
        <w:autoSpaceDN w:val="0"/>
        <w:adjustRightInd w:val="0"/>
        <w:spacing w:after="0" w:line="360" w:lineRule="auto"/>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Ad. 1. Cena oferty (C) - waga 80% maksymalna ilość punktów 80:</w:t>
      </w:r>
    </w:p>
    <w:p w:rsidR="008F4A56" w:rsidRPr="008F4A56" w:rsidRDefault="008F4A56" w:rsidP="008F4A56">
      <w:pPr>
        <w:autoSpaceDE w:val="0"/>
        <w:autoSpaceDN w:val="0"/>
        <w:adjustRightInd w:val="0"/>
        <w:spacing w:after="0" w:line="360" w:lineRule="auto"/>
        <w:rPr>
          <w:rFonts w:ascii="Times New Roman" w:eastAsia="Times New Roman" w:hAnsi="Times New Roman" w:cs="Times New Roman"/>
          <w:lang w:eastAsia="pl-PL"/>
        </w:rPr>
      </w:pPr>
    </w:p>
    <w:p w:rsidR="008F4A56" w:rsidRPr="008F4A56" w:rsidRDefault="008F4A56" w:rsidP="008F4A56">
      <w:pPr>
        <w:autoSpaceDE w:val="0"/>
        <w:autoSpaceDN w:val="0"/>
        <w:adjustRightInd w:val="0"/>
        <w:spacing w:after="0" w:line="360" w:lineRule="auto"/>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Liczba punktów w kryterium cena zostanie obliczona według następującego wzoru :</w:t>
      </w:r>
    </w:p>
    <w:p w:rsidR="008F4A56" w:rsidRPr="008F4A56" w:rsidRDefault="008F4A56" w:rsidP="008F4A56">
      <w:pPr>
        <w:spacing w:after="0" w:line="360" w:lineRule="auto"/>
        <w:ind w:left="708" w:firstLine="708"/>
        <w:rPr>
          <w:rFonts w:ascii="Times New Roman" w:eastAsia="Times New Roman" w:hAnsi="Times New Roman" w:cs="Times New Roman"/>
          <w:lang w:eastAsia="pl-PL"/>
        </w:rPr>
      </w:pPr>
    </w:p>
    <w:p w:rsidR="008F4A56" w:rsidRPr="008F4A56" w:rsidRDefault="008F4A56" w:rsidP="008F4A56">
      <w:pPr>
        <w:spacing w:after="0" w:line="360" w:lineRule="auto"/>
        <w:ind w:left="708" w:firstLine="708"/>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Cn</w:t>
      </w:r>
    </w:p>
    <w:p w:rsidR="008F4A56" w:rsidRPr="008F4A56" w:rsidRDefault="008F4A56" w:rsidP="008F4A56">
      <w:pPr>
        <w:spacing w:after="0" w:line="360" w:lineRule="auto"/>
        <w:jc w:val="center"/>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C = -----------------------------------------------------------------------------------------  x 80</w:t>
      </w:r>
    </w:p>
    <w:p w:rsidR="008F4A56" w:rsidRPr="008F4A56" w:rsidRDefault="008F4A56" w:rsidP="008F4A56">
      <w:pPr>
        <w:spacing w:after="0" w:line="360" w:lineRule="auto"/>
        <w:jc w:val="center"/>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Cbo</w:t>
      </w:r>
    </w:p>
    <w:p w:rsidR="008F4A56" w:rsidRPr="008F4A56" w:rsidRDefault="008F4A56" w:rsidP="008F4A56">
      <w:pPr>
        <w:autoSpaceDE w:val="0"/>
        <w:autoSpaceDN w:val="0"/>
        <w:adjustRightInd w:val="0"/>
        <w:spacing w:after="0" w:line="360" w:lineRule="auto"/>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gdzie:</w:t>
      </w:r>
    </w:p>
    <w:p w:rsidR="008F4A56" w:rsidRPr="008F4A56" w:rsidRDefault="008F4A56" w:rsidP="008F4A56">
      <w:pPr>
        <w:autoSpaceDE w:val="0"/>
        <w:autoSpaceDN w:val="0"/>
        <w:adjustRightInd w:val="0"/>
        <w:spacing w:after="0" w:line="360" w:lineRule="auto"/>
        <w:ind w:left="715" w:right="2304"/>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Cn- najniższa cena ofertowa brutto spośród badanych ofert,</w:t>
      </w:r>
    </w:p>
    <w:p w:rsidR="008F4A56" w:rsidRPr="008F4A56" w:rsidRDefault="008F4A56" w:rsidP="008F4A56">
      <w:pPr>
        <w:autoSpaceDE w:val="0"/>
        <w:autoSpaceDN w:val="0"/>
        <w:adjustRightInd w:val="0"/>
        <w:spacing w:after="0" w:line="360" w:lineRule="auto"/>
        <w:ind w:left="715" w:right="2304"/>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Cbo - cena brutto badanej oferty.</w:t>
      </w:r>
    </w:p>
    <w:p w:rsidR="008F4A56" w:rsidRPr="008F4A56" w:rsidRDefault="008F4A56" w:rsidP="008F4A56">
      <w:pPr>
        <w:autoSpaceDE w:val="0"/>
        <w:autoSpaceDN w:val="0"/>
        <w:adjustRightInd w:val="0"/>
        <w:spacing w:after="0" w:line="360" w:lineRule="auto"/>
        <w:ind w:left="715" w:right="2304"/>
        <w:jc w:val="both"/>
        <w:rPr>
          <w:rFonts w:ascii="Times New Roman" w:eastAsia="Times New Roman" w:hAnsi="Times New Roman" w:cs="Times New Roman"/>
          <w:b/>
          <w:bCs/>
          <w:lang w:eastAsia="pl-PL"/>
        </w:rPr>
      </w:pPr>
    </w:p>
    <w:p w:rsidR="008F4A56" w:rsidRPr="008F4A56" w:rsidRDefault="008F4A56" w:rsidP="008F4A56">
      <w:pPr>
        <w:tabs>
          <w:tab w:val="left" w:pos="422"/>
        </w:tabs>
        <w:autoSpaceDE w:val="0"/>
        <w:autoSpaceDN w:val="0"/>
        <w:adjustRightInd w:val="0"/>
        <w:spacing w:after="0" w:line="360" w:lineRule="auto"/>
        <w:jc w:val="both"/>
        <w:rPr>
          <w:rFonts w:ascii="Times New Roman" w:eastAsia="Times New Roman" w:hAnsi="Times New Roman" w:cs="Times New Roman"/>
          <w:lang w:eastAsia="pl-PL"/>
        </w:rPr>
      </w:pPr>
      <w:bookmarkStart w:id="4" w:name="_Hlk849703"/>
      <w:r w:rsidRPr="008F4A56">
        <w:rPr>
          <w:rFonts w:ascii="Times New Roman" w:eastAsia="Times New Roman" w:hAnsi="Times New Roman" w:cs="Times New Roman"/>
          <w:lang w:eastAsia="pl-PL"/>
        </w:rPr>
        <w:t xml:space="preserve">Wykonawca jest zobowiązany do obliczenia ceny jako wysokości wynagrodzenia  (w zł) </w:t>
      </w:r>
      <w:r w:rsidRPr="008F4A56">
        <w:rPr>
          <w:rFonts w:ascii="Times New Roman" w:eastAsia="Times New Roman" w:hAnsi="Times New Roman" w:cs="Times New Roman"/>
          <w:b/>
          <w:lang w:eastAsia="pl-PL"/>
        </w:rPr>
        <w:t>od 100 zł netto</w:t>
      </w:r>
      <w:r w:rsidRPr="008F4A56">
        <w:rPr>
          <w:rFonts w:ascii="Times New Roman" w:eastAsia="Times New Roman" w:hAnsi="Times New Roman" w:cs="Times New Roman"/>
          <w:lang w:eastAsia="pl-PL"/>
        </w:rPr>
        <w:t xml:space="preserve"> (słownie: sto złotych) wartości sprzedanych biletów - cena musi być podana  z dokładnością do dwóch miejsc po przecinku. </w:t>
      </w:r>
      <w:bookmarkEnd w:id="4"/>
    </w:p>
    <w:p w:rsidR="008F4A56" w:rsidRPr="008F4A56" w:rsidRDefault="008F4A56" w:rsidP="008F4A56">
      <w:pPr>
        <w:tabs>
          <w:tab w:val="left" w:pos="422"/>
        </w:tabs>
        <w:autoSpaceDE w:val="0"/>
        <w:autoSpaceDN w:val="0"/>
        <w:adjustRightInd w:val="0"/>
        <w:spacing w:after="0" w:line="360" w:lineRule="auto"/>
        <w:jc w:val="both"/>
        <w:rPr>
          <w:rFonts w:ascii="Times New Roman" w:eastAsia="Times New Roman" w:hAnsi="Times New Roman" w:cs="Times New Roman"/>
          <w:lang w:eastAsia="pl-PL"/>
        </w:rPr>
      </w:pPr>
    </w:p>
    <w:p w:rsidR="008F4A56" w:rsidRPr="008F4A56" w:rsidRDefault="008F4A56" w:rsidP="008F4A56">
      <w:pPr>
        <w:autoSpaceDE w:val="0"/>
        <w:autoSpaceDN w:val="0"/>
        <w:adjustRightInd w:val="0"/>
        <w:spacing w:after="0" w:line="360" w:lineRule="auto"/>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Ad. 2. Doświadczenie (D) - waga 10% maksymalna ilość punktów 10:</w:t>
      </w:r>
    </w:p>
    <w:p w:rsidR="008F4A56" w:rsidRPr="008F4A56" w:rsidRDefault="008F4A56" w:rsidP="008F4A56">
      <w:pPr>
        <w:spacing w:after="0" w:line="360" w:lineRule="auto"/>
        <w:jc w:val="center"/>
        <w:rPr>
          <w:rFonts w:ascii="Times New Roman" w:eastAsia="Times New Roman" w:hAnsi="Times New Roman" w:cs="Times New Roman"/>
          <w:lang w:eastAsia="pl-PL"/>
        </w:rPr>
      </w:pP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Zamawiający przyznawał będzie punkty Wykonawcom, którzy spełniając warunek posiadania minimalnego doświadczenia wykazali się własnym doświadczeniem:</w:t>
      </w:r>
    </w:p>
    <w:p w:rsidR="008F4A56" w:rsidRPr="008F4A56" w:rsidRDefault="008F4A56" w:rsidP="008F4A56">
      <w:pPr>
        <w:numPr>
          <w:ilvl w:val="0"/>
          <w:numId w:val="3"/>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sprzedaż biletów na przejazd we własnej aplikacji przez co najmniej;</w:t>
      </w:r>
    </w:p>
    <w:p w:rsidR="008F4A56" w:rsidRPr="008F4A56" w:rsidRDefault="008F4A56" w:rsidP="008F4A56">
      <w:pPr>
        <w:spacing w:after="0" w:line="360" w:lineRule="auto"/>
        <w:ind w:left="720"/>
        <w:contextualSpacing/>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- 13 do 24 miesięcy – 1 pkt;</w:t>
      </w:r>
    </w:p>
    <w:p w:rsidR="008F4A56" w:rsidRPr="008F4A56" w:rsidRDefault="008F4A56" w:rsidP="008F4A56">
      <w:pPr>
        <w:spacing w:after="0" w:line="360" w:lineRule="auto"/>
        <w:ind w:left="720"/>
        <w:contextualSpacing/>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- 25 do 48 miesięcy – 4 pkt;</w:t>
      </w:r>
    </w:p>
    <w:p w:rsidR="008F4A56" w:rsidRPr="008F4A56" w:rsidRDefault="008F4A56" w:rsidP="008F4A56">
      <w:pPr>
        <w:spacing w:after="0" w:line="360" w:lineRule="auto"/>
        <w:ind w:left="720"/>
        <w:contextualSpacing/>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powyżej 49 miesięcy – 6 pkt  </w:t>
      </w:r>
    </w:p>
    <w:p w:rsidR="008F4A56" w:rsidRPr="008F4A56" w:rsidRDefault="008F4A56" w:rsidP="008F4A56">
      <w:pPr>
        <w:numPr>
          <w:ilvl w:val="0"/>
          <w:numId w:val="3"/>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sprzedaż biletów na przejazd w wielkości:</w:t>
      </w:r>
    </w:p>
    <w:p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 xml:space="preserve">               - od 1000 do 3000 sztuk miesięcznie – 1 pkt</w:t>
      </w:r>
    </w:p>
    <w:p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 xml:space="preserve">              - od 3001 do 5000 sztuk miesięcznie – 2 pkt</w:t>
      </w: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Calibri" w:hAnsi="Times New Roman" w:cs="Times New Roman"/>
        </w:rPr>
        <w:t xml:space="preserve">              - powyżej 5001 sztuk miesięcznie – 4 pkt.</w:t>
      </w:r>
    </w:p>
    <w:p w:rsidR="008F4A56" w:rsidRPr="008F4A56" w:rsidRDefault="008F4A56" w:rsidP="008F4A56">
      <w:pPr>
        <w:spacing w:after="0" w:line="360" w:lineRule="auto"/>
        <w:jc w:val="both"/>
        <w:rPr>
          <w:rFonts w:ascii="Times New Roman" w:eastAsia="Times New Roman" w:hAnsi="Times New Roman" w:cs="Times New Roman"/>
          <w:lang w:eastAsia="pl-PL"/>
        </w:rPr>
      </w:pPr>
    </w:p>
    <w:p w:rsidR="008F4A56" w:rsidRPr="008F4A56" w:rsidRDefault="008F4A56" w:rsidP="008F4A56">
      <w:pPr>
        <w:autoSpaceDE w:val="0"/>
        <w:autoSpaceDN w:val="0"/>
        <w:adjustRightInd w:val="0"/>
        <w:spacing w:after="0" w:line="360" w:lineRule="auto"/>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Ad. 3. Dodatkowe funkcjonalności (DF) - waga 10% maksymalna ilość punktów 10:</w:t>
      </w:r>
    </w:p>
    <w:p w:rsidR="008F4A56" w:rsidRPr="008F4A56" w:rsidRDefault="008F4A56" w:rsidP="008F4A56">
      <w:pPr>
        <w:autoSpaceDE w:val="0"/>
        <w:autoSpaceDN w:val="0"/>
        <w:adjustRightInd w:val="0"/>
        <w:spacing w:after="0" w:line="360" w:lineRule="auto"/>
        <w:rPr>
          <w:rFonts w:ascii="Times New Roman" w:eastAsia="Times New Roman" w:hAnsi="Times New Roman" w:cs="Times New Roman"/>
          <w:b/>
          <w:bCs/>
          <w:lang w:eastAsia="pl-PL"/>
        </w:rPr>
      </w:pP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Zamawiający przyznawał będzie punkty Wykonawcom, którzy zaproponują dodatkową funkcjonalność aplikacji tj:</w:t>
      </w: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planer podróży – 5 pkt;</w:t>
      </w: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strona mobilna – 5 pkt. </w:t>
      </w:r>
    </w:p>
    <w:p w:rsidR="008F4A56" w:rsidRPr="008F4A56" w:rsidRDefault="008F4A56" w:rsidP="008F4A56">
      <w:pPr>
        <w:spacing w:after="0" w:line="360" w:lineRule="auto"/>
        <w:rPr>
          <w:rFonts w:ascii="Times New Roman" w:eastAsia="Times New Roman" w:hAnsi="Times New Roman" w:cs="Times New Roman"/>
          <w:bCs/>
          <w:lang w:eastAsia="pl-PL"/>
        </w:rPr>
      </w:pPr>
      <w:r w:rsidRPr="008F4A56">
        <w:rPr>
          <w:rFonts w:ascii="Times New Roman" w:eastAsia="Times New Roman" w:hAnsi="Times New Roman" w:cs="Times New Roman"/>
          <w:b/>
          <w:lang w:eastAsia="pl-PL"/>
        </w:rPr>
        <w:t>Planer podróży</w:t>
      </w:r>
      <w:r w:rsidRPr="008F4A56">
        <w:rPr>
          <w:rFonts w:ascii="Times New Roman" w:eastAsia="Times New Roman" w:hAnsi="Times New Roman" w:cs="Times New Roman"/>
          <w:lang w:eastAsia="pl-PL"/>
        </w:rPr>
        <w:t xml:space="preserve"> – system informatyczny umożliwiający dokładne zapl</w:t>
      </w:r>
      <w:r w:rsidRPr="008F4A56">
        <w:rPr>
          <w:rFonts w:ascii="Times New Roman" w:eastAsia="Times New Roman" w:hAnsi="Times New Roman" w:cs="Times New Roman"/>
          <w:bCs/>
          <w:lang w:eastAsia="pl-PL"/>
        </w:rPr>
        <w:t>anowanie podróży zawierający aktualności i pełny rozkład jazdy.</w:t>
      </w:r>
    </w:p>
    <w:p w:rsidR="008F4A56" w:rsidRPr="008F4A56" w:rsidRDefault="008F4A56" w:rsidP="008F4A56">
      <w:pPr>
        <w:spacing w:after="0" w:line="360" w:lineRule="auto"/>
        <w:rPr>
          <w:rFonts w:ascii="Times New Roman" w:eastAsia="Times New Roman" w:hAnsi="Times New Roman" w:cs="Times New Roman"/>
          <w:color w:val="000000"/>
          <w:lang w:eastAsia="pl-PL"/>
        </w:rPr>
      </w:pPr>
      <w:r w:rsidRPr="008F4A56">
        <w:rPr>
          <w:rFonts w:ascii="Times New Roman" w:eastAsia="Times New Roman" w:hAnsi="Times New Roman" w:cs="Times New Roman"/>
          <w:b/>
          <w:bCs/>
          <w:color w:val="000000"/>
          <w:lang w:eastAsia="pl-PL"/>
        </w:rPr>
        <w:lastRenderedPageBreak/>
        <w:t>Strona mobilna</w:t>
      </w:r>
      <w:r w:rsidRPr="008F4A56">
        <w:rPr>
          <w:rFonts w:ascii="Times New Roman" w:eastAsia="Times New Roman" w:hAnsi="Times New Roman" w:cs="Times New Roman"/>
          <w:bCs/>
          <w:color w:val="000000"/>
          <w:lang w:eastAsia="pl-PL"/>
        </w:rPr>
        <w:t xml:space="preserve"> - </w:t>
      </w:r>
      <w:hyperlink r:id="rId8" w:tooltip="Strona internetowa" w:history="1">
        <w:r w:rsidRPr="008F4A56">
          <w:rPr>
            <w:rFonts w:ascii="Calibri" w:eastAsia="Calibri" w:hAnsi="Calibri" w:cs="Times New Roman"/>
            <w:color w:val="000000"/>
          </w:rPr>
          <w:t>strona internetowa</w:t>
        </w:r>
      </w:hyperlink>
      <w:r w:rsidRPr="008F4A56">
        <w:rPr>
          <w:rFonts w:ascii="Times New Roman" w:eastAsia="Calibri" w:hAnsi="Times New Roman" w:cs="Times New Roman"/>
          <w:color w:val="000000"/>
        </w:rPr>
        <w:t xml:space="preserve">, która przystosowana jest do wyświetlania na różnorodnych </w:t>
      </w:r>
      <w:hyperlink r:id="rId9" w:tooltip="Urządzenie mobilne" w:history="1">
        <w:r w:rsidRPr="008F4A56">
          <w:rPr>
            <w:rFonts w:ascii="Calibri" w:eastAsia="Calibri" w:hAnsi="Calibri" w:cs="Times New Roman"/>
            <w:color w:val="000000"/>
          </w:rPr>
          <w:t>urządzeniach mobilnych</w:t>
        </w:r>
      </w:hyperlink>
      <w:r w:rsidRPr="008F4A56">
        <w:rPr>
          <w:rFonts w:ascii="Times New Roman" w:eastAsia="Calibri" w:hAnsi="Times New Roman" w:cs="Times New Roman"/>
          <w:color w:val="000000"/>
        </w:rPr>
        <w:t xml:space="preserve"> mogących komunikować się z globalną siecią za pomocą własnych protokołów bezprzewodowych z aplikacją mobilną.</w:t>
      </w:r>
    </w:p>
    <w:p w:rsidR="008F4A56" w:rsidRPr="008F4A56" w:rsidRDefault="008F4A56" w:rsidP="008F4A56">
      <w:pPr>
        <w:spacing w:after="0" w:line="360" w:lineRule="auto"/>
        <w:jc w:val="both"/>
        <w:rPr>
          <w:rFonts w:ascii="Times New Roman" w:eastAsia="Times New Roman" w:hAnsi="Times New Roman" w:cs="Times New Roman"/>
          <w:b/>
          <w:bCs/>
          <w:lang w:eastAsia="pl-PL"/>
        </w:rPr>
      </w:pPr>
    </w:p>
    <w:p w:rsidR="008F4A56" w:rsidRPr="008F4A56" w:rsidRDefault="008F4A56" w:rsidP="008F4A56">
      <w:pPr>
        <w:spacing w:after="0" w:line="360" w:lineRule="auto"/>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Oceny punktowe uzyskane w wyżej wymienionych kryteriach sumuje się, a uzyskana łączna liczba punktów stanowić będzie całkowitą ocenę punktową oferty (O). Łączna ocena punktowa liczona będzie z dokładnością do dwóch miejsc po przecinku. Liczba punktów zostanie obliczona według następującego wzoru:</w:t>
      </w:r>
    </w:p>
    <w:p w:rsidR="008F4A56" w:rsidRPr="008F4A56" w:rsidRDefault="008F4A56" w:rsidP="008F4A56">
      <w:pPr>
        <w:spacing w:after="0" w:line="360" w:lineRule="auto"/>
        <w:jc w:val="both"/>
        <w:rPr>
          <w:rFonts w:ascii="Times New Roman" w:eastAsia="Times New Roman" w:hAnsi="Times New Roman" w:cs="Times New Roman"/>
          <w:b/>
          <w:bCs/>
          <w:lang w:eastAsia="pl-PL"/>
        </w:rPr>
      </w:pPr>
    </w:p>
    <w:p w:rsidR="008F4A56" w:rsidRPr="008F4A56" w:rsidRDefault="008F4A56" w:rsidP="008F4A56">
      <w:pPr>
        <w:spacing w:after="0" w:line="360" w:lineRule="auto"/>
        <w:jc w:val="center"/>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O + C + T + G</w:t>
      </w:r>
    </w:p>
    <w:p w:rsidR="008F4A56" w:rsidRPr="008F4A56" w:rsidRDefault="008F4A56" w:rsidP="008F4A56">
      <w:pPr>
        <w:spacing w:after="0" w:line="360" w:lineRule="auto"/>
        <w:jc w:val="center"/>
        <w:rPr>
          <w:rFonts w:ascii="Times New Roman" w:eastAsia="Times New Roman" w:hAnsi="Times New Roman" w:cs="Times New Roman"/>
          <w:b/>
          <w:bCs/>
          <w:lang w:eastAsia="pl-PL"/>
        </w:rPr>
      </w:pPr>
    </w:p>
    <w:p w:rsidR="008F4A56" w:rsidRPr="008F4A56" w:rsidRDefault="008F4A56" w:rsidP="008F4A56">
      <w:pPr>
        <w:spacing w:after="0" w:line="360" w:lineRule="auto"/>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Oferta, która uzyska największą ilość punktów „O” liczoną wg powyższego wzoru, zostanie uznana przez Zamawiającego za najkorzystniejszą.</w:t>
      </w:r>
    </w:p>
    <w:p w:rsidR="008F4A56" w:rsidRPr="008F4A56" w:rsidRDefault="008F4A56" w:rsidP="008F4A56">
      <w:pPr>
        <w:spacing w:after="0" w:line="360" w:lineRule="auto"/>
        <w:jc w:val="both"/>
        <w:rPr>
          <w:rFonts w:ascii="Times New Roman" w:eastAsia="Times New Roman" w:hAnsi="Times New Roman" w:cs="Times New Roman"/>
          <w:b/>
          <w:bCs/>
          <w:lang w:eastAsia="pl-PL"/>
        </w:rPr>
      </w:pPr>
    </w:p>
    <w:p w:rsidR="008F4A56" w:rsidRPr="008F4A56" w:rsidRDefault="008F4A56" w:rsidP="008F4A56">
      <w:pPr>
        <w:spacing w:after="0" w:line="360" w:lineRule="auto"/>
        <w:jc w:val="both"/>
        <w:rPr>
          <w:rFonts w:ascii="Times New Roman" w:eastAsia="Times New Roman" w:hAnsi="Times New Roman" w:cs="Times New Roman"/>
          <w:u w:val="single"/>
          <w:lang w:eastAsia="pl-PL"/>
        </w:rPr>
      </w:pPr>
      <w:r w:rsidRPr="008F4A56">
        <w:rPr>
          <w:rFonts w:ascii="Times New Roman" w:eastAsia="Times New Roman" w:hAnsi="Times New Roman" w:cs="Times New Roman"/>
          <w:b/>
          <w:u w:val="single"/>
          <w:lang w:eastAsia="pl-PL"/>
        </w:rPr>
        <w:t>5.4</w:t>
      </w:r>
      <w:r w:rsidRPr="008F4A56">
        <w:rPr>
          <w:rFonts w:ascii="Times New Roman" w:eastAsia="Times New Roman" w:hAnsi="Times New Roman" w:cs="Times New Roman"/>
          <w:u w:val="single"/>
          <w:lang w:eastAsia="pl-PL"/>
        </w:rPr>
        <w:t xml:space="preserve"> Zasady oceny ofert i udzielenia zamówienia:</w:t>
      </w:r>
    </w:p>
    <w:p w:rsidR="008F4A56" w:rsidRPr="008F4A56" w:rsidRDefault="008F4A56" w:rsidP="008F4A56">
      <w:pPr>
        <w:spacing w:after="0" w:line="360" w:lineRule="auto"/>
        <w:jc w:val="both"/>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Zamawiający udzieli zamówienia Wykonawcy, którego oferta:</w:t>
      </w:r>
    </w:p>
    <w:p w:rsidR="008F4A56" w:rsidRPr="008F4A56" w:rsidRDefault="008F4A56" w:rsidP="008F4A56">
      <w:pPr>
        <w:numPr>
          <w:ilvl w:val="0"/>
          <w:numId w:val="4"/>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8F4A56">
        <w:rPr>
          <w:rFonts w:ascii="Times New Roman" w:eastAsia="Times New Roman" w:hAnsi="Times New Roman" w:cs="Times New Roman"/>
          <w:sz w:val="24"/>
          <w:szCs w:val="24"/>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(Dz. U. z 2018 r. poz. 1986 z późn. zm.);</w:t>
      </w:r>
    </w:p>
    <w:p w:rsidR="008F4A56" w:rsidRPr="008F4A56" w:rsidRDefault="008F4A56" w:rsidP="008F4A56">
      <w:pPr>
        <w:numPr>
          <w:ilvl w:val="0"/>
          <w:numId w:val="4"/>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8F4A56">
        <w:rPr>
          <w:rFonts w:ascii="Times New Roman" w:eastAsia="Times New Roman" w:hAnsi="Times New Roman" w:cs="Times New Roman"/>
          <w:sz w:val="24"/>
          <w:szCs w:val="24"/>
          <w:lang w:eastAsia="pl-PL"/>
        </w:rPr>
        <w:t>odpowiada wszystkim wymaganiom określonym w Specyfikacji Istotnych Warunków Zamówienia</w:t>
      </w:r>
    </w:p>
    <w:p w:rsidR="008F4A56" w:rsidRPr="008F4A56" w:rsidRDefault="008F4A56" w:rsidP="008F4A56">
      <w:pPr>
        <w:numPr>
          <w:ilvl w:val="0"/>
          <w:numId w:val="4"/>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8F4A56">
        <w:rPr>
          <w:rFonts w:ascii="Times New Roman" w:eastAsia="Times New Roman" w:hAnsi="Times New Roman" w:cs="Times New Roman"/>
          <w:sz w:val="24"/>
          <w:szCs w:val="24"/>
          <w:lang w:eastAsia="pl-PL"/>
        </w:rPr>
        <w:t xml:space="preserve">została uznana za najkorzystniejszą w oparciu o podane kryteria wyboru (uzyskała największą </w:t>
      </w:r>
    </w:p>
    <w:p w:rsidR="008F4A56" w:rsidRPr="008F4A56" w:rsidRDefault="008F4A56" w:rsidP="008F4A56">
      <w:pPr>
        <w:tabs>
          <w:tab w:val="left" w:pos="540"/>
          <w:tab w:val="left" w:pos="720"/>
        </w:tabs>
        <w:spacing w:after="0" w:line="360" w:lineRule="auto"/>
        <w:ind w:left="360"/>
        <w:jc w:val="both"/>
        <w:rPr>
          <w:rFonts w:ascii="Times New Roman" w:eastAsia="Times New Roman" w:hAnsi="Times New Roman" w:cs="Times New Roman"/>
          <w:b/>
          <w:sz w:val="24"/>
          <w:szCs w:val="24"/>
          <w:lang w:eastAsia="pl-PL"/>
        </w:rPr>
      </w:pPr>
      <w:r w:rsidRPr="008F4A56">
        <w:rPr>
          <w:rFonts w:ascii="Times New Roman" w:eastAsia="Times New Roman" w:hAnsi="Times New Roman" w:cs="Times New Roman"/>
          <w:sz w:val="24"/>
          <w:szCs w:val="24"/>
          <w:lang w:eastAsia="pl-PL"/>
        </w:rPr>
        <w:t xml:space="preserve">       liczbę punktów)</w:t>
      </w:r>
    </w:p>
    <w:p w:rsidR="008F4A56" w:rsidRPr="008F4A56" w:rsidRDefault="008F4A56" w:rsidP="008F4A56">
      <w:pPr>
        <w:spacing w:after="0" w:line="360" w:lineRule="auto"/>
        <w:jc w:val="both"/>
        <w:rPr>
          <w:rFonts w:ascii="Times New Roman" w:eastAsia="Times New Roman" w:hAnsi="Times New Roman" w:cs="Times New Roman"/>
          <w:b/>
          <w:lang w:eastAsia="pl-PL"/>
        </w:rPr>
      </w:pPr>
    </w:p>
    <w:p w:rsidR="008F4A56" w:rsidRPr="008F4A56" w:rsidRDefault="008F4A56" w:rsidP="008F4A56">
      <w:pPr>
        <w:spacing w:after="0" w:line="360" w:lineRule="auto"/>
        <w:jc w:val="both"/>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VI. TERMIN ZWIĄZANIA OFERTĄ.</w:t>
      </w: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Wykonawca jest związany ofertą przez okres </w:t>
      </w:r>
      <w:r w:rsidRPr="008F4A56">
        <w:rPr>
          <w:rFonts w:ascii="Times New Roman" w:eastAsia="Times New Roman" w:hAnsi="Times New Roman" w:cs="Times New Roman"/>
          <w:color w:val="000000"/>
          <w:lang w:eastAsia="pl-PL"/>
        </w:rPr>
        <w:t>60 dni</w:t>
      </w:r>
      <w:r w:rsidRPr="008F4A56">
        <w:rPr>
          <w:rFonts w:ascii="Times New Roman" w:eastAsia="Times New Roman" w:hAnsi="Times New Roman" w:cs="Times New Roman"/>
          <w:lang w:eastAsia="pl-PL"/>
        </w:rPr>
        <w:t xml:space="preserve"> licząc od dnia, w którym upływa termin składania ofert. </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VII. MIEJSCE I TERMIN SKŁADANIA OFERT.</w:t>
      </w:r>
    </w:p>
    <w:p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lang w:eastAsia="pl-PL"/>
        </w:rPr>
        <w:t>7.1</w:t>
      </w:r>
      <w:r w:rsidRPr="008F4A56">
        <w:rPr>
          <w:rFonts w:ascii="Times New Roman" w:eastAsia="Times New Roman" w:hAnsi="Times New Roman" w:cs="Times New Roman"/>
          <w:szCs w:val="20"/>
          <w:lang w:eastAsia="pl-PL"/>
        </w:rPr>
        <w:t>.Ofertę w zapieczętowanej kopercie opatrzonej napisami określonymi w pkt II podpunkt 2.4  niniejszej SIWZ - należy złożyć do dnia</w:t>
      </w:r>
      <w:r w:rsidRPr="008F4A56">
        <w:rPr>
          <w:rFonts w:ascii="Times New Roman" w:eastAsia="Times New Roman" w:hAnsi="Times New Roman" w:cs="Times New Roman"/>
          <w:szCs w:val="20"/>
          <w:u w:val="single"/>
          <w:lang w:eastAsia="pl-PL"/>
        </w:rPr>
        <w:t>:</w:t>
      </w:r>
      <w:r w:rsidRPr="008F4A56">
        <w:rPr>
          <w:rFonts w:ascii="Times New Roman" w:eastAsia="Times New Roman" w:hAnsi="Times New Roman" w:cs="Times New Roman"/>
          <w:b/>
          <w:szCs w:val="20"/>
          <w:u w:val="single"/>
          <w:lang w:eastAsia="pl-PL"/>
        </w:rPr>
        <w:t xml:space="preserve"> </w:t>
      </w:r>
      <w:r w:rsidRPr="008F4A56">
        <w:rPr>
          <w:rFonts w:ascii="Times New Roman" w:eastAsia="Times New Roman" w:hAnsi="Times New Roman" w:cs="Times New Roman"/>
          <w:b/>
          <w:color w:val="FF0000"/>
          <w:szCs w:val="20"/>
          <w:u w:val="single"/>
          <w:lang w:eastAsia="pl-PL"/>
        </w:rPr>
        <w:t>10 czerwca 2019 roku do godz. 10:00</w:t>
      </w:r>
    </w:p>
    <w:p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PKP Szybka Kolej Miejska w Trójmieście Sp. z o.o.</w:t>
      </w:r>
    </w:p>
    <w:p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szCs w:val="20"/>
            <w:lang w:eastAsia="pl-PL"/>
          </w:rPr>
          <w:t>350 a</w:t>
        </w:r>
      </w:smartTag>
      <w:r w:rsidRPr="008F4A56">
        <w:rPr>
          <w:rFonts w:ascii="Times New Roman" w:eastAsia="Times New Roman" w:hAnsi="Times New Roman" w:cs="Times New Roman"/>
          <w:szCs w:val="20"/>
          <w:lang w:eastAsia="pl-PL"/>
        </w:rPr>
        <w:t xml:space="preserve"> </w:t>
      </w:r>
    </w:p>
    <w:p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81-002 Gdynia</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                          Wydział Zamówień Publicznych i Umów , III piętro, pok. nr 303 </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p>
    <w:p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szCs w:val="20"/>
          <w:u w:val="single"/>
          <w:lang w:eastAsia="pl-PL"/>
        </w:rPr>
        <w:t>Za moment złożenia oferty przyjmuje się moment otrzymania oferty przez Zamawiającego.</w:t>
      </w:r>
    </w:p>
    <w:p w:rsidR="008F4A56" w:rsidRPr="008F4A56" w:rsidRDefault="008F4A56" w:rsidP="008F4A56">
      <w:pPr>
        <w:numPr>
          <w:ilvl w:val="1"/>
          <w:numId w:val="5"/>
        </w:numPr>
        <w:tabs>
          <w:tab w:val="num" w:pos="0"/>
          <w:tab w:val="left" w:pos="426"/>
        </w:tabs>
        <w:overflowPunct w:val="0"/>
        <w:autoSpaceDE w:val="0"/>
        <w:autoSpaceDN w:val="0"/>
        <w:adjustRightInd w:val="0"/>
        <w:spacing w:after="0" w:line="360" w:lineRule="auto"/>
        <w:jc w:val="both"/>
        <w:textAlignment w:val="baseline"/>
        <w:rPr>
          <w:rFonts w:ascii="Times New Roman" w:eastAsia="Times New Roman" w:hAnsi="Times New Roman" w:cs="Times New Roman"/>
          <w:b/>
          <w:szCs w:val="20"/>
          <w:lang w:eastAsia="pl-PL"/>
        </w:rPr>
      </w:pPr>
      <w:r w:rsidRPr="008F4A56">
        <w:rPr>
          <w:rFonts w:ascii="Times New Roman" w:eastAsia="Times New Roman" w:hAnsi="Times New Roman" w:cs="Times New Roman"/>
          <w:szCs w:val="20"/>
          <w:lang w:eastAsia="pl-PL"/>
        </w:rPr>
        <w:t>Oferta złożona po terminie wyżej określonym - zostanie zwrócona bez otwierania po upływie terminu na wniesienie protestu.</w:t>
      </w:r>
      <w:r w:rsidRPr="008F4A56">
        <w:rPr>
          <w:rFonts w:ascii="Times New Roman" w:eastAsia="Times New Roman" w:hAnsi="Times New Roman" w:cs="Times New Roman"/>
          <w:b/>
          <w:szCs w:val="20"/>
          <w:lang w:eastAsia="pl-PL"/>
        </w:rPr>
        <w:t xml:space="preserve"> </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VIII. TRYB UDZIELANIA WYJAŚNIEŃ W SPRAWACH DOTYCZĄCYCH SPECYFIKACJI ISTOTNYCH WARUNKÓW ZAMÓWIENIA.</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8.1</w:t>
      </w:r>
      <w:r w:rsidRPr="008F4A56">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8.2</w:t>
      </w:r>
      <w:r w:rsidRPr="008F4A56">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8.3</w:t>
      </w:r>
      <w:r w:rsidRPr="008F4A56">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8F4A56">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8.4</w:t>
      </w:r>
      <w:r w:rsidRPr="008F4A56">
        <w:rPr>
          <w:rFonts w:ascii="Times New Roman" w:eastAsia="Times New Roman" w:hAnsi="Times New Roman" w:cs="Times New Roman"/>
          <w:szCs w:val="20"/>
          <w:lang w:eastAsia="pl-PL"/>
        </w:rPr>
        <w:t xml:space="preserve"> Do kontaktu z Wykonawcami upoważniona jest: </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 Natalia Panuś – specjalista ds. zamówień publicznych i umów w Wydziale Zamówień Publicznych i Umów - strona formalno-prawna - tel.: 58 721-28-20 (dni robocze- w godzinach: 8:00- 14:00).</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IX. MIEJSCE I TERMIN OTWARCIA OFERT</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9.1 </w:t>
      </w:r>
      <w:r w:rsidRPr="008F4A56">
        <w:rPr>
          <w:rFonts w:ascii="Times New Roman" w:eastAsia="Times New Roman" w:hAnsi="Times New Roman" w:cs="Times New Roman"/>
          <w:szCs w:val="20"/>
          <w:lang w:eastAsia="pl-PL"/>
        </w:rPr>
        <w:t>Komisyjne otwarcie ofert nastąpi na posiedzeniu Komisji Przetargowej, które odbędzie się                      w  dniu:</w:t>
      </w:r>
      <w:r w:rsidRPr="008F4A56">
        <w:rPr>
          <w:rFonts w:ascii="Times New Roman" w:eastAsia="Times New Roman" w:hAnsi="Times New Roman" w:cs="Times New Roman"/>
          <w:b/>
          <w:szCs w:val="20"/>
          <w:lang w:eastAsia="pl-PL"/>
        </w:rPr>
        <w:t xml:space="preserve"> </w:t>
      </w:r>
      <w:r w:rsidRPr="008F4A56">
        <w:rPr>
          <w:rFonts w:ascii="Times New Roman" w:eastAsia="Times New Roman" w:hAnsi="Times New Roman" w:cs="Times New Roman"/>
          <w:b/>
          <w:color w:val="FF0000"/>
          <w:szCs w:val="20"/>
          <w:u w:val="single"/>
          <w:lang w:eastAsia="pl-PL"/>
        </w:rPr>
        <w:t>10 czerwca 2019 roku o godz. 11:00</w:t>
      </w:r>
    </w:p>
    <w:p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PKP Szybka Kolej Miejska w Trójmieście Sp. z o.o.</w:t>
      </w:r>
    </w:p>
    <w:p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szCs w:val="20"/>
            <w:lang w:eastAsia="pl-PL"/>
          </w:rPr>
          <w:t>350 a</w:t>
        </w:r>
      </w:smartTag>
      <w:r w:rsidRPr="008F4A56">
        <w:rPr>
          <w:rFonts w:ascii="Times New Roman" w:eastAsia="Times New Roman" w:hAnsi="Times New Roman" w:cs="Times New Roman"/>
          <w:szCs w:val="20"/>
          <w:lang w:eastAsia="pl-PL"/>
        </w:rPr>
        <w:t xml:space="preserve"> </w:t>
      </w:r>
    </w:p>
    <w:p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81-002 Gdynia</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                          Wydział Zamówień Publicznych i Umów, III piętro, pok. nr 303</w:t>
      </w:r>
    </w:p>
    <w:p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9.2 </w:t>
      </w:r>
      <w:r w:rsidRPr="008F4A56">
        <w:rPr>
          <w:rFonts w:ascii="Times New Roman" w:eastAsia="Times New Roman" w:hAnsi="Times New Roman" w:cs="Times New Roman"/>
          <w:szCs w:val="20"/>
          <w:lang w:eastAsia="pl-PL"/>
        </w:rPr>
        <w:t>Otwarcie ofert jest jawne.</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9.3 </w:t>
      </w:r>
      <w:r w:rsidRPr="008F4A56">
        <w:rPr>
          <w:rFonts w:ascii="Times New Roman" w:eastAsia="Times New Roman" w:hAnsi="Times New Roman" w:cs="Times New Roman"/>
          <w:szCs w:val="20"/>
          <w:lang w:eastAsia="pl-PL"/>
        </w:rPr>
        <w:t xml:space="preserve">Wyniki postępowania obowiązują po ich zatwierdzeniu przez Zarząd PKP Szybka Kolej Miejska  w Trójmieście sp. z o.o. w Gdyni. </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X. MIEJSCE I TERMIN UDOSTĘPNIENIA PRZEZ ZAMAWIAJĄCEGO OFERT ZŁOŻONYCH W PRZEDMIOTOWYM POSTĘPOWANIU</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10.1</w:t>
      </w:r>
      <w:r w:rsidRPr="008F4A56">
        <w:rPr>
          <w:rFonts w:ascii="Times New Roman" w:eastAsia="Times New Roman" w:hAnsi="Times New Roman" w:cs="Times New Roman"/>
          <w:szCs w:val="20"/>
          <w:lang w:eastAsia="pl-PL"/>
        </w:rPr>
        <w:t xml:space="preserve"> Oferty złożone w przedmiotowym postępowaniu zostaną udostępnione przez Zamawiającego w:     </w:t>
      </w:r>
    </w:p>
    <w:p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PKP Szybka Kolej Miejska w Trójmieście Sp. z o.o.</w:t>
      </w:r>
    </w:p>
    <w:p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szCs w:val="20"/>
            <w:lang w:eastAsia="pl-PL"/>
          </w:rPr>
          <w:t>350 a</w:t>
        </w:r>
      </w:smartTag>
      <w:r w:rsidRPr="008F4A56">
        <w:rPr>
          <w:rFonts w:ascii="Times New Roman" w:eastAsia="Times New Roman" w:hAnsi="Times New Roman" w:cs="Times New Roman"/>
          <w:szCs w:val="20"/>
          <w:lang w:eastAsia="pl-PL"/>
        </w:rPr>
        <w:t xml:space="preserve"> </w:t>
      </w:r>
    </w:p>
    <w:p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81-002 Gdynia</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lastRenderedPageBreak/>
        <w:t xml:space="preserve">                          Wydział Zamówień Publicznych i Umów, III piętro, pok. nr 303</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od </w:t>
      </w:r>
      <w:r w:rsidRPr="008F4A56">
        <w:rPr>
          <w:rFonts w:ascii="Times New Roman" w:eastAsia="Times New Roman" w:hAnsi="Times New Roman" w:cs="Times New Roman"/>
          <w:b/>
          <w:color w:val="FF0000"/>
          <w:szCs w:val="20"/>
          <w:u w:val="single"/>
          <w:lang w:eastAsia="pl-PL"/>
        </w:rPr>
        <w:t>dnia 10 czerwca 2019 roku.</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10.2</w:t>
      </w:r>
      <w:r w:rsidRPr="008F4A56">
        <w:rPr>
          <w:rFonts w:ascii="Times New Roman" w:eastAsia="Times New Roman" w:hAnsi="Times New Roman" w:cs="Times New Roman"/>
          <w:szCs w:val="20"/>
          <w:lang w:eastAsia="pl-PL"/>
        </w:rPr>
        <w:t xml:space="preserve"> Oferty (wraz z dokumentacją - w zakresie wskazanym w Prawie zamówień publicznych) będą dostępne w miejscu wskazanym w pkt 10.1 w dni robocze od godz. 12:00 – 14:00.</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XI. ŚRODKI OCHRONY PRAWNEJ PRZYSŁUGUJĄCEJ WYKONAWCY</w:t>
      </w:r>
    </w:p>
    <w:p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11.1.</w:t>
      </w:r>
      <w:r w:rsidRPr="008F4A56">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11.2.</w:t>
      </w:r>
      <w:r w:rsidRPr="008F4A56">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11.3.</w:t>
      </w:r>
      <w:r w:rsidRPr="008F4A56">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11.4.</w:t>
      </w:r>
      <w:r w:rsidRPr="008F4A56">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11.5.</w:t>
      </w:r>
      <w:r w:rsidRPr="008F4A56">
        <w:rPr>
          <w:rFonts w:ascii="Times New Roman" w:eastAsia="Times New Roman" w:hAnsi="Times New Roman" w:cs="Times New Roman"/>
          <w:bCs/>
          <w:szCs w:val="20"/>
          <w:lang w:eastAsia="pl-PL"/>
        </w:rPr>
        <w:t xml:space="preserve"> Wniesienie protestu jest dopuszczalne tylko przed zawarciem Umowy.</w:t>
      </w:r>
    </w:p>
    <w:p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11.6.</w:t>
      </w:r>
      <w:r w:rsidRPr="008F4A56">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 63 ust.6</w:t>
      </w:r>
      <w:r w:rsidRPr="008F4A56">
        <w:rPr>
          <w:rFonts w:ascii="Times New Roman" w:eastAsia="Times New Roman" w:hAnsi="Times New Roman" w:cs="Times New Roman"/>
          <w:sz w:val="24"/>
          <w:szCs w:val="20"/>
          <w:lang w:eastAsia="pl-PL"/>
        </w:rPr>
        <w:t xml:space="preserve"> </w:t>
      </w:r>
      <w:r w:rsidRPr="008F4A56">
        <w:rPr>
          <w:rFonts w:ascii="Times New Roman" w:eastAsia="Times New Roman" w:hAnsi="Times New Roman" w:cs="Times New Roman"/>
          <w:bCs/>
          <w:szCs w:val="20"/>
          <w:lang w:eastAsia="pl-PL"/>
        </w:rPr>
        <w:t>Regulaminu udzielania przez PKP Szybka Kolej Miejska w Trójmieście Sp. z o.o.  zamówień sektorowych podprogowych na roboty budowlane, dostawy i usługi,                o których mowa w Art. 132 ustawy prawo zamówień publicznych .</w:t>
      </w:r>
    </w:p>
    <w:p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11.7.</w:t>
      </w:r>
      <w:r w:rsidRPr="008F4A56">
        <w:rPr>
          <w:rFonts w:ascii="Times New Roman" w:eastAsia="Times New Roman" w:hAnsi="Times New Roman" w:cs="Times New Roman"/>
          <w:bCs/>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8F4A56" w:rsidRPr="008F4A56" w:rsidRDefault="008F4A56" w:rsidP="008F4A56">
      <w:pPr>
        <w:spacing w:after="0" w:line="360" w:lineRule="auto"/>
        <w:jc w:val="both"/>
        <w:rPr>
          <w:rFonts w:ascii="Times New Roman" w:eastAsia="Times New Roman" w:hAnsi="Times New Roman" w:cs="Times New Roman"/>
          <w:bCs/>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bCs/>
          <w:iCs/>
          <w:szCs w:val="20"/>
          <w:lang w:eastAsia="pl-PL"/>
        </w:rPr>
      </w:pPr>
      <w:r w:rsidRPr="008F4A56">
        <w:rPr>
          <w:rFonts w:ascii="Times New Roman" w:eastAsia="Times New Roman" w:hAnsi="Times New Roman" w:cs="Times New Roman"/>
          <w:b/>
          <w:bCs/>
          <w:iCs/>
          <w:szCs w:val="20"/>
          <w:lang w:eastAsia="pl-PL"/>
        </w:rPr>
        <w:t>XII. FORMALNOŚCI, JAKICH NALEŻY DOPEŁNIĆ PRZED ZAWARCIEM UMOWY.</w:t>
      </w:r>
    </w:p>
    <w:p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8F4A56" w:rsidRPr="008F4A56" w:rsidRDefault="008F4A56" w:rsidP="008F4A56">
      <w:pPr>
        <w:spacing w:after="0" w:line="360" w:lineRule="auto"/>
        <w:jc w:val="both"/>
        <w:rPr>
          <w:rFonts w:ascii="Times New Roman" w:eastAsia="Times New Roman" w:hAnsi="Times New Roman" w:cs="Times New Roman"/>
          <w:b/>
          <w:bCs/>
          <w:color w:val="FF0000"/>
          <w:lang w:eastAsia="pl-PL"/>
        </w:rPr>
      </w:pPr>
      <w:r w:rsidRPr="008F4A56">
        <w:rPr>
          <w:rFonts w:ascii="Times New Roman" w:eastAsia="Times New Roman" w:hAnsi="Times New Roman" w:cs="Times New Roman"/>
          <w:b/>
          <w:bCs/>
          <w:color w:val="FF0000"/>
          <w:lang w:eastAsia="pl-PL"/>
        </w:rPr>
        <w:t>XIII. WADIUM</w:t>
      </w:r>
    </w:p>
    <w:p w:rsidR="008F4A56" w:rsidRPr="008F4A56" w:rsidRDefault="008F4A56" w:rsidP="008F4A56">
      <w:pPr>
        <w:numPr>
          <w:ilvl w:val="1"/>
          <w:numId w:val="55"/>
        </w:numPr>
        <w:overflowPunct w:val="0"/>
        <w:autoSpaceDE w:val="0"/>
        <w:autoSpaceDN w:val="0"/>
        <w:adjustRightInd w:val="0"/>
        <w:spacing w:after="0" w:line="360" w:lineRule="auto"/>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Zamawiający żąda od Wykonawców wniesienia wadium w wysokości </w:t>
      </w:r>
      <w:bookmarkStart w:id="5" w:name="_Hlk10189698"/>
      <w:r w:rsidRPr="008F4A56">
        <w:rPr>
          <w:rFonts w:ascii="Times New Roman" w:eastAsia="Times New Roman" w:hAnsi="Times New Roman" w:cs="Times New Roman"/>
          <w:b/>
          <w:color w:val="FF0000"/>
          <w:lang w:eastAsia="pl-PL"/>
        </w:rPr>
        <w:t>18 000,00 zł</w:t>
      </w:r>
      <w:r w:rsidRPr="008F4A56">
        <w:rPr>
          <w:rFonts w:ascii="Times New Roman" w:eastAsia="Times New Roman" w:hAnsi="Times New Roman" w:cs="Times New Roman"/>
          <w:color w:val="FF0000"/>
          <w:lang w:eastAsia="pl-PL"/>
        </w:rPr>
        <w:t xml:space="preserve"> (słownie: osiemnaście tysięcy złotych, 00/100 ).</w:t>
      </w:r>
    </w:p>
    <w:bookmarkEnd w:id="5"/>
    <w:p w:rsidR="008F4A56" w:rsidRPr="008F4A56"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Wadium należy wnieść przed upływem terminu składania ofert. Wadium obejmuje cały okres związania ofertą.</w:t>
      </w:r>
    </w:p>
    <w:p w:rsidR="008F4A56" w:rsidRPr="008F4A56" w:rsidRDefault="008F4A56" w:rsidP="008F4A56">
      <w:pPr>
        <w:numPr>
          <w:ilvl w:val="1"/>
          <w:numId w:val="55"/>
        </w:numPr>
        <w:overflowPunct w:val="0"/>
        <w:autoSpaceDE w:val="0"/>
        <w:autoSpaceDN w:val="0"/>
        <w:adjustRightInd w:val="0"/>
        <w:spacing w:after="0" w:line="360" w:lineRule="auto"/>
        <w:ind w:left="567" w:right="287" w:hanging="567"/>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Wadium może być wnoszone w jednej lub kilku następujących formach: </w:t>
      </w:r>
    </w:p>
    <w:p w:rsidR="008F4A56" w:rsidRPr="008F4A56" w:rsidRDefault="008F4A56" w:rsidP="008F4A56">
      <w:pPr>
        <w:numPr>
          <w:ilvl w:val="2"/>
          <w:numId w:val="52"/>
        </w:numPr>
        <w:overflowPunct w:val="0"/>
        <w:autoSpaceDE w:val="0"/>
        <w:autoSpaceDN w:val="0"/>
        <w:adjustRightInd w:val="0"/>
        <w:spacing w:after="0" w:line="360" w:lineRule="auto"/>
        <w:ind w:left="709" w:right="289" w:hanging="142"/>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lastRenderedPageBreak/>
        <w:t xml:space="preserve"> pieniądzu;</w:t>
      </w:r>
    </w:p>
    <w:p w:rsidR="008F4A56" w:rsidRPr="008F4A56" w:rsidRDefault="008F4A56" w:rsidP="008F4A56">
      <w:pPr>
        <w:numPr>
          <w:ilvl w:val="2"/>
          <w:numId w:val="52"/>
        </w:numPr>
        <w:overflowPunct w:val="0"/>
        <w:autoSpaceDE w:val="0"/>
        <w:autoSpaceDN w:val="0"/>
        <w:adjustRightInd w:val="0"/>
        <w:spacing w:after="0" w:line="360" w:lineRule="auto"/>
        <w:ind w:left="567"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poręczeniach bankowych lub poręczeniach spółdzielczej kasy oszczędnościowo- kredytowej, z tym że poręczenie kasy jest zawsze poręczeniem pieniężnym ;</w:t>
      </w:r>
    </w:p>
    <w:p w:rsidR="008F4A56" w:rsidRPr="008F4A56" w:rsidRDefault="008F4A56" w:rsidP="008F4A56">
      <w:pPr>
        <w:numPr>
          <w:ilvl w:val="2"/>
          <w:numId w:val="52"/>
        </w:numPr>
        <w:overflowPunct w:val="0"/>
        <w:autoSpaceDE w:val="0"/>
        <w:autoSpaceDN w:val="0"/>
        <w:adjustRightInd w:val="0"/>
        <w:spacing w:after="0" w:line="360" w:lineRule="auto"/>
        <w:ind w:left="709" w:right="287" w:hanging="142"/>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gwarancjach bankowych;</w:t>
      </w:r>
    </w:p>
    <w:p w:rsidR="008F4A56" w:rsidRPr="008F4A56" w:rsidRDefault="008F4A56" w:rsidP="008F4A56">
      <w:pPr>
        <w:numPr>
          <w:ilvl w:val="2"/>
          <w:numId w:val="52"/>
        </w:numPr>
        <w:overflowPunct w:val="0"/>
        <w:autoSpaceDE w:val="0"/>
        <w:autoSpaceDN w:val="0"/>
        <w:adjustRightInd w:val="0"/>
        <w:spacing w:after="0" w:line="360" w:lineRule="auto"/>
        <w:ind w:left="709" w:right="287" w:hanging="142"/>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gwarancjach ubezpieczeniowych;</w:t>
      </w:r>
    </w:p>
    <w:p w:rsidR="008F4A56" w:rsidRPr="008F4A56" w:rsidRDefault="008F4A56" w:rsidP="008F4A56">
      <w:pPr>
        <w:numPr>
          <w:ilvl w:val="2"/>
          <w:numId w:val="52"/>
        </w:numPr>
        <w:overflowPunct w:val="0"/>
        <w:autoSpaceDE w:val="0"/>
        <w:autoSpaceDN w:val="0"/>
        <w:adjustRightInd w:val="0"/>
        <w:spacing w:after="0" w:line="360" w:lineRule="auto"/>
        <w:ind w:left="567"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poręczeniach udzielanych przez podmioty, o których mowa w art. 6b ust. 5 pkt 2 ustawy z dnia 9 listopada 2000 r. o utworzeniu Polskiej Agencji Rozwoju Przedsiębiorczości.</w:t>
      </w:r>
    </w:p>
    <w:p w:rsidR="008F4A56" w:rsidRPr="008F4A56"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Wadium wnoszone w pieniądzu wpłaca się przelewem na rachunek bankowy BGK Oddział Gdańsk  88 1130 1121 0080 0116 9520 0008.</w:t>
      </w:r>
    </w:p>
    <w:p w:rsidR="008F4A56" w:rsidRPr="008F4A56" w:rsidRDefault="008F4A56" w:rsidP="008F4A56">
      <w:pPr>
        <w:numPr>
          <w:ilvl w:val="1"/>
          <w:numId w:val="55"/>
        </w:numPr>
        <w:overflowPunct w:val="0"/>
        <w:autoSpaceDE w:val="0"/>
        <w:autoSpaceDN w:val="0"/>
        <w:adjustRightInd w:val="0"/>
        <w:spacing w:after="0" w:line="360" w:lineRule="auto"/>
        <w:ind w:right="287"/>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Wadium wniesione w pieniądzu Zamawiający przechowuje na rachunku bankowym.</w:t>
      </w:r>
    </w:p>
    <w:p w:rsidR="008F4A56" w:rsidRPr="008F4A56" w:rsidRDefault="008F4A56" w:rsidP="008F4A56">
      <w:pPr>
        <w:numPr>
          <w:ilvl w:val="1"/>
          <w:numId w:val="55"/>
        </w:numPr>
        <w:overflowPunct w:val="0"/>
        <w:autoSpaceDE w:val="0"/>
        <w:autoSpaceDN w:val="0"/>
        <w:adjustRightInd w:val="0"/>
        <w:spacing w:after="0" w:line="360" w:lineRule="auto"/>
        <w:ind w:right="287"/>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Zamawiający zwraca niezwłocznie wadium, jeżeli:</w:t>
      </w:r>
    </w:p>
    <w:p w:rsidR="008F4A56" w:rsidRPr="008F4A56" w:rsidRDefault="008F4A56" w:rsidP="008F4A56">
      <w:pPr>
        <w:numPr>
          <w:ilvl w:val="0"/>
          <w:numId w:val="56"/>
        </w:numPr>
        <w:overflowPunct w:val="0"/>
        <w:autoSpaceDE w:val="0"/>
        <w:autoSpaceDN w:val="0"/>
        <w:adjustRightInd w:val="0"/>
        <w:spacing w:after="0" w:line="360" w:lineRule="auto"/>
        <w:ind w:left="709" w:right="289" w:hanging="142"/>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upłynął termin związania ofertą;</w:t>
      </w:r>
    </w:p>
    <w:p w:rsidR="008F4A56" w:rsidRPr="008F4A56" w:rsidRDefault="008F4A56" w:rsidP="008F4A56">
      <w:pPr>
        <w:numPr>
          <w:ilvl w:val="0"/>
          <w:numId w:val="56"/>
        </w:numPr>
        <w:overflowPunct w:val="0"/>
        <w:autoSpaceDE w:val="0"/>
        <w:autoSpaceDN w:val="0"/>
        <w:adjustRightInd w:val="0"/>
        <w:spacing w:after="0" w:line="360" w:lineRule="auto"/>
        <w:ind w:left="709" w:right="289" w:hanging="142"/>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zawarto Umowę w sprawie zamówienia i wniesiono zabezpieczenie należytego</w:t>
      </w:r>
    </w:p>
    <w:p w:rsidR="008F4A56" w:rsidRPr="008F4A56" w:rsidRDefault="008F4A56" w:rsidP="008F4A56">
      <w:pPr>
        <w:spacing w:after="0" w:line="360" w:lineRule="auto"/>
        <w:ind w:left="284"/>
        <w:jc w:val="both"/>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wykonania tej Umowy;</w:t>
      </w:r>
    </w:p>
    <w:p w:rsidR="008F4A56" w:rsidRPr="008F4A56" w:rsidRDefault="008F4A56" w:rsidP="008F4A56">
      <w:pPr>
        <w:numPr>
          <w:ilvl w:val="0"/>
          <w:numId w:val="56"/>
        </w:numPr>
        <w:overflowPunct w:val="0"/>
        <w:autoSpaceDE w:val="0"/>
        <w:autoSpaceDN w:val="0"/>
        <w:adjustRightInd w:val="0"/>
        <w:spacing w:after="0" w:line="360" w:lineRule="auto"/>
        <w:ind w:left="924" w:right="289" w:hanging="357"/>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Zamawiający unieważnił postępowanie o udzielenie zamówienia, a protesty zostały</w:t>
      </w:r>
    </w:p>
    <w:p w:rsidR="008F4A56" w:rsidRPr="008F4A56" w:rsidRDefault="008F4A56" w:rsidP="008F4A56">
      <w:pPr>
        <w:spacing w:after="0" w:line="360" w:lineRule="auto"/>
        <w:ind w:left="284" w:right="289"/>
        <w:jc w:val="both"/>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ostatecznie rozstrzygnięte lub upłynął termin do ich wnoszenia.</w:t>
      </w:r>
    </w:p>
    <w:p w:rsidR="008F4A56" w:rsidRPr="008F4A56" w:rsidRDefault="008F4A56" w:rsidP="008F4A56">
      <w:pPr>
        <w:numPr>
          <w:ilvl w:val="1"/>
          <w:numId w:val="55"/>
        </w:numPr>
        <w:overflowPunct w:val="0"/>
        <w:autoSpaceDE w:val="0"/>
        <w:autoSpaceDN w:val="0"/>
        <w:adjustRightInd w:val="0"/>
        <w:spacing w:after="0" w:line="360" w:lineRule="auto"/>
        <w:ind w:right="287"/>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Zamawiający zwraca niezwłocznie wadium na wniosek Wykonawcy: </w:t>
      </w:r>
    </w:p>
    <w:p w:rsidR="008F4A56" w:rsidRPr="008F4A56" w:rsidRDefault="008F4A56" w:rsidP="008F4A56">
      <w:pPr>
        <w:numPr>
          <w:ilvl w:val="0"/>
          <w:numId w:val="53"/>
        </w:numPr>
        <w:overflowPunct w:val="0"/>
        <w:autoSpaceDE w:val="0"/>
        <w:autoSpaceDN w:val="0"/>
        <w:adjustRightInd w:val="0"/>
        <w:spacing w:after="0" w:line="360" w:lineRule="auto"/>
        <w:ind w:left="839" w:right="289" w:hanging="272"/>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który wycofał ofertę przed upływem terminu składania ofert;</w:t>
      </w:r>
    </w:p>
    <w:p w:rsidR="008F4A56" w:rsidRPr="008F4A56" w:rsidRDefault="008F4A56" w:rsidP="008F4A56">
      <w:pPr>
        <w:numPr>
          <w:ilvl w:val="0"/>
          <w:numId w:val="53"/>
        </w:numPr>
        <w:overflowPunct w:val="0"/>
        <w:autoSpaceDE w:val="0"/>
        <w:autoSpaceDN w:val="0"/>
        <w:adjustRightInd w:val="0"/>
        <w:spacing w:after="0" w:line="360" w:lineRule="auto"/>
        <w:ind w:left="839" w:right="289" w:hanging="272"/>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który został wykluczony z postępowania;</w:t>
      </w:r>
    </w:p>
    <w:p w:rsidR="008F4A56" w:rsidRPr="008F4A56" w:rsidRDefault="008F4A56" w:rsidP="008F4A56">
      <w:pPr>
        <w:numPr>
          <w:ilvl w:val="0"/>
          <w:numId w:val="53"/>
        </w:numPr>
        <w:overflowPunct w:val="0"/>
        <w:autoSpaceDE w:val="0"/>
        <w:autoSpaceDN w:val="0"/>
        <w:adjustRightInd w:val="0"/>
        <w:spacing w:after="0" w:line="360" w:lineRule="auto"/>
        <w:ind w:left="839" w:right="289" w:hanging="272"/>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którego oferta została odrzucona.</w:t>
      </w:r>
    </w:p>
    <w:p w:rsidR="008F4A56" w:rsidRPr="008F4A56"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Jeżeli wadium wniesiono w pieniądzu, Zamawiający zwraca je wraz z odsetkami wynikającymi z umowy rachunku bankowego, na którym było ono przechowywane, pomniejszone o koszty prowadzenia rachunku banko</w:t>
      </w:r>
      <w:r w:rsidRPr="008F4A56">
        <w:rPr>
          <w:rFonts w:ascii="Times New Roman" w:eastAsia="Times New Roman" w:hAnsi="Times New Roman" w:cs="Times New Roman"/>
          <w:color w:val="FF0000"/>
          <w:lang w:eastAsia="pl-PL"/>
        </w:rPr>
        <w:softHyphen/>
        <w:t>wego oraz prowizji bankowej za przelew pieniędzy na rachunek bankowy wskazany przez Wykonawcę.</w:t>
      </w:r>
    </w:p>
    <w:p w:rsidR="008F4A56" w:rsidRPr="008F4A56"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w:t>
      </w:r>
      <w:bookmarkStart w:id="6" w:name="_Hlk10189539"/>
      <w:r w:rsidRPr="008F4A56">
        <w:rPr>
          <w:rFonts w:ascii="Times New Roman" w:eastAsia="Times New Roman" w:hAnsi="Times New Roman" w:cs="Times New Roman"/>
          <w:color w:val="FF0000"/>
          <w:lang w:eastAsia="pl-PL"/>
        </w:rPr>
        <w:t>Zamawiający zatrzymuje wadium wraz z odsetkami, jeżeli Wykonawca, którego oferta została wybrana:</w:t>
      </w:r>
    </w:p>
    <w:p w:rsidR="008F4A56" w:rsidRPr="008F4A56" w:rsidRDefault="008F4A56" w:rsidP="008F4A56">
      <w:pPr>
        <w:numPr>
          <w:ilvl w:val="0"/>
          <w:numId w:val="54"/>
        </w:numPr>
        <w:overflowPunct w:val="0"/>
        <w:autoSpaceDE w:val="0"/>
        <w:autoSpaceDN w:val="0"/>
        <w:adjustRightInd w:val="0"/>
        <w:spacing w:after="0" w:line="360" w:lineRule="auto"/>
        <w:ind w:right="287" w:hanging="207"/>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odmówił podpisania Umowy w sprawie zamówienia na warunkach określonych w ofercie;</w:t>
      </w:r>
    </w:p>
    <w:p w:rsidR="008F4A56" w:rsidRPr="008F4A56" w:rsidRDefault="008F4A56" w:rsidP="008F4A56">
      <w:pPr>
        <w:numPr>
          <w:ilvl w:val="0"/>
          <w:numId w:val="54"/>
        </w:numPr>
        <w:overflowPunct w:val="0"/>
        <w:autoSpaceDE w:val="0"/>
        <w:autoSpaceDN w:val="0"/>
        <w:adjustRightInd w:val="0"/>
        <w:spacing w:after="0" w:line="360" w:lineRule="auto"/>
        <w:ind w:right="287" w:hanging="207"/>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nie wniósł wymaganego zabezpieczenia należytego wyko</w:t>
      </w:r>
      <w:r w:rsidRPr="008F4A56">
        <w:rPr>
          <w:rFonts w:ascii="Times New Roman" w:eastAsia="Times New Roman" w:hAnsi="Times New Roman" w:cs="Times New Roman"/>
          <w:color w:val="FF0000"/>
          <w:lang w:eastAsia="pl-PL"/>
        </w:rPr>
        <w:softHyphen/>
        <w:t>nania Umowy;</w:t>
      </w:r>
    </w:p>
    <w:p w:rsidR="008F4A56" w:rsidRPr="008F4A56" w:rsidRDefault="008F4A56" w:rsidP="008F4A56">
      <w:pPr>
        <w:numPr>
          <w:ilvl w:val="0"/>
          <w:numId w:val="54"/>
        </w:numPr>
        <w:overflowPunct w:val="0"/>
        <w:autoSpaceDE w:val="0"/>
        <w:autoSpaceDN w:val="0"/>
        <w:adjustRightInd w:val="0"/>
        <w:spacing w:after="0" w:line="360" w:lineRule="auto"/>
        <w:ind w:left="70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zawarcie Umowy w sprawie zamówienia stało się niemożliwe z przyczyn leżących po stronie Wykonawcy.</w:t>
      </w:r>
    </w:p>
    <w:bookmarkEnd w:id="6"/>
    <w:p w:rsidR="008F4A56" w:rsidRPr="008F4A56"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Złożenie przez Wykonawcę, którego oferta została odrzucona lub wykluczonego z postępowania, wniosku o zwrot  wadium jest równoznaczne ze zrzeczeniem się przez Wykonawcę prawa do wniesienia protestu.</w:t>
      </w:r>
    </w:p>
    <w:p w:rsidR="008F4A56" w:rsidRPr="008F4A56"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 xml:space="preserve"> Zamawiający zatrzyma wadium wraz z odsetkami, jeżeli Wykonawca w odpowiedzi na wezwanie, o którym mowa w §15 ust. 2 Regulaminu, nie złożył dokumentów o których mowa w §14 Regulaminu, lub pełnomocnictw, chyba że udowodni, że wynika to z przyczyn nie leżących po jego stronie.</w:t>
      </w:r>
    </w:p>
    <w:p w:rsidR="008F4A56" w:rsidRPr="008F4A56"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lastRenderedPageBreak/>
        <w:t>W przypadku, gdy wadium wnoszone jest w formie niepieniężnej, Wykonawca winien oryginał dokumentu gwarancji lub poręczenia złożyć przed terminem otwarcia ofert w siedzibie Zamawiającego pok. 313, natomiast kserokopię dołączyć do oferty zgodnie z pkt 2.5 ppkt 8 SIWZ.</w:t>
      </w:r>
    </w:p>
    <w:p w:rsidR="008F4A56" w:rsidRPr="008F4A56"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FF0000"/>
          <w:lang w:eastAsia="pl-PL"/>
        </w:rPr>
      </w:pPr>
      <w:r w:rsidRPr="008F4A56">
        <w:rPr>
          <w:rFonts w:ascii="Times New Roman" w:eastAsia="Times New Roman" w:hAnsi="Times New Roman" w:cs="Times New Roman"/>
          <w:color w:val="FF0000"/>
          <w:lang w:eastAsia="pl-PL"/>
        </w:rPr>
        <w:t>Wykonawca, który nie wniesie wadium w sposób zgodny z zapisami niniejszego pkt XIII SIWZ zostanie wykluczony z postępowania.</w:t>
      </w:r>
    </w:p>
    <w:p w:rsidR="008F4A56" w:rsidRPr="008F4A56" w:rsidRDefault="008F4A56" w:rsidP="008F4A56">
      <w:pPr>
        <w:spacing w:after="0" w:line="360" w:lineRule="auto"/>
        <w:ind w:right="289"/>
        <w:jc w:val="both"/>
        <w:rPr>
          <w:rFonts w:ascii="Times New Roman" w:eastAsia="Times New Roman" w:hAnsi="Times New Roman" w:cs="Times New Roman"/>
          <w:lang w:eastAsia="pl-PL"/>
        </w:rPr>
      </w:pPr>
    </w:p>
    <w:p w:rsidR="008F4A56" w:rsidRPr="008F4A56" w:rsidRDefault="008F4A56" w:rsidP="008F4A56">
      <w:pPr>
        <w:autoSpaceDE w:val="0"/>
        <w:autoSpaceDN w:val="0"/>
        <w:adjustRightInd w:val="0"/>
        <w:spacing w:after="0" w:line="360" w:lineRule="auto"/>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XIV. WYMAGANIA DOTYCZĄCE ZABEZPIECZENIA NALEŻYTEGO WYKONANIA UMOWY.</w:t>
      </w:r>
    </w:p>
    <w:p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Zamawiający w oparciu o art. 147 ustawy Prawo zamówień publicznych będzie żądał od </w:t>
      </w:r>
      <w:r w:rsidRPr="008F4A56">
        <w:rPr>
          <w:rFonts w:ascii="Times New Roman" w:eastAsia="Times New Roman" w:hAnsi="Times New Roman" w:cs="Times New Roman"/>
          <w:sz w:val="24"/>
          <w:szCs w:val="20"/>
          <w:lang w:eastAsia="pl-PL"/>
        </w:rPr>
        <w:t>Wykonawcy wniesienia zabezpieczenia należytego wykonania umowy zwanego dalej zabezpieczeniem.</w:t>
      </w:r>
    </w:p>
    <w:p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Zabezpieczenie służy pokryciu roszczeń z tytułu niewykonania lub nienależytego wykonania umowy.</w:t>
      </w:r>
    </w:p>
    <w:p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Zabezpieczenie należy wnieść przed wyznaczonym przez Zamawiającego terminem zawarcia umowy, przy czym zabezpieczenie w pieniądzu wniesione zostaje z chwilą uznania rachunku Zamawiającego, co Wykonawca powinien uwzględnić.</w:t>
      </w:r>
    </w:p>
    <w:p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Wykonawca wnosi zabezpieczenie należytego wykonania umowy liczone jako </w:t>
      </w:r>
      <w:r w:rsidRPr="008F4A56">
        <w:rPr>
          <w:rFonts w:ascii="Times New Roman" w:eastAsia="Times New Roman" w:hAnsi="Times New Roman" w:cs="Times New Roman"/>
          <w:b/>
          <w:lang w:eastAsia="pl-PL"/>
        </w:rPr>
        <w:t xml:space="preserve">14 000 000,00 zł razy wysokość brutto żądanej przez wyłonionego Wykonawcę prowizji razy </w:t>
      </w:r>
      <w:r w:rsidRPr="008F4A56">
        <w:rPr>
          <w:rFonts w:ascii="Times New Roman" w:eastAsia="Times New Roman" w:hAnsi="Times New Roman" w:cs="Times New Roman"/>
          <w:b/>
          <w:bCs/>
          <w:lang w:eastAsia="pl-PL"/>
        </w:rPr>
        <w:t>5%.</w:t>
      </w:r>
    </w:p>
    <w:p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Zabezpieczenie może być wnoszone według wyboru Wykonawcy w jednej lub w kilku następujących formach:</w:t>
      </w:r>
    </w:p>
    <w:p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pieniądzu na rachunek bankowy Zamawiającego w terminie wskazanym w ust. 3 niniejszego rozdziału;</w:t>
      </w:r>
    </w:p>
    <w:p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sz w:val="24"/>
          <w:szCs w:val="20"/>
          <w:lang w:eastAsia="pl-PL"/>
        </w:rPr>
        <w:t>poręczeniach bankowych lub poręczeniach spółdzielczej  kasy oszczędnościowo-kredytowej, z tym że zobowiązanie kasy jest zawsze zobowiązaniem pieniężnym;</w:t>
      </w:r>
    </w:p>
    <w:p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sz w:val="24"/>
          <w:szCs w:val="20"/>
          <w:lang w:eastAsia="pl-PL"/>
        </w:rPr>
        <w:t>gwarancjach bankowych;</w:t>
      </w:r>
    </w:p>
    <w:p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sz w:val="24"/>
          <w:szCs w:val="20"/>
          <w:lang w:eastAsia="pl-PL"/>
        </w:rPr>
        <w:t>gwarancjach ubezpieczeniowych;</w:t>
      </w:r>
    </w:p>
    <w:p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sz w:val="24"/>
          <w:szCs w:val="20"/>
          <w:lang w:eastAsia="pl-PL"/>
        </w:rPr>
        <w:t>poręczeniach udzielanych przez podmioty, o których mowa w art. 6b ust. 5 pkt 2 ustawy z dnia 9 listopada 2000 r. o utworzeniu Polskiej Agencji Rozwoju Przedsiębiorczości (tekst jednolity: Dz. U. z 2018 r., poz. 110 z późn. zm.).</w:t>
      </w:r>
    </w:p>
    <w:p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Zamawiający nie wyraża zgody na wnoszenie zabezpieczenia w innych niż powyższe formach.</w:t>
      </w:r>
    </w:p>
    <w:p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Zabezpieczenie wnoszone w pieniądzu Wykonawca wpłaci przelewem na rachunek bankowy Zamawiającego w </w:t>
      </w:r>
      <w:r w:rsidRPr="008F4A56">
        <w:rPr>
          <w:rFonts w:ascii="Times New Roman" w:eastAsia="Times New Roman" w:hAnsi="Times New Roman" w:cs="Times New Roman"/>
          <w:b/>
          <w:bCs/>
          <w:lang w:eastAsia="pl-PL"/>
        </w:rPr>
        <w:t>BGK nr 88 1130 1121 0080 0116 9520 0008.</w:t>
      </w:r>
    </w:p>
    <w:p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W trakcie realizacji umowy Wykonawca może dokonać zmiany formy zabezpieczenia na jedną lub kilka form, o których mowa w pkt 13.5.</w:t>
      </w:r>
    </w:p>
    <w:p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Zmiana formy zabezpieczenia jest dokonywana z zachowaniem ciągłości zabezpieczenia i bez zmniejszenia jego wysokości.</w:t>
      </w:r>
    </w:p>
    <w:p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Zamawiający zwróci 70% kwoty zabezpieczenia w terminie 30 dni od dnia wykonania zamówienia </w:t>
      </w:r>
      <w:r w:rsidRPr="008F4A56">
        <w:rPr>
          <w:rFonts w:ascii="Times New Roman" w:eastAsia="Times New Roman" w:hAnsi="Times New Roman" w:cs="Times New Roman"/>
          <w:lang w:eastAsia="pl-PL"/>
        </w:rPr>
        <w:lastRenderedPageBreak/>
        <w:t>(dla każdego z zadań z osobna) i uznania przez Zamawiającego za należycie wykonane, natomiast pozostałe 30% kwoty zabezpieczenia zostanie zwrócone po upływie okresu rękojmi, chyba że zabezpieczenie zostanie zatrzymane w celu pokrycia roszczeń zgodnie z pkt 13.2.</w:t>
      </w:r>
    </w:p>
    <w:p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8F4A56" w:rsidRPr="008F4A56" w:rsidRDefault="008F4A56" w:rsidP="008F4A56">
      <w:pPr>
        <w:spacing w:after="0" w:line="360" w:lineRule="auto"/>
        <w:jc w:val="both"/>
        <w:rPr>
          <w:rFonts w:ascii="Times New Roman" w:eastAsia="Times New Roman" w:hAnsi="Times New Roman" w:cs="Times New Roman"/>
          <w:b/>
          <w:bCs/>
          <w:iCs/>
          <w:lang w:val="x-none" w:eastAsia="x-none"/>
        </w:rPr>
      </w:pPr>
    </w:p>
    <w:p w:rsidR="008F4A56" w:rsidRPr="008F4A56" w:rsidRDefault="008F4A56" w:rsidP="008F4A56">
      <w:pPr>
        <w:spacing w:after="0" w:line="360" w:lineRule="auto"/>
        <w:jc w:val="both"/>
        <w:rPr>
          <w:rFonts w:ascii="Times New Roman" w:eastAsia="Times New Roman" w:hAnsi="Times New Roman" w:cs="Times New Roman"/>
          <w:b/>
          <w:bCs/>
          <w:iCs/>
          <w:lang w:eastAsia="x-none"/>
        </w:rPr>
      </w:pPr>
      <w:r w:rsidRPr="008F4A56">
        <w:rPr>
          <w:rFonts w:ascii="Times New Roman" w:eastAsia="Times New Roman" w:hAnsi="Times New Roman" w:cs="Times New Roman"/>
          <w:b/>
          <w:bCs/>
          <w:iCs/>
          <w:lang w:val="x-none" w:eastAsia="x-none"/>
        </w:rPr>
        <w:t>X</w:t>
      </w:r>
      <w:r w:rsidRPr="008F4A56">
        <w:rPr>
          <w:rFonts w:ascii="Times New Roman" w:eastAsia="Times New Roman" w:hAnsi="Times New Roman" w:cs="Times New Roman"/>
          <w:b/>
          <w:bCs/>
          <w:iCs/>
          <w:lang w:eastAsia="x-none"/>
        </w:rPr>
        <w:t>V</w:t>
      </w:r>
      <w:r w:rsidRPr="008F4A56">
        <w:rPr>
          <w:rFonts w:ascii="Times New Roman" w:eastAsia="Times New Roman" w:hAnsi="Times New Roman" w:cs="Times New Roman"/>
          <w:b/>
          <w:bCs/>
          <w:iCs/>
          <w:lang w:val="x-none" w:eastAsia="x-none"/>
        </w:rPr>
        <w:t xml:space="preserve">. </w:t>
      </w:r>
      <w:r w:rsidRPr="008F4A56">
        <w:rPr>
          <w:rFonts w:ascii="Times New Roman" w:eastAsia="Times New Roman" w:hAnsi="Times New Roman" w:cs="Times New Roman"/>
          <w:b/>
          <w:bCs/>
          <w:iCs/>
          <w:lang w:eastAsia="x-none"/>
        </w:rPr>
        <w:t>OCHRONA DANYCH OSOBOWYCH</w:t>
      </w:r>
    </w:p>
    <w:p w:rsidR="008F4A56" w:rsidRPr="008F4A56" w:rsidRDefault="008F4A56" w:rsidP="008F4A56">
      <w:pPr>
        <w:spacing w:after="0" w:line="360" w:lineRule="auto"/>
        <w:jc w:val="both"/>
        <w:rPr>
          <w:rFonts w:ascii="Times New Roman" w:eastAsia="Times New Roman" w:hAnsi="Times New Roman" w:cs="Times New Roman"/>
          <w:b/>
          <w:bCs/>
          <w:iCs/>
          <w:lang w:eastAsia="x-none"/>
        </w:rPr>
      </w:pPr>
      <w:r w:rsidRPr="008F4A56">
        <w:rPr>
          <w:rFonts w:ascii="Times New Roman" w:eastAsia="Times New Roman" w:hAnsi="Times New Roman" w:cs="Times New Roman"/>
          <w:b/>
          <w:bCs/>
          <w:iCs/>
          <w:lang w:eastAsia="x-none"/>
        </w:rPr>
        <w:t xml:space="preserve">15.1. </w:t>
      </w:r>
      <w:r w:rsidRPr="008F4A56">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8F4A56" w:rsidRPr="008F4A56" w:rsidRDefault="008F4A56" w:rsidP="008F4A56">
      <w:pPr>
        <w:numPr>
          <w:ilvl w:val="0"/>
          <w:numId w:val="6"/>
        </w:numPr>
        <w:overflowPunct w:val="0"/>
        <w:autoSpaceDE w:val="0"/>
        <w:autoSpaceDN w:val="0"/>
        <w:adjustRightInd w:val="0"/>
        <w:spacing w:after="0"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8F4A56">
          <w:rPr>
            <w:rFonts w:ascii="Times New Roman" w:eastAsia="Times New Roman" w:hAnsi="Times New Roman" w:cs="Times New Roman"/>
            <w:color w:val="000000"/>
            <w:lang w:eastAsia="pl-PL"/>
          </w:rPr>
          <w:t>350 A</w:t>
        </w:r>
      </w:smartTag>
      <w:r w:rsidRPr="008F4A56">
        <w:rPr>
          <w:rFonts w:ascii="Times New Roman" w:eastAsia="Times New Roman" w:hAnsi="Times New Roman" w:cs="Times New Roman"/>
          <w:color w:val="000000"/>
          <w:lang w:eastAsia="pl-PL"/>
        </w:rPr>
        <w:t>, 81-002 Gdynia;</w:t>
      </w:r>
    </w:p>
    <w:p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Dane kontaktowe Inspektora ochrony danych wyznaczonego przez Administratora w PKP Szybka Kolej Miejska w Trójmieście Sp. z o.o.: </w:t>
      </w:r>
      <w:hyperlink r:id="rId10" w:history="1">
        <w:r w:rsidRPr="008F4A56">
          <w:rPr>
            <w:rFonts w:ascii="Calibri" w:eastAsia="Calibri" w:hAnsi="Calibri" w:cs="Times New Roman"/>
            <w:color w:val="0000FF"/>
            <w:u w:val="single"/>
            <w:lang w:val="de-DE"/>
          </w:rPr>
          <w:t>daneosobowe@skm.pkp.pl</w:t>
        </w:r>
      </w:hyperlink>
      <w:r w:rsidRPr="008F4A56">
        <w:rPr>
          <w:rFonts w:ascii="Times New Roman" w:eastAsia="Times New Roman" w:hAnsi="Times New Roman" w:cs="Times New Roman"/>
          <w:color w:val="000000"/>
          <w:lang w:val="de-DE" w:eastAsia="pl-PL"/>
        </w:rPr>
        <w:t>, tel. 58 721 29 69;</w:t>
      </w:r>
    </w:p>
    <w:p w:rsidR="008F4A56" w:rsidRPr="008F4A56" w:rsidRDefault="008F4A56" w:rsidP="008F4A56">
      <w:pPr>
        <w:numPr>
          <w:ilvl w:val="0"/>
          <w:numId w:val="6"/>
        </w:numPr>
        <w:overflowPunct w:val="0"/>
        <w:autoSpaceDE w:val="0"/>
        <w:autoSpaceDN w:val="0"/>
        <w:adjustRightInd w:val="0"/>
        <w:spacing w:after="0"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Dane osobowe osób fizycznych przetwarzane będą na podstawie art. 6 ust. 1 pkt c w/w Rozporządzenia w związku z postępowaniem o udzielenie zamówienia publicznego pn. „Sprzedaż biletów PKP SKM przez aplikację mobilną.”-znak:SKMMU.086.63.18 prowadzonym w trybie przetargu nieograniczonego na podstawie </w:t>
      </w:r>
      <w:bookmarkStart w:id="7" w:name="_Hlk516565514"/>
      <w:r w:rsidRPr="008F4A56">
        <w:rPr>
          <w:rFonts w:ascii="Times New Roman" w:eastAsia="Times New Roman" w:hAnsi="Times New Roman" w:cs="Times New Roman"/>
          <w:color w:val="000000"/>
          <w:lang w:eastAsia="pl-PL"/>
        </w:rPr>
        <w:t xml:space="preserve">§6 ust. 1 </w:t>
      </w:r>
      <w:bookmarkEnd w:id="7"/>
      <w:r w:rsidRPr="008F4A56">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8" w:name="_Hlk516569386"/>
      <w:r w:rsidRPr="008F4A56">
        <w:rPr>
          <w:rFonts w:ascii="Times New Roman" w:eastAsia="Times New Roman" w:hAnsi="Times New Roman" w:cs="Times New Roman"/>
          <w:color w:val="000000"/>
          <w:lang w:eastAsia="pl-PL"/>
        </w:rPr>
        <w:t>(tj. Dz. U. 2018 r. poz. 1986 z późn. zm.)</w:t>
      </w:r>
      <w:bookmarkEnd w:id="8"/>
    </w:p>
    <w:p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Odbiorcami danych osobowych osób fizycznych będą osoby lub podmioty, którym udostępniona zostanie dokumentacja postępowania w oparciu o §25 oraz §50 ust. 3 ww. Regulaminu.</w:t>
      </w:r>
    </w:p>
    <w:p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lastRenderedPageBreak/>
        <w:t xml:space="preserve"> Obowiązek podania danych osobowych osób fizycznych jest wymogiem umownym niezbędnym do wzięcia udziału w postępowaniu o udzielenie zamówienia publicznego.</w:t>
      </w:r>
    </w:p>
    <w:p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Dane osobowe osób fizycznych nie będą przetwarzane w sposób zautomatyzowany, w tym nie będą podlegały profilowaniu w rozumieniu RODO.</w:t>
      </w:r>
    </w:p>
    <w:p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Osoby fizyczne posiadają następujące prawa:</w:t>
      </w:r>
    </w:p>
    <w:p w:rsidR="008F4A56" w:rsidRPr="008F4A56" w:rsidRDefault="008F4A56" w:rsidP="008F4A56">
      <w:pPr>
        <w:numPr>
          <w:ilvl w:val="0"/>
          <w:numId w:val="7"/>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na podstawie art. 15 RODO prawo do dostępu do danych osobowych,</w:t>
      </w:r>
    </w:p>
    <w:p w:rsidR="008F4A56" w:rsidRPr="008F4A56" w:rsidRDefault="008F4A56" w:rsidP="008F4A56">
      <w:pPr>
        <w:numPr>
          <w:ilvl w:val="0"/>
          <w:numId w:val="7"/>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na podstawie art. 16 RODO prawo do sprostowania danych osobowych,</w:t>
      </w:r>
    </w:p>
    <w:p w:rsidR="008F4A56" w:rsidRPr="008F4A56" w:rsidRDefault="008F4A56" w:rsidP="008F4A56">
      <w:pPr>
        <w:numPr>
          <w:ilvl w:val="0"/>
          <w:numId w:val="7"/>
        </w:numPr>
        <w:overflowPunct w:val="0"/>
        <w:autoSpaceDE w:val="0"/>
        <w:autoSpaceDN w:val="0"/>
        <w:adjustRightInd w:val="0"/>
        <w:spacing w:before="100" w:beforeAutospacing="1" w:after="100" w:afterAutospacing="1" w:line="360" w:lineRule="auto"/>
        <w:ind w:left="720"/>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na podstawie art. 18 RODO prawo żądania od Administratora  ograniczenia przetwarzania danych osobowych z zastrzeżeniem przypadków, o których mowa w art. 18 ust. 2 RODO,</w:t>
      </w:r>
    </w:p>
    <w:p w:rsidR="008F4A56" w:rsidRPr="008F4A56" w:rsidRDefault="008F4A56" w:rsidP="008F4A56">
      <w:pPr>
        <w:numPr>
          <w:ilvl w:val="0"/>
          <w:numId w:val="7"/>
        </w:numPr>
        <w:overflowPunct w:val="0"/>
        <w:autoSpaceDE w:val="0"/>
        <w:autoSpaceDN w:val="0"/>
        <w:adjustRightInd w:val="0"/>
        <w:spacing w:before="100" w:beforeAutospacing="1" w:after="100" w:afterAutospacing="1" w:line="360" w:lineRule="auto"/>
        <w:ind w:left="720"/>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do wniesienia skargi do Prezesa Urzędu Ochrony Danych Osobowych, w przypadku uznania, że przetwarzanie danych osobowych narusza przepisy RODO.</w:t>
      </w:r>
    </w:p>
    <w:p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Osobom fizycznym nie przysługuje:</w:t>
      </w:r>
    </w:p>
    <w:p w:rsidR="008F4A56" w:rsidRPr="008F4A56" w:rsidRDefault="008F4A56" w:rsidP="008F4A56">
      <w:pPr>
        <w:numPr>
          <w:ilvl w:val="0"/>
          <w:numId w:val="8"/>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w związku z art. 17 ust. 3 lit. b, d lub e RODO prawo do usunięcia danych osobowych,</w:t>
      </w:r>
    </w:p>
    <w:p w:rsidR="008F4A56" w:rsidRPr="008F4A56" w:rsidRDefault="008F4A56" w:rsidP="008F4A56">
      <w:pPr>
        <w:numPr>
          <w:ilvl w:val="0"/>
          <w:numId w:val="8"/>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prawo do przenoszenia danych osobowych, o którym mowa w art. 20 RODO,</w:t>
      </w:r>
    </w:p>
    <w:p w:rsidR="008F4A56" w:rsidRPr="008F4A56" w:rsidRDefault="008F4A56" w:rsidP="008F4A56">
      <w:pPr>
        <w:numPr>
          <w:ilvl w:val="0"/>
          <w:numId w:val="8"/>
        </w:numPr>
        <w:overflowPunct w:val="0"/>
        <w:autoSpaceDE w:val="0"/>
        <w:autoSpaceDN w:val="0"/>
        <w:adjustRightInd w:val="0"/>
        <w:spacing w:before="100" w:beforeAutospacing="1" w:after="100" w:afterAutospacing="1" w:line="360" w:lineRule="auto"/>
        <w:ind w:left="720"/>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na podstawie art. 21 RODO prawo sprzeciwu, wobec przetwarzania danych osobowych, gdyż podstawą prawną przetwarzania danych osobowych jest art. 6 ust. 1 lit. c RODO.</w:t>
      </w:r>
    </w:p>
    <w:p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Wykonawca zobowiązany jest poinformować osoby fizyczne o treści niniejszego Rozdziału.</w:t>
      </w:r>
    </w:p>
    <w:p w:rsidR="008F4A56" w:rsidRPr="008F4A56" w:rsidRDefault="008F4A56" w:rsidP="008F4A56">
      <w:pPr>
        <w:spacing w:after="0" w:line="240" w:lineRule="auto"/>
        <w:rPr>
          <w:rFonts w:ascii="Arial" w:eastAsia="Times New Roman" w:hAnsi="Arial" w:cs="Arial"/>
          <w:sz w:val="24"/>
          <w:szCs w:val="20"/>
          <w:lang w:eastAsia="pl-PL"/>
        </w:rPr>
      </w:pPr>
    </w:p>
    <w:p w:rsidR="008F4A56" w:rsidRPr="008F4A56" w:rsidRDefault="008F4A56" w:rsidP="008F4A56">
      <w:pPr>
        <w:spacing w:after="0" w:line="240" w:lineRule="auto"/>
        <w:rPr>
          <w:rFonts w:ascii="Arial" w:eastAsia="Times New Roman" w:hAnsi="Arial" w:cs="Arial"/>
          <w:sz w:val="24"/>
          <w:szCs w:val="20"/>
          <w:lang w:eastAsia="pl-PL"/>
        </w:rPr>
      </w:pPr>
    </w:p>
    <w:p w:rsidR="008F4A56" w:rsidRPr="008F4A56" w:rsidRDefault="008F4A56" w:rsidP="008F4A56">
      <w:pPr>
        <w:spacing w:after="0" w:line="240" w:lineRule="auto"/>
        <w:rPr>
          <w:rFonts w:ascii="Arial" w:eastAsia="Times New Roman" w:hAnsi="Arial" w:cs="Arial"/>
          <w:sz w:val="24"/>
          <w:szCs w:val="20"/>
          <w:lang w:eastAsia="pl-PL"/>
        </w:rPr>
      </w:pPr>
    </w:p>
    <w:p w:rsidR="008F4A56" w:rsidRPr="008F4A56" w:rsidRDefault="008F4A56" w:rsidP="008F4A56">
      <w:pPr>
        <w:spacing w:after="0" w:line="240" w:lineRule="auto"/>
        <w:rPr>
          <w:rFonts w:ascii="Arial" w:eastAsia="Times New Roman" w:hAnsi="Arial" w:cs="Arial"/>
          <w:sz w:val="24"/>
          <w:szCs w:val="20"/>
          <w:lang w:eastAsia="pl-PL"/>
        </w:rPr>
      </w:pPr>
    </w:p>
    <w:p w:rsidR="008F4A56" w:rsidRPr="008F4A56" w:rsidRDefault="008F4A56" w:rsidP="008F4A56">
      <w:pPr>
        <w:spacing w:after="0" w:line="240" w:lineRule="auto"/>
        <w:rPr>
          <w:rFonts w:ascii="Arial" w:eastAsia="Times New Roman" w:hAnsi="Arial" w:cs="Arial"/>
          <w:sz w:val="24"/>
          <w:szCs w:val="20"/>
          <w:lang w:eastAsia="pl-PL"/>
        </w:rPr>
      </w:pPr>
    </w:p>
    <w:p w:rsidR="008F4A56" w:rsidRPr="008F4A56" w:rsidRDefault="008F4A56" w:rsidP="008F4A56">
      <w:pPr>
        <w:spacing w:after="0" w:line="240" w:lineRule="auto"/>
        <w:rPr>
          <w:rFonts w:ascii="Arial" w:eastAsia="Times New Roman" w:hAnsi="Arial" w:cs="Arial"/>
          <w:sz w:val="24"/>
          <w:szCs w:val="20"/>
          <w:lang w:eastAsia="pl-PL"/>
        </w:rPr>
      </w:pPr>
    </w:p>
    <w:p w:rsidR="008F4A56" w:rsidRPr="008F4A56" w:rsidRDefault="008F4A56" w:rsidP="008F4A56">
      <w:pPr>
        <w:spacing w:after="0" w:line="240" w:lineRule="auto"/>
        <w:rPr>
          <w:rFonts w:ascii="Arial" w:eastAsia="Times New Roman" w:hAnsi="Arial" w:cs="Arial"/>
          <w:sz w:val="24"/>
          <w:szCs w:val="20"/>
          <w:lang w:eastAsia="pl-PL"/>
        </w:rPr>
      </w:pPr>
    </w:p>
    <w:p w:rsidR="008F4A56" w:rsidRDefault="008F4A56" w:rsidP="008F4A56">
      <w:pPr>
        <w:spacing w:after="0" w:line="240" w:lineRule="auto"/>
        <w:rPr>
          <w:rFonts w:ascii="Arial" w:eastAsia="Times New Roman" w:hAnsi="Arial" w:cs="Arial"/>
          <w:sz w:val="24"/>
          <w:szCs w:val="20"/>
          <w:lang w:eastAsia="pl-PL"/>
        </w:rPr>
      </w:pPr>
    </w:p>
    <w:p w:rsidR="008F4A56" w:rsidRDefault="008F4A56" w:rsidP="008F4A56">
      <w:pPr>
        <w:spacing w:after="0" w:line="240" w:lineRule="auto"/>
        <w:rPr>
          <w:rFonts w:ascii="Arial" w:eastAsia="Times New Roman" w:hAnsi="Arial" w:cs="Arial"/>
          <w:sz w:val="24"/>
          <w:szCs w:val="20"/>
          <w:lang w:eastAsia="pl-PL"/>
        </w:rPr>
      </w:pPr>
    </w:p>
    <w:p w:rsidR="008F4A56" w:rsidRDefault="008F4A56" w:rsidP="008F4A56">
      <w:pPr>
        <w:spacing w:after="0" w:line="240" w:lineRule="auto"/>
        <w:rPr>
          <w:rFonts w:ascii="Arial" w:eastAsia="Times New Roman" w:hAnsi="Arial" w:cs="Arial"/>
          <w:sz w:val="24"/>
          <w:szCs w:val="20"/>
          <w:lang w:eastAsia="pl-PL"/>
        </w:rPr>
      </w:pPr>
    </w:p>
    <w:p w:rsidR="008F4A56" w:rsidRDefault="008F4A56" w:rsidP="008F4A56">
      <w:pPr>
        <w:spacing w:after="0" w:line="240" w:lineRule="auto"/>
        <w:rPr>
          <w:rFonts w:ascii="Arial" w:eastAsia="Times New Roman" w:hAnsi="Arial" w:cs="Arial"/>
          <w:sz w:val="24"/>
          <w:szCs w:val="20"/>
          <w:lang w:eastAsia="pl-PL"/>
        </w:rPr>
      </w:pPr>
    </w:p>
    <w:p w:rsidR="008F4A56" w:rsidRDefault="008F4A56" w:rsidP="008F4A56">
      <w:pPr>
        <w:spacing w:after="0" w:line="240" w:lineRule="auto"/>
        <w:rPr>
          <w:rFonts w:ascii="Arial" w:eastAsia="Times New Roman" w:hAnsi="Arial" w:cs="Arial"/>
          <w:sz w:val="24"/>
          <w:szCs w:val="20"/>
          <w:lang w:eastAsia="pl-PL"/>
        </w:rPr>
      </w:pPr>
    </w:p>
    <w:p w:rsidR="008F4A56" w:rsidRDefault="008F4A56" w:rsidP="008F4A56">
      <w:pPr>
        <w:spacing w:after="0" w:line="240" w:lineRule="auto"/>
        <w:rPr>
          <w:rFonts w:ascii="Arial" w:eastAsia="Times New Roman" w:hAnsi="Arial" w:cs="Arial"/>
          <w:sz w:val="24"/>
          <w:szCs w:val="20"/>
          <w:lang w:eastAsia="pl-PL"/>
        </w:rPr>
      </w:pPr>
    </w:p>
    <w:p w:rsidR="008F4A56" w:rsidRDefault="008F4A56" w:rsidP="008F4A56">
      <w:pPr>
        <w:spacing w:after="0" w:line="240" w:lineRule="auto"/>
        <w:rPr>
          <w:rFonts w:ascii="Arial" w:eastAsia="Times New Roman" w:hAnsi="Arial" w:cs="Arial"/>
          <w:sz w:val="24"/>
          <w:szCs w:val="20"/>
          <w:lang w:eastAsia="pl-PL"/>
        </w:rPr>
      </w:pPr>
    </w:p>
    <w:p w:rsidR="008F4A56" w:rsidRDefault="008F4A56" w:rsidP="008F4A56">
      <w:pPr>
        <w:spacing w:after="0" w:line="240" w:lineRule="auto"/>
        <w:rPr>
          <w:rFonts w:ascii="Arial" w:eastAsia="Times New Roman" w:hAnsi="Arial" w:cs="Arial"/>
          <w:sz w:val="24"/>
          <w:szCs w:val="20"/>
          <w:lang w:eastAsia="pl-PL"/>
        </w:rPr>
      </w:pPr>
    </w:p>
    <w:p w:rsidR="008F4A56" w:rsidRDefault="008F4A56" w:rsidP="008F4A56">
      <w:pPr>
        <w:spacing w:after="0" w:line="240" w:lineRule="auto"/>
        <w:rPr>
          <w:rFonts w:ascii="Arial" w:eastAsia="Times New Roman" w:hAnsi="Arial" w:cs="Arial"/>
          <w:sz w:val="24"/>
          <w:szCs w:val="20"/>
          <w:lang w:eastAsia="pl-PL"/>
        </w:rPr>
      </w:pPr>
    </w:p>
    <w:p w:rsidR="008F4A56" w:rsidRPr="008F4A56" w:rsidRDefault="008F4A56" w:rsidP="008F4A56">
      <w:pPr>
        <w:spacing w:after="0" w:line="240" w:lineRule="auto"/>
        <w:rPr>
          <w:rFonts w:ascii="Arial" w:eastAsia="Times New Roman" w:hAnsi="Arial" w:cs="Arial"/>
          <w:sz w:val="24"/>
          <w:szCs w:val="20"/>
          <w:lang w:eastAsia="pl-PL"/>
        </w:rPr>
      </w:pPr>
    </w:p>
    <w:p w:rsidR="008F4A56" w:rsidRPr="008F4A56" w:rsidRDefault="008F4A56" w:rsidP="008F4A56">
      <w:pPr>
        <w:spacing w:after="0" w:line="240" w:lineRule="auto"/>
        <w:rPr>
          <w:rFonts w:ascii="Arial" w:eastAsia="Times New Roman" w:hAnsi="Arial" w:cs="Arial"/>
          <w:sz w:val="24"/>
          <w:szCs w:val="20"/>
          <w:lang w:eastAsia="pl-PL"/>
        </w:rPr>
      </w:pPr>
    </w:p>
    <w:p w:rsidR="008F4A56" w:rsidRPr="008F4A56" w:rsidRDefault="008F4A56" w:rsidP="008F4A56">
      <w:pPr>
        <w:spacing w:after="0" w:line="240" w:lineRule="auto"/>
        <w:rPr>
          <w:rFonts w:ascii="Arial" w:eastAsia="Times New Roman" w:hAnsi="Arial" w:cs="Arial"/>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8F4A56" w:rsidRPr="008F4A56" w:rsidTr="007A2F74">
        <w:tc>
          <w:tcPr>
            <w:tcW w:w="9212"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after="0" w:line="24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sz w:val="24"/>
                <w:szCs w:val="20"/>
                <w:lang w:eastAsia="pl-PL"/>
              </w:rPr>
              <w:lastRenderedPageBreak/>
              <w:t xml:space="preserve">              </w:t>
            </w:r>
          </w:p>
          <w:p w:rsidR="008F4A56" w:rsidRPr="008F4A56" w:rsidRDefault="008F4A56" w:rsidP="008F4A56">
            <w:pPr>
              <w:spacing w:after="0" w:line="24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ZAŁĄCZNIK NUMER 1</w:t>
            </w:r>
          </w:p>
          <w:p w:rsidR="008F4A56" w:rsidRPr="008F4A56" w:rsidRDefault="008F4A56" w:rsidP="008F4A56">
            <w:pPr>
              <w:keepNext/>
              <w:spacing w:after="0" w:line="240" w:lineRule="auto"/>
              <w:jc w:val="center"/>
              <w:outlineLvl w:val="6"/>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FORMULARZ OFERTY </w:t>
            </w:r>
          </w:p>
          <w:p w:rsidR="008F4A56" w:rsidRPr="008F4A56" w:rsidRDefault="008F4A56" w:rsidP="008F4A56">
            <w:pPr>
              <w:spacing w:after="0" w:line="240" w:lineRule="auto"/>
              <w:jc w:val="center"/>
              <w:rPr>
                <w:rFonts w:ascii="Times New Roman" w:eastAsia="Times New Roman" w:hAnsi="Times New Roman" w:cs="Times New Roman"/>
                <w:b/>
                <w:szCs w:val="20"/>
                <w:lang w:eastAsia="pl-PL"/>
              </w:rPr>
            </w:pPr>
          </w:p>
        </w:tc>
      </w:tr>
    </w:tbl>
    <w:p w:rsidR="008F4A56" w:rsidRPr="008F4A56" w:rsidRDefault="008F4A56" w:rsidP="008F4A56">
      <w:pPr>
        <w:spacing w:after="0" w:line="240" w:lineRule="auto"/>
        <w:rPr>
          <w:rFonts w:ascii="Times New Roman" w:eastAsia="Times New Roman" w:hAnsi="Times New Roman" w:cs="Times New Roman"/>
          <w:szCs w:val="20"/>
          <w:lang w:eastAsia="pl-PL"/>
        </w:rPr>
      </w:pPr>
    </w:p>
    <w:p w:rsidR="008F4A56" w:rsidRPr="008F4A56" w:rsidRDefault="008F4A56" w:rsidP="008F4A56">
      <w:pPr>
        <w:spacing w:after="0" w:line="240" w:lineRule="auto"/>
        <w:ind w:left="3540"/>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dnia .................................</w:t>
      </w:r>
    </w:p>
    <w:p w:rsidR="008F4A56" w:rsidRPr="008F4A56" w:rsidRDefault="008F4A56" w:rsidP="008F4A56">
      <w:pPr>
        <w:spacing w:after="0" w:line="240" w:lineRule="auto"/>
        <w:ind w:firstLine="3261"/>
        <w:rPr>
          <w:rFonts w:ascii="Times New Roman" w:eastAsia="Times New Roman" w:hAnsi="Times New Roman" w:cs="Times New Roman"/>
          <w:szCs w:val="20"/>
          <w:lang w:eastAsia="pl-PL"/>
        </w:rPr>
      </w:pPr>
      <w:r w:rsidRPr="008F4A56">
        <w:rPr>
          <w:rFonts w:ascii="Times New Roman" w:eastAsia="Times New Roman" w:hAnsi="Times New Roman" w:cs="Times New Roman"/>
          <w:i/>
          <w:szCs w:val="20"/>
          <w:lang w:eastAsia="pl-PL"/>
        </w:rPr>
        <w:tab/>
        <w:t xml:space="preserve">             / miejscowość/</w:t>
      </w:r>
    </w:p>
    <w:p w:rsidR="008F4A56" w:rsidRPr="008F4A56" w:rsidRDefault="008F4A56" w:rsidP="008F4A56">
      <w:pPr>
        <w:spacing w:after="0" w:line="240" w:lineRule="auto"/>
        <w:jc w:val="both"/>
        <w:rPr>
          <w:rFonts w:ascii="Times New Roman" w:eastAsia="Times New Roman" w:hAnsi="Times New Roman" w:cs="Times New Roman"/>
          <w:szCs w:val="20"/>
          <w:lang w:eastAsia="pl-PL"/>
        </w:rPr>
      </w:pPr>
    </w:p>
    <w:p w:rsidR="008F4A56" w:rsidRPr="008F4A56" w:rsidRDefault="008F4A56" w:rsidP="008F4A56">
      <w:pPr>
        <w:spacing w:after="0" w:line="24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pieczątka  nagłówkowa Wykonawcy /</w:t>
      </w:r>
    </w:p>
    <w:p w:rsidR="008F4A56" w:rsidRPr="008F4A56" w:rsidRDefault="008F4A56" w:rsidP="008F4A56">
      <w:pPr>
        <w:spacing w:after="0" w:line="24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znak: SKMMU.086.63.18</w:t>
      </w:r>
    </w:p>
    <w:p w:rsidR="008F4A56" w:rsidRPr="008F4A56" w:rsidRDefault="008F4A56" w:rsidP="008F4A56">
      <w:pPr>
        <w:spacing w:after="0" w:line="240" w:lineRule="auto"/>
        <w:rPr>
          <w:rFonts w:ascii="Times New Roman" w:eastAsia="Times New Roman" w:hAnsi="Times New Roman" w:cs="Times New Roman"/>
          <w:b/>
          <w:szCs w:val="20"/>
          <w:lang w:eastAsia="pl-PL"/>
        </w:rPr>
      </w:pPr>
    </w:p>
    <w:p w:rsidR="008F4A56" w:rsidRPr="008F4A56" w:rsidRDefault="008F4A56" w:rsidP="008F4A56">
      <w:pPr>
        <w:spacing w:after="0" w:line="240" w:lineRule="auto"/>
        <w:rPr>
          <w:rFonts w:ascii="Times New Roman" w:eastAsia="Times New Roman" w:hAnsi="Times New Roman" w:cs="Times New Roman"/>
          <w:b/>
          <w:szCs w:val="20"/>
          <w:lang w:eastAsia="pl-PL"/>
        </w:rPr>
      </w:pPr>
    </w:p>
    <w:p w:rsidR="008F4A56" w:rsidRPr="008F4A56" w:rsidRDefault="008F4A56" w:rsidP="008F4A56">
      <w:pPr>
        <w:spacing w:after="0" w:line="360" w:lineRule="auto"/>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I. DANE WYKONAWCY. </w:t>
      </w:r>
    </w:p>
    <w:p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1.1 Pełna nazwa .........................................................................................................................................</w:t>
      </w:r>
    </w:p>
    <w:p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t>
      </w:r>
    </w:p>
    <w:p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1.2 Adres ...................................................................................................................................................</w:t>
      </w:r>
    </w:p>
    <w:p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t>
      </w:r>
    </w:p>
    <w:p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1.3 Numer telefonu ............................................... numer  faksu .............................................................</w:t>
      </w:r>
    </w:p>
    <w:p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Adres poczty elektronicznej..................................................................@........................................................................</w:t>
      </w:r>
    </w:p>
    <w:p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1.4 NIP: .................................................................REGON: ..................................................................</w:t>
      </w:r>
    </w:p>
    <w:p w:rsidR="008F4A56" w:rsidRPr="008F4A56" w:rsidRDefault="008F4A56" w:rsidP="008F4A56">
      <w:pPr>
        <w:spacing w:after="0" w:line="360" w:lineRule="auto"/>
        <w:rPr>
          <w:rFonts w:ascii="Times New Roman" w:eastAsia="Times New Roman" w:hAnsi="Times New Roman" w:cs="Times New Roman"/>
          <w:szCs w:val="20"/>
          <w:lang w:eastAsia="pl-PL"/>
        </w:rPr>
      </w:pPr>
    </w:p>
    <w:p w:rsidR="008F4A56" w:rsidRPr="008F4A56" w:rsidRDefault="008F4A56" w:rsidP="008F4A56">
      <w:pPr>
        <w:spacing w:after="0" w:line="360" w:lineRule="auto"/>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II. PRZEDMIOT OFERTY.</w:t>
      </w:r>
    </w:p>
    <w:p w:rsidR="008F4A56" w:rsidRPr="008F4A56" w:rsidRDefault="008F4A56" w:rsidP="008F4A56">
      <w:pPr>
        <w:tabs>
          <w:tab w:val="left" w:leader="dot" w:pos="9072"/>
        </w:tabs>
        <w:spacing w:after="0" w:line="360" w:lineRule="auto"/>
        <w:jc w:val="both"/>
        <w:rPr>
          <w:rFonts w:ascii="Times New Roman" w:eastAsia="Times New Roman" w:hAnsi="Times New Roman" w:cs="Times New Roman"/>
          <w:b/>
          <w:lang w:eastAsia="pl-PL"/>
        </w:rPr>
      </w:pPr>
      <w:r w:rsidRPr="008F4A56">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w:t>
      </w:r>
      <w:r w:rsidRPr="008F4A56">
        <w:rPr>
          <w:rFonts w:ascii="Times New Roman" w:eastAsia="Times New Roman" w:hAnsi="Times New Roman" w:cs="Times New Roman"/>
          <w:b/>
          <w:lang w:eastAsia="pl-PL"/>
        </w:rPr>
        <w:t>jest sprzedaż biletów PKP SKM przez aplikację mobilną.</w:t>
      </w:r>
    </w:p>
    <w:p w:rsidR="008F4A56" w:rsidRPr="008F4A56" w:rsidRDefault="008F4A56" w:rsidP="008F4A56">
      <w:pPr>
        <w:tabs>
          <w:tab w:val="left" w:leader="dot" w:pos="9072"/>
        </w:tabs>
        <w:spacing w:after="0" w:line="360" w:lineRule="auto"/>
        <w:jc w:val="both"/>
        <w:rPr>
          <w:rFonts w:ascii="Times New Roman" w:eastAsia="Times New Roman" w:hAnsi="Times New Roman" w:cs="Times New Roman"/>
          <w:b/>
          <w:lang w:eastAsia="pl-PL"/>
        </w:rPr>
      </w:pP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b/>
          <w:lang w:eastAsia="pl-PL"/>
        </w:rPr>
        <w:t>III. OFERUJEMY</w:t>
      </w:r>
      <w:r w:rsidRPr="008F4A56">
        <w:rPr>
          <w:rFonts w:ascii="Times New Roman" w:eastAsia="Times New Roman" w:hAnsi="Times New Roman" w:cs="Times New Roman"/>
          <w:lang w:eastAsia="pl-PL"/>
        </w:rPr>
        <w:t xml:space="preserve"> wykonanie przedmiotu zamówienia za: </w:t>
      </w:r>
    </w:p>
    <w:p w:rsidR="008F4A56" w:rsidRPr="008F4A56" w:rsidRDefault="008F4A56" w:rsidP="008F4A56">
      <w:pPr>
        <w:keepNext/>
        <w:spacing w:after="0" w:line="360" w:lineRule="auto"/>
        <w:jc w:val="both"/>
        <w:outlineLvl w:val="3"/>
        <w:rPr>
          <w:rFonts w:ascii="Times New Roman" w:eastAsia="Times New Roman" w:hAnsi="Times New Roman" w:cs="Times New Roman"/>
          <w:b/>
          <w:szCs w:val="20"/>
          <w:u w:val="single"/>
          <w:lang w:eastAsia="pl-PL"/>
        </w:rPr>
      </w:pPr>
    </w:p>
    <w:p w:rsidR="008F4A56" w:rsidRPr="008F4A56" w:rsidRDefault="008F4A56" w:rsidP="008F4A56">
      <w:pPr>
        <w:keepNext/>
        <w:spacing w:after="0" w:line="360" w:lineRule="auto"/>
        <w:jc w:val="both"/>
        <w:outlineLvl w:val="3"/>
        <w:rPr>
          <w:rFonts w:ascii="Times New Roman" w:eastAsia="Times New Roman" w:hAnsi="Times New Roman" w:cs="Times New Roman"/>
          <w:szCs w:val="20"/>
          <w:lang w:eastAsia="pl-PL"/>
        </w:rPr>
      </w:pPr>
      <w:r w:rsidRPr="008F4A56">
        <w:rPr>
          <w:rFonts w:ascii="Times New Roman" w:eastAsia="Times New Roman" w:hAnsi="Times New Roman" w:cs="Times New Roman"/>
          <w:b/>
          <w:bCs/>
          <w:szCs w:val="20"/>
          <w:lang w:eastAsia="pl-PL"/>
        </w:rPr>
        <w:t>CENA OFERTY (brutto)*:</w:t>
      </w:r>
      <w:r w:rsidRPr="008F4A56">
        <w:rPr>
          <w:rFonts w:ascii="Times New Roman" w:eastAsia="Times New Roman" w:hAnsi="Times New Roman" w:cs="Times New Roman"/>
          <w:b/>
          <w:szCs w:val="20"/>
          <w:lang w:eastAsia="pl-PL"/>
        </w:rPr>
        <w:t xml:space="preserve"> </w:t>
      </w:r>
      <w:r w:rsidRPr="008F4A56">
        <w:rPr>
          <w:rFonts w:ascii="Times New Roman" w:eastAsia="Times New Roman" w:hAnsi="Times New Roman" w:cs="Times New Roman"/>
          <w:szCs w:val="20"/>
          <w:lang w:eastAsia="pl-PL"/>
        </w:rPr>
        <w:t>........................................................................................................ (słownie: ...........................................................................................................................................................</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keepNext/>
        <w:spacing w:after="0" w:line="360" w:lineRule="auto"/>
        <w:jc w:val="both"/>
        <w:outlineLvl w:val="3"/>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cena netto</w:t>
      </w:r>
      <w:r w:rsidRPr="008F4A56">
        <w:rPr>
          <w:rFonts w:ascii="Times New Roman" w:eastAsia="Times New Roman" w:hAnsi="Times New Roman" w:cs="Times New Roman"/>
          <w:szCs w:val="20"/>
          <w:lang w:eastAsia="pl-PL"/>
        </w:rPr>
        <w:t xml:space="preserve"> - ....................................................................... (słownie: ....................................................</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szCs w:val="20"/>
          <w:lang w:eastAsia="pl-PL"/>
        </w:rPr>
        <w:t>...................................................................................................................................................................)</w:t>
      </w:r>
    </w:p>
    <w:p w:rsidR="008F4A56" w:rsidRPr="008F4A56" w:rsidRDefault="008F4A56" w:rsidP="008F4A56">
      <w:pPr>
        <w:spacing w:after="0" w:line="360" w:lineRule="auto"/>
        <w:jc w:val="both"/>
        <w:rPr>
          <w:rFonts w:ascii="Times New Roman" w:eastAsia="Times New Roman" w:hAnsi="Times New Roman" w:cs="Times New Roman"/>
          <w:b/>
          <w:lang w:eastAsia="pl-PL"/>
        </w:rPr>
      </w:pPr>
    </w:p>
    <w:p w:rsidR="008F4A56" w:rsidRPr="008F4A56" w:rsidRDefault="008F4A56" w:rsidP="008F4A56">
      <w:pPr>
        <w:spacing w:after="0" w:line="360" w:lineRule="auto"/>
        <w:jc w:val="both"/>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 Cena oferty musi obejmować:</w:t>
      </w: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wartość realizacji całości przedmiotu Umowy,</w:t>
      </w: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b/>
          <w:lang w:eastAsia="pl-PL"/>
        </w:rPr>
        <w:t xml:space="preserve">- </w:t>
      </w:r>
      <w:r w:rsidRPr="008F4A56">
        <w:rPr>
          <w:rFonts w:ascii="Times New Roman" w:eastAsia="Times New Roman" w:hAnsi="Times New Roman" w:cs="Times New Roman"/>
          <w:lang w:eastAsia="pl-PL"/>
        </w:rPr>
        <w:t>podatek VAT,</w:t>
      </w: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wszelkie inne koszty towarzyszące bezpośrednio lub pośrednio wykonaniu Umowy.</w:t>
      </w:r>
    </w:p>
    <w:p w:rsidR="008F4A56" w:rsidRPr="008F4A56" w:rsidRDefault="008F4A56" w:rsidP="008F4A56">
      <w:pPr>
        <w:tabs>
          <w:tab w:val="num" w:pos="540"/>
        </w:tabs>
        <w:spacing w:after="0" w:line="360" w:lineRule="auto"/>
        <w:contextualSpacing/>
        <w:jc w:val="both"/>
        <w:rPr>
          <w:rFonts w:ascii="Times New Roman" w:eastAsia="Times New Roman" w:hAnsi="Times New Roman" w:cs="Times New Roman"/>
          <w:lang w:eastAsia="pl-PL"/>
        </w:rPr>
      </w:pPr>
    </w:p>
    <w:p w:rsidR="008F4A56" w:rsidRPr="008F4A56" w:rsidRDefault="008F4A56" w:rsidP="008F4A56">
      <w:pPr>
        <w:keepNext/>
        <w:widowControl w:val="0"/>
        <w:spacing w:after="0" w:line="360" w:lineRule="auto"/>
        <w:jc w:val="both"/>
        <w:outlineLvl w:val="1"/>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lastRenderedPageBreak/>
        <w:t>IV. NUMER RACHUNKU BANKOWEGO WYKONAWCY.</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Numer rachunku bankowego  Wykonawcy, na które Zamawiający będzie dokonywał ewentualnych płatności:.........................................................................................................................................................</w:t>
      </w: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p>
    <w:p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V. TERMIN ZWIĄZANIA OFERTĄ</w:t>
      </w:r>
      <w:r w:rsidRPr="008F4A56">
        <w:rPr>
          <w:rFonts w:ascii="Times New Roman" w:eastAsia="Times New Roman" w:hAnsi="Times New Roman" w:cs="Times New Roman"/>
          <w:szCs w:val="20"/>
          <w:lang w:eastAsia="pl-PL"/>
        </w:rPr>
        <w:t xml:space="preserve"> – 60 dni od upływu terminu składania ofert.</w:t>
      </w: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VI. OŚWIADCZENIE WYKONAWCY.</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color w:val="FF0000"/>
          <w:lang w:eastAsia="pl-PL"/>
        </w:rPr>
        <w:t xml:space="preserve"> Wykonawca oświadcza, że wniósł wadium w wysokości  </w:t>
      </w:r>
      <w:r w:rsidRPr="008F4A56">
        <w:rPr>
          <w:rFonts w:ascii="Times New Roman" w:eastAsia="Times New Roman" w:hAnsi="Times New Roman" w:cs="Times New Roman"/>
          <w:b/>
          <w:color w:val="FF0000"/>
          <w:lang w:eastAsia="pl-PL"/>
        </w:rPr>
        <w:t>18 000,00 zł</w:t>
      </w:r>
      <w:r w:rsidRPr="008F4A56">
        <w:rPr>
          <w:rFonts w:ascii="Times New Roman" w:eastAsia="Times New Roman" w:hAnsi="Times New Roman" w:cs="Times New Roman"/>
          <w:color w:val="FF0000"/>
          <w:lang w:eastAsia="pl-PL"/>
        </w:rPr>
        <w:t xml:space="preserve"> (słownie: osiemnaście tysięcy złotych, 00/100 ).</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akceptuje warunki płatności wskazane w SIWZ i wzorze Umowy.</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jest związany złożoną ofertą przez okres 60 dni - bieg terminu związania ofertą rozpoczyna się wraz  z upływem terminu składania ofert.</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zapoznał się ze wszystkimi warunkami zamówienia oraz dokumentami dotyczącymi przedmiotu zamówienia i akceptuje je bez zastrzeżeń.</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późn. zm.).</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niniejsza oferta zawiera na stronach nr ....................... informacje stanowiące tajemnicę przedsiębiorstwa w rozumieniu przepisów o zwalczaniu nieuczciwej konkurencji.</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t>
      </w:r>
      <w:r w:rsidRPr="008F4A56">
        <w:rPr>
          <w:rFonts w:ascii="Times New Roman" w:eastAsia="Times New Roman" w:hAnsi="Times New Roman" w:cs="Times New Roman"/>
          <w:lang w:eastAsia="pl-PL"/>
        </w:rPr>
        <w:t>Wykonawca oświadcza, iż przed zawarciem Umowy, wniesie zabezpieczenie należytego wykonania Umowy w formie: ......................................................................... (wstawić jedną lub kilka z form przewidzianych w pkt XIII ppkt 13.5 niniejszej SIWZ), w kwocie …………………….……… zł wyliczonej zgodnie z zapisami niniejszej SIWZ.</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w:t>
      </w:r>
      <w:r w:rsidRPr="008F4A56">
        <w:rPr>
          <w:rFonts w:ascii="Times New Roman" w:eastAsia="Times New Roman" w:hAnsi="Times New Roman" w:cs="Times New Roman"/>
          <w:bCs/>
          <w:lang w:eastAsia="ar-SA"/>
        </w:rPr>
        <w:t>Ofertę niniejszą składa na . . . . . .  kolejno ponumerowanych stronach.</w:t>
      </w:r>
    </w:p>
    <w:p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t>
      </w:r>
      <w:r w:rsidRPr="008F4A56">
        <w:rPr>
          <w:rFonts w:ascii="Times New Roman" w:eastAsia="Times New Roman" w:hAnsi="Times New Roman" w:cs="Times New Roman"/>
          <w:bCs/>
          <w:lang w:eastAsia="ar-SA"/>
        </w:rPr>
        <w:t>Do niniejszej oferty Wykonawca załącza wymagane w SIWZ dokumenty:</w:t>
      </w:r>
    </w:p>
    <w:p w:rsidR="008F4A56" w:rsidRPr="008F4A56" w:rsidRDefault="008F4A56" w:rsidP="008F4A56">
      <w:pPr>
        <w:spacing w:after="0" w:line="360" w:lineRule="auto"/>
        <w:ind w:left="284"/>
        <w:jc w:val="both"/>
        <w:rPr>
          <w:rFonts w:ascii="Times New Roman" w:eastAsia="Times New Roman" w:hAnsi="Times New Roman" w:cs="Times New Roman"/>
          <w:bCs/>
          <w:lang w:eastAsia="pl-PL"/>
        </w:rPr>
      </w:pPr>
    </w:p>
    <w:p w:rsidR="008F4A56" w:rsidRPr="008F4A56" w:rsidRDefault="008F4A56" w:rsidP="008F4A56">
      <w:pPr>
        <w:numPr>
          <w:ilvl w:val="0"/>
          <w:numId w:val="9"/>
        </w:numPr>
        <w:tabs>
          <w:tab w:val="left" w:pos="720"/>
          <w:tab w:val="left" w:pos="993"/>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w:t>
      </w:r>
    </w:p>
    <w:p w:rsidR="008F4A56" w:rsidRPr="008F4A56" w:rsidRDefault="008F4A56" w:rsidP="008F4A56">
      <w:pPr>
        <w:numPr>
          <w:ilvl w:val="0"/>
          <w:numId w:val="9"/>
        </w:numPr>
        <w:tabs>
          <w:tab w:val="left" w:pos="720"/>
          <w:tab w:val="left" w:pos="993"/>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lastRenderedPageBreak/>
        <w:t>………………………………………………………………………………………..</w:t>
      </w: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w:t>
      </w:r>
    </w:p>
    <w:p w:rsidR="008F4A56" w:rsidRPr="008F4A56" w:rsidRDefault="008F4A56" w:rsidP="008F4A56">
      <w:pPr>
        <w:spacing w:after="0" w:line="240" w:lineRule="auto"/>
        <w:jc w:val="right"/>
        <w:rPr>
          <w:rFonts w:ascii="Times New Roman" w:eastAsia="Times New Roman" w:hAnsi="Times New Roman" w:cs="Times New Roman"/>
          <w:b/>
          <w:lang w:eastAsia="pl-PL"/>
        </w:rPr>
      </w:pPr>
      <w:r w:rsidRPr="008F4A56">
        <w:rPr>
          <w:rFonts w:ascii="Times New Roman" w:eastAsia="Times New Roman" w:hAnsi="Times New Roman" w:cs="Times New Roman"/>
          <w:lang w:eastAsia="pl-PL"/>
        </w:rPr>
        <w:t>/pieczątka i podpis osoby upoważnionej do składania oświadczeń w imieniu Wykonawcy</w:t>
      </w:r>
      <w:r w:rsidRPr="008F4A56">
        <w:rPr>
          <w:rFonts w:ascii="Times New Roman" w:eastAsia="Times New Roman" w:hAnsi="Times New Roman" w:cs="Times New Roman"/>
          <w:b/>
          <w:lang w:eastAsia="pl-PL"/>
        </w:rPr>
        <w:t>/</w:t>
      </w: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Default="008F4A56" w:rsidP="008F4A56">
      <w:pPr>
        <w:spacing w:after="0" w:line="240" w:lineRule="auto"/>
        <w:rPr>
          <w:rFonts w:ascii="Times New Roman" w:eastAsia="Times New Roman" w:hAnsi="Times New Roman" w:cs="Times New Roman"/>
          <w:b/>
          <w:sz w:val="24"/>
          <w:szCs w:val="20"/>
          <w:lang w:eastAsia="pl-PL"/>
        </w:rPr>
      </w:pPr>
    </w:p>
    <w:p w:rsid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rsidR="008F4A56" w:rsidRPr="008F4A56" w:rsidRDefault="008F4A56" w:rsidP="008F4A56">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5"/>
      </w:tblGrid>
      <w:tr w:rsidR="008F4A56" w:rsidRPr="008F4A56" w:rsidTr="007A2F74">
        <w:tc>
          <w:tcPr>
            <w:tcW w:w="9396"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tabs>
                <w:tab w:val="left" w:pos="2338"/>
              </w:tabs>
              <w:spacing w:after="0" w:line="240" w:lineRule="auto"/>
              <w:jc w:val="center"/>
              <w:rPr>
                <w:rFonts w:ascii="Times New Roman" w:eastAsia="Times New Roman" w:hAnsi="Times New Roman" w:cs="Times New Roman"/>
                <w:b/>
                <w:szCs w:val="20"/>
                <w:lang w:eastAsia="pl-PL"/>
              </w:rPr>
            </w:pPr>
          </w:p>
          <w:p w:rsidR="008F4A56" w:rsidRPr="008F4A56" w:rsidRDefault="008F4A56" w:rsidP="008F4A56">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ZAŁĄCZNIK NUMER 2</w:t>
            </w:r>
          </w:p>
          <w:p w:rsidR="008F4A56" w:rsidRPr="008F4A56" w:rsidRDefault="008F4A56" w:rsidP="008F4A56">
            <w:pPr>
              <w:tabs>
                <w:tab w:val="left" w:pos="2338"/>
              </w:tabs>
              <w:spacing w:after="0" w:line="24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WZÓR UMOWY</w:t>
            </w:r>
          </w:p>
          <w:p w:rsidR="008F4A56" w:rsidRPr="008F4A56" w:rsidRDefault="008F4A56" w:rsidP="008F4A56">
            <w:pPr>
              <w:tabs>
                <w:tab w:val="left" w:pos="2338"/>
              </w:tabs>
              <w:spacing w:after="0" w:line="240" w:lineRule="auto"/>
              <w:jc w:val="center"/>
              <w:rPr>
                <w:rFonts w:ascii="Times New Roman" w:eastAsia="Times New Roman" w:hAnsi="Times New Roman" w:cs="Times New Roman"/>
                <w:b/>
                <w:szCs w:val="20"/>
                <w:lang w:eastAsia="pl-PL"/>
              </w:rPr>
            </w:pPr>
          </w:p>
        </w:tc>
      </w:tr>
    </w:tbl>
    <w:p w:rsidR="008F4A56" w:rsidRPr="008F4A56" w:rsidRDefault="008F4A56" w:rsidP="008F4A56">
      <w:pPr>
        <w:tabs>
          <w:tab w:val="left" w:pos="2338"/>
        </w:tabs>
        <w:spacing w:after="0" w:line="240" w:lineRule="auto"/>
        <w:rPr>
          <w:rFonts w:ascii="Times New Roman" w:eastAsia="Times New Roman" w:hAnsi="Times New Roman" w:cs="Times New Roman"/>
          <w:b/>
          <w:lang w:eastAsia="pl-PL"/>
        </w:rPr>
      </w:pPr>
    </w:p>
    <w:p w:rsidR="008F4A56" w:rsidRPr="008F4A56" w:rsidRDefault="008F4A56" w:rsidP="008F4A56">
      <w:pPr>
        <w:spacing w:after="0" w:line="36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UMOWA AGENCYJNA NR SKM-…/19</w:t>
      </w:r>
    </w:p>
    <w:p w:rsidR="008F4A56" w:rsidRPr="008F4A56" w:rsidRDefault="008F4A56" w:rsidP="008F4A56">
      <w:pPr>
        <w:spacing w:after="0" w:line="36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ZAWARTA W WYNIKU PRZEPROWADZENIA POSTĘPOWANIA O UDZIELENIE ZAMÓWIENIA PUBLICZNEGO W TRYBIE PRZETARGU NIEOGRANICZONEGO                               - ZNAK: SKMMU.086.63.18</w:t>
      </w:r>
    </w:p>
    <w:p w:rsidR="008F4A56" w:rsidRPr="008F4A56" w:rsidRDefault="008F4A56" w:rsidP="008F4A56">
      <w:pPr>
        <w:spacing w:after="0" w:line="360" w:lineRule="auto"/>
        <w:jc w:val="center"/>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p>
    <w:p w:rsidR="008F4A56" w:rsidRPr="008F4A56" w:rsidRDefault="008F4A56" w:rsidP="008F4A56">
      <w:pPr>
        <w:spacing w:after="0" w:line="360" w:lineRule="auto"/>
        <w:jc w:val="both"/>
        <w:rPr>
          <w:rFonts w:ascii="Times New Roman" w:eastAsia="Calibri" w:hAnsi="Times New Roman" w:cs="Times New Roman"/>
          <w:bCs/>
          <w:color w:val="000000"/>
        </w:rPr>
      </w:pPr>
      <w:bookmarkStart w:id="9" w:name="_Hlk496595253"/>
      <w:r w:rsidRPr="008F4A56">
        <w:rPr>
          <w:rFonts w:ascii="Times New Roman" w:eastAsia="Calibri" w:hAnsi="Times New Roman" w:cs="Times New Roman"/>
          <w:bCs/>
          <w:color w:val="000000"/>
        </w:rPr>
        <w:t>zawarta w dniu ………………. w Gdyni pomiędzy:</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
          <w:bCs/>
          <w:color w:val="000000"/>
        </w:rPr>
        <w:t>PKP Szybka Kolej Miejska w Trójmieście Sp. z o.o.</w:t>
      </w:r>
      <w:r w:rsidRPr="008F4A56">
        <w:rPr>
          <w:rFonts w:ascii="Times New Roman" w:eastAsia="Calibri" w:hAnsi="Times New Roman" w:cs="Times New Roman"/>
          <w:bCs/>
          <w:color w:val="000000"/>
        </w:rPr>
        <w:t xml:space="preserve"> z siedzibą w Gdyni, ul. Morska 350A, 81-002 Gdynia, wpisaną do Krajowego Rejestru Sądowego prowadzonego przez Sąd Rejonowy Gdańsk - Północ w Gdańsku, VIII Wydział Gospodarczy pod numerem KRS: 0000076705,NIP 958-13-70-512, Regon 192488478 o kapitale zakładowym w wysokości 165 919 000,00 zł, reprezentowaną przez: </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________________________________ </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________________________________ </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zwaną dalej „PKP SKM” lub „Przewoźnikiem”</w:t>
      </w: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oraz</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reprezentowaną przez:</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________________________________ </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________________________________ </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zwaną dalej „.................” lub „Agentem”,</w:t>
      </w: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zwanymi dalej osobno „Stroną” lub łącznie „Stronami”.</w:t>
      </w: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§1</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DEFINICJE</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Zastosowane w Umowie określenia mają następujące znaczenie (odniesienia do liczby pojedynczej obejmują odniesienia do liczby mnogiej i odwrotnie):</w:t>
      </w:r>
    </w:p>
    <w:p w:rsidR="008F4A56" w:rsidRPr="008F4A56" w:rsidRDefault="008F4A56" w:rsidP="008F4A56">
      <w:pPr>
        <w:numPr>
          <w:ilvl w:val="0"/>
          <w:numId w:val="10"/>
        </w:numPr>
        <w:overflowPunct w:val="0"/>
        <w:autoSpaceDE w:val="0"/>
        <w:autoSpaceDN w:val="0"/>
        <w:adjustRightInd w:val="0"/>
        <w:spacing w:after="0" w:line="360" w:lineRule="auto"/>
        <w:ind w:left="504" w:hanging="357"/>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Bilet PKP SKM- bilet okresowy lub bilet jednorazowy;</w:t>
      </w:r>
    </w:p>
    <w:p w:rsidR="008F4A56" w:rsidRPr="008F4A56" w:rsidRDefault="008F4A56" w:rsidP="008F4A56">
      <w:pPr>
        <w:numPr>
          <w:ilvl w:val="0"/>
          <w:numId w:val="10"/>
        </w:numPr>
        <w:overflowPunct w:val="0"/>
        <w:autoSpaceDE w:val="0"/>
        <w:autoSpaceDN w:val="0"/>
        <w:adjustRightInd w:val="0"/>
        <w:spacing w:after="0" w:line="360" w:lineRule="auto"/>
        <w:ind w:left="504" w:hanging="357"/>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Bilet okresowy (miesięczny)- imienny dokument potwierdzający zawarcie przez Kupującego Umowy Przewozu z PKP SKM, nabywany za pośrednictwem Serwisu i opłacony za pośrednictwem Systemu płatności, upoważniający Pasażera do  przejazdu pociągiem lub pociągami tego </w:t>
      </w:r>
      <w:r w:rsidRPr="008F4A56">
        <w:rPr>
          <w:rFonts w:ascii="Times New Roman" w:eastAsia="Calibri" w:hAnsi="Times New Roman" w:cs="Times New Roman"/>
          <w:bCs/>
          <w:color w:val="000000"/>
        </w:rPr>
        <w:lastRenderedPageBreak/>
        <w:t>Przewoźnika w komunikacji krajowej na obszarze Rzeczpospolitej Polskiej zgodnie ze wskazaniami umieszczonymi na danym bilecie, posiadający formę elektroniczną;</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Bilet jednorazowy (jednorazowy, dobowy, trzydobowy)- dokument potwierdzający zawarcie przez Kupującego Umowy Przewozu z PKP SKM, nabywany za pośrednictwem Serwisu i opłacony za pośrednictwem Systemu płatności, upoważniający Pasażera do  przejazdu pociągiem lub pociągami tego Przewoźnika w komunikacji krajowej na obszarze Rzeczpospolitej Polskiej zgodnie ze wskazaniami umieszczonymi na danym bilecie, posiadający formę elektroniczną</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bookmarkStart w:id="10" w:name="_Ref399946850"/>
      <w:r w:rsidRPr="008F4A56">
        <w:rPr>
          <w:rFonts w:ascii="Times New Roman" w:eastAsia="Calibri" w:hAnsi="Times New Roman" w:cs="Times New Roman"/>
          <w:bCs/>
          <w:color w:val="000000"/>
        </w:rPr>
        <w:t xml:space="preserve"> Interfejs PKP SKM – oprogramowanie PKP SKM realizujące transakcje sprzedaży i zwrotu biletów PKP SKM, </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Dane Osobowe- dane osobowe Kupujących, będących osobami fizycznymi lub osób, których imię i nazwisko znajduje się na Bilecie PKP SKM, przetwarzane przez Agenta w związku z wykonywaniem Umowy na podstawie Umowy Powierzenia;</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Dni Robocze- dni od poniedziałku do piątku, z wyłączeniem dni ustawowo wolnych od pracy </w:t>
      </w:r>
      <w:r w:rsidRPr="008F4A56">
        <w:rPr>
          <w:rFonts w:ascii="Times New Roman" w:eastAsia="Calibri" w:hAnsi="Times New Roman" w:cs="Times New Roman"/>
          <w:bCs/>
          <w:color w:val="000000"/>
        </w:rPr>
        <w:br/>
        <w:t>w Rzeczpospolitej Polskiej oraz dnia 25 listopada (Dzień Kolejarza);</w:t>
      </w:r>
      <w:bookmarkEnd w:id="10"/>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Informacje Chronione- informacje Stanowiące tajemnicę przedsiębiorstwa w rozumieniu art. 11 ust. 4 Ustawy o zwalczaniu nieuczciwej konkurencji, która została przed przekazaniem drugiej Stronie zastrzeżona jako Informacja Chroniona; </w:t>
      </w:r>
    </w:p>
    <w:p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Klient- osoba korzystająca z Serwisu;</w:t>
      </w:r>
    </w:p>
    <w:p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Koordynator- osoba wskazana w </w:t>
      </w:r>
      <w:r w:rsidRPr="008F4A56">
        <w:rPr>
          <w:rFonts w:ascii="Times New Roman" w:eastAsia="Calibri" w:hAnsi="Times New Roman" w:cs="Times New Roman"/>
          <w:color w:val="000000"/>
        </w:rPr>
        <w:t>§14</w:t>
      </w:r>
      <w:r w:rsidRPr="008F4A56">
        <w:rPr>
          <w:rFonts w:ascii="Times New Roman" w:eastAsia="Calibri" w:hAnsi="Times New Roman" w:cs="Times New Roman"/>
          <w:bCs/>
          <w:color w:val="000000"/>
        </w:rPr>
        <w:t xml:space="preserve"> ust. </w:t>
      </w:r>
      <w:r w:rsidRPr="008F4A56">
        <w:rPr>
          <w:rFonts w:ascii="Calibri" w:eastAsia="Calibri" w:hAnsi="Calibri" w:cs="Times New Roman"/>
        </w:rPr>
        <w:fldChar w:fldCharType="begin"/>
      </w:r>
      <w:r w:rsidRPr="008F4A56">
        <w:rPr>
          <w:rFonts w:ascii="Times New Roman" w:eastAsia="Calibri" w:hAnsi="Times New Roman" w:cs="Times New Roman"/>
          <w:color w:val="000000"/>
        </w:rPr>
        <w:instrText xml:space="preserve">REF _Ref459362564 \n \h \* MERGEFORMAT </w:instrText>
      </w:r>
      <w:r w:rsidRPr="008F4A56">
        <w:rPr>
          <w:rFonts w:ascii="Calibri" w:eastAsia="Calibri" w:hAnsi="Calibri" w:cs="Times New Roman"/>
        </w:rPr>
      </w:r>
      <w:r w:rsidRPr="008F4A56">
        <w:rPr>
          <w:rFonts w:ascii="Calibri" w:eastAsia="Calibri" w:hAnsi="Calibri" w:cs="Times New Roman"/>
        </w:rPr>
        <w:fldChar w:fldCharType="separate"/>
      </w:r>
      <w:r w:rsidRPr="008F4A56">
        <w:rPr>
          <w:rFonts w:ascii="Times New Roman" w:eastAsia="Calibri" w:hAnsi="Times New Roman" w:cs="Times New Roman"/>
          <w:color w:val="000000"/>
        </w:rPr>
        <w:t>1</w:t>
      </w:r>
      <w:r w:rsidRPr="008F4A56">
        <w:rPr>
          <w:rFonts w:ascii="Calibri" w:eastAsia="Calibri" w:hAnsi="Calibri" w:cs="Times New Roman"/>
        </w:rPr>
        <w:fldChar w:fldCharType="end"/>
      </w:r>
      <w:r w:rsidRPr="008F4A56">
        <w:rPr>
          <w:rFonts w:ascii="Times New Roman" w:eastAsia="Calibri" w:hAnsi="Times New Roman" w:cs="Times New Roman"/>
          <w:bCs/>
          <w:color w:val="000000"/>
        </w:rPr>
        <w:t xml:space="preserve"> pkt 1 Umowy;</w:t>
      </w:r>
    </w:p>
    <w:p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Koordynator Rozliczeń- osoba wskazana w §14 ust. </w:t>
      </w:r>
      <w:r w:rsidRPr="008F4A56">
        <w:rPr>
          <w:rFonts w:ascii="Calibri" w:eastAsia="Calibri" w:hAnsi="Calibri" w:cs="Times New Roman"/>
        </w:rPr>
        <w:fldChar w:fldCharType="begin"/>
      </w:r>
      <w:r w:rsidRPr="008F4A56">
        <w:rPr>
          <w:rFonts w:ascii="Times New Roman" w:eastAsia="Calibri" w:hAnsi="Times New Roman" w:cs="Times New Roman"/>
          <w:color w:val="000000"/>
        </w:rPr>
        <w:instrText xml:space="preserve"> REF _Ref483489918 \r \h  \* MERGEFORMAT </w:instrText>
      </w:r>
      <w:r w:rsidRPr="008F4A56">
        <w:rPr>
          <w:rFonts w:ascii="Calibri" w:eastAsia="Calibri" w:hAnsi="Calibri" w:cs="Times New Roman"/>
        </w:rPr>
      </w:r>
      <w:r w:rsidRPr="008F4A56">
        <w:rPr>
          <w:rFonts w:ascii="Calibri" w:eastAsia="Calibri" w:hAnsi="Calibri" w:cs="Times New Roman"/>
        </w:rPr>
        <w:fldChar w:fldCharType="separate"/>
      </w:r>
      <w:r w:rsidRPr="008F4A56">
        <w:rPr>
          <w:rFonts w:ascii="Times New Roman" w:eastAsia="Calibri" w:hAnsi="Times New Roman" w:cs="Times New Roman"/>
          <w:color w:val="000000"/>
        </w:rPr>
        <w:t>2</w:t>
      </w:r>
      <w:r w:rsidRPr="008F4A56">
        <w:rPr>
          <w:rFonts w:ascii="Calibri" w:eastAsia="Calibri" w:hAnsi="Calibri" w:cs="Times New Roman"/>
        </w:rPr>
        <w:fldChar w:fldCharType="end"/>
      </w:r>
      <w:r w:rsidRPr="008F4A56">
        <w:rPr>
          <w:rFonts w:ascii="Times New Roman" w:eastAsia="Calibri" w:hAnsi="Times New Roman" w:cs="Times New Roman"/>
          <w:bCs/>
          <w:color w:val="000000"/>
        </w:rPr>
        <w:t xml:space="preserve"> pkt 1Umowy;</w:t>
      </w:r>
    </w:p>
    <w:p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Kupujący- Klient, który nabył Bilet PKP SKM;</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Oferta PKP SKM- wszelkie dane zawierające informacje niezbędne do świadczenia przez Agenta Usług zgodnie z postanowieniami Umowy, zawierające w szczególności informacje o rozkładzie jazdy, regulaminie, warunkach taryfowych (cenowych), dostępnych promocjach, upustach i rabatach (wraz z regulaminami takich promocji) oraz wszelkich innych treściach związanych </w:t>
      </w:r>
      <w:r w:rsidRPr="008F4A56">
        <w:rPr>
          <w:rFonts w:ascii="Times New Roman" w:eastAsia="Calibri" w:hAnsi="Times New Roman" w:cs="Times New Roman"/>
          <w:bCs/>
          <w:color w:val="000000"/>
        </w:rPr>
        <w:br/>
        <w:t xml:space="preserve">z wykonywaniem przez SKM usług przewozów kolejowych, zamieszczane w Serwisie przez Agenta w ramach świadczenia Usług. Szczegółowe informacje na temat źródeł pobierania danych objętych Ofertą PKP SKM znajdują się w </w:t>
      </w:r>
      <w:r w:rsidRPr="008F4A56">
        <w:rPr>
          <w:rFonts w:ascii="Times New Roman" w:eastAsia="Calibri" w:hAnsi="Times New Roman" w:cs="Times New Roman"/>
          <w:b/>
          <w:bCs/>
          <w:color w:val="000000"/>
        </w:rPr>
        <w:t>Załączniku nr 1 do Umowy</w:t>
      </w:r>
      <w:r w:rsidRPr="008F4A56">
        <w:rPr>
          <w:rFonts w:ascii="Times New Roman" w:eastAsia="Calibri" w:hAnsi="Times New Roman" w:cs="Times New Roman"/>
          <w:bCs/>
          <w:color w:val="000000"/>
        </w:rPr>
        <w:t>. Zmiana tego Załącznika nie stanowi zmiany Umowy, ale dokonywana jest na mocy pisemnego porozumienia Koordynatorów;</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Panel Administracyjny- moduł Serwisu dedykowany pracownikom Przewoźnika i Agenta obsługującym Serwis, którzy posiadają autoryzowany dostęp do Panelu Administracyjnego zapewniony przez Agenta, służący m.in. do obsługi reklamacji;</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Podróżny</w:t>
      </w:r>
      <w:r w:rsidRPr="008F4A56">
        <w:rPr>
          <w:rFonts w:ascii="Times New Roman" w:eastAsia="Calibri" w:hAnsi="Times New Roman" w:cs="Times New Roman"/>
          <w:color w:val="000000"/>
        </w:rPr>
        <w:t xml:space="preserve">- w rozumieniu prawa przewozowego - każda osoba dokonująca przejazdu na podstawie </w:t>
      </w:r>
      <w:hyperlink r:id="rId11" w:tooltip="Umowa przewozu (strona nie istnieje)" w:history="1">
        <w:r w:rsidRPr="008F4A56">
          <w:rPr>
            <w:rFonts w:ascii="Calibri" w:eastAsia="Calibri" w:hAnsi="Calibri" w:cs="Times New Roman"/>
            <w:color w:val="000000"/>
          </w:rPr>
          <w:t>umowy przewozu</w:t>
        </w:r>
      </w:hyperlink>
      <w:r w:rsidRPr="008F4A56">
        <w:rPr>
          <w:rFonts w:ascii="Times New Roman" w:eastAsia="Calibri" w:hAnsi="Times New Roman" w:cs="Times New Roman"/>
          <w:color w:val="000000"/>
        </w:rPr>
        <w:t xml:space="preserve">. </w:t>
      </w:r>
      <w:r w:rsidRPr="008F4A56">
        <w:rPr>
          <w:rFonts w:ascii="Times New Roman" w:eastAsia="Calibri" w:hAnsi="Times New Roman" w:cs="Times New Roman"/>
          <w:bCs/>
          <w:color w:val="000000"/>
        </w:rPr>
        <w:t>Płatność on-line: dokonywane przez Klienta opłacenie należności za Bilet PKP SKM za pomocą karty płatniczej, przelewem lub za pomocą innej formy płatności na zasadach określonych w regulaminie operatora płatności - podmiotu świadczącego usługi płatnicze w rozumieniu ustawy z dnia 19 sierpnia 2011 r. o usługach płatniczych (tj. Dz. U. z 2016 r., poz. 1572 z późn. zm.); Dostęp do regulaminu płatności on-line możliwy jest przez Serwis;</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 xml:space="preserve"> Protokół Uruchomienia Usługi- podpisany przez Strony protokół uruchomienia Usługi, sporządzony według wzoru stanowiącego </w:t>
      </w:r>
      <w:r w:rsidRPr="008F4A56">
        <w:rPr>
          <w:rFonts w:ascii="Times New Roman" w:eastAsia="Calibri" w:hAnsi="Times New Roman" w:cs="Times New Roman"/>
          <w:b/>
          <w:bCs/>
          <w:color w:val="000000"/>
        </w:rPr>
        <w:t>załącznik nr 2 do Umowy</w:t>
      </w:r>
      <w:r w:rsidRPr="008F4A56">
        <w:rPr>
          <w:rFonts w:ascii="Times New Roman" w:eastAsia="Calibri" w:hAnsi="Times New Roman" w:cs="Times New Roman"/>
          <w:bCs/>
          <w:color w:val="000000"/>
        </w:rPr>
        <w:t>;</w:t>
      </w:r>
    </w:p>
    <w:p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Przewoźnik- PKP SKM;</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Przewóz- przewóz w rozumieniu przepisów ustawy Prawo przewozowe wykonywany przez PKP SKM na skutek zawarcia Umowy Przewozu z Klientem, którego szczegóły określone są każdorazowo na Bilecie PKP SKM;</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Raport Zbiorczy- pięciodniowy y lub miesięczny raport sprzedaży, którego wzór stanowi </w:t>
      </w:r>
      <w:r w:rsidRPr="008F4A56">
        <w:rPr>
          <w:rFonts w:ascii="Times New Roman" w:eastAsia="Calibri" w:hAnsi="Times New Roman" w:cs="Times New Roman"/>
          <w:b/>
          <w:bCs/>
          <w:color w:val="000000"/>
        </w:rPr>
        <w:t>Załącznik nr 4 do Umowy</w:t>
      </w:r>
      <w:r w:rsidRPr="008F4A56">
        <w:rPr>
          <w:rFonts w:ascii="Times New Roman" w:eastAsia="Calibri" w:hAnsi="Times New Roman" w:cs="Times New Roman"/>
          <w:bCs/>
          <w:color w:val="000000"/>
        </w:rPr>
        <w:t>;</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Regulamin .................: opracowany przez Agenta dokument o nazwie „Regulamin sprzedaży Biletów ………………………………………………”; </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Regulamin Przewoźnika: opracowany przez PKP SKM dokument o nazwie „Regulamin sprzedaży przez ................. biletów ważnych na przejazd pociągami PKP SKM;</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Serwis (.................)- stworzona przez ................. aplikacja natywna o nazwie handlowej  ................., przystosowana do instalowania na urządzeniach mobilnych z systemem Android oraz iOS, za pośrednictwem której Agent prowadzi sprzedaż Biletów PKP SKM, dający Klientom możliwość korzystania za pośrednictwem urządzenia mobilnego z systemu elektronicznej sprzedaży Biletów PKP SKM (pozyskiwania informacji oraz realizowania operacji handlowych); </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Siła Wyższa- zdarzenie niezależne od Stron, nadzwyczajne, zewnętrzne, niemożliwe do przewidzenia lub zapobieżenia pomimo zachowania należytej ostrożności w obrocie profesjonalnym, które wystąpiło po dacie zawarcia Umowy, a w szczególności wojna, wojna domowa, zamieszki, rozruchy i akty sabotażu; katastrofy naturalne takie jak burze, huragany, trzęsienia ziemi, powodzie, piorun; wybuchy, pożar, niezależne od Stron zniszczenia maszyn, fabryki lub wszelkiego rodzaju instalacji; niezależne od Stron nieprawidłowe działanie sieci telekomunikacyjnej lub teleinformatycznej; bojkot, strajk, lock out; akty władzy państwowej;</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System płatności- </w:t>
      </w:r>
      <w:r w:rsidRPr="008F4A56">
        <w:rPr>
          <w:rFonts w:ascii="Times New Roman" w:eastAsia="Calibri" w:hAnsi="Times New Roman" w:cs="Times New Roman"/>
        </w:rPr>
        <w:t xml:space="preserve">zgodnie z ustawą z dn. 19 sierpnia 2011 r. o usługach płatniczych system płatności to system </w:t>
      </w:r>
      <w:r w:rsidRPr="008F4A56">
        <w:rPr>
          <w:rFonts w:ascii="Times New Roman" w:eastAsia="Calibri" w:hAnsi="Times New Roman" w:cs="Times New Roman"/>
          <w:color w:val="000000"/>
        </w:rPr>
        <w:t xml:space="preserve">transferu </w:t>
      </w:r>
      <w:hyperlink r:id="rId12" w:tooltip="Środki pieniężne" w:history="1">
        <w:r w:rsidRPr="008F4A56">
          <w:rPr>
            <w:rFonts w:ascii="Calibri" w:eastAsia="Calibri" w:hAnsi="Calibri" w:cs="Times New Roman"/>
            <w:color w:val="000000"/>
          </w:rPr>
          <w:t>środków pieniężnych</w:t>
        </w:r>
      </w:hyperlink>
      <w:r w:rsidRPr="008F4A56">
        <w:rPr>
          <w:rFonts w:ascii="Times New Roman" w:eastAsia="Calibri" w:hAnsi="Times New Roman" w:cs="Times New Roman"/>
          <w:color w:val="000000"/>
        </w:rPr>
        <w:t xml:space="preserve"> </w:t>
      </w:r>
      <w:r w:rsidRPr="008F4A56">
        <w:rPr>
          <w:rFonts w:ascii="Times New Roman" w:eastAsia="Calibri" w:hAnsi="Times New Roman" w:cs="Times New Roman"/>
        </w:rPr>
        <w:t xml:space="preserve">oparty na formalnych i znormalizowanych regułach oraz wspólnych zasadach dotyczących przetwarzania, rozliczeń lub rozrachunku </w:t>
      </w:r>
      <w:r w:rsidRPr="008F4A56">
        <w:rPr>
          <w:rFonts w:ascii="Times New Roman" w:eastAsia="Calibri" w:hAnsi="Times New Roman" w:cs="Times New Roman"/>
          <w:color w:val="000000"/>
        </w:rPr>
        <w:t xml:space="preserve">transakcji płatniczych. </w:t>
      </w:r>
    </w:p>
    <w:p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Umowa- niniejsza Umowa nr ...........................;</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Umowa Powierzenia- umowa powierzenia przetwarzania danych osobowych, zawarta pomiędzy PKP SKM a Agentem w związku z zawarciem Umowy;</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Umowa Przewozu- umowa na przewóz w komunikacji krajowej pociągiem, zawierana przez Klienta z PKP SKM za pośrednictwem Serwisu;</w:t>
      </w:r>
    </w:p>
    <w:p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Usługi- ogół czynności, do wykonywania których Agent jest zobowiązany na mocy Umowy;</w:t>
      </w:r>
    </w:p>
    <w:p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Utarg- należności brutto (tj. wraz z kwotami podatku od towarów i usług) ze sprzedaży przez Agenta Biletów PKP SKM za pośrednictwem Serwisu, pomniejszone o kwoty zwrócone Kupującemu </w:t>
      </w:r>
      <w:r w:rsidRPr="008F4A56">
        <w:rPr>
          <w:rFonts w:ascii="Times New Roman" w:eastAsia="Calibri" w:hAnsi="Times New Roman" w:cs="Times New Roman"/>
          <w:bCs/>
          <w:color w:val="000000"/>
        </w:rPr>
        <w:br/>
        <w:t>z wykorzystaniem Serwisu zgodnie z właściwymi regulaminami PKP SKM oraz zgodnie z procedurą opisaną w Regulaminie .................. Wartość odstępnego zalicza się do Utargu;</w:t>
      </w:r>
    </w:p>
    <w:p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Utarg netto- Utarg pomniejszony o kwoty podatku od towarów i usług.</w:t>
      </w:r>
    </w:p>
    <w:p w:rsidR="008F4A56" w:rsidRPr="008F4A56" w:rsidRDefault="008F4A56" w:rsidP="008F4A56">
      <w:pPr>
        <w:spacing w:after="0" w:line="360" w:lineRule="auto"/>
        <w:jc w:val="center"/>
        <w:rPr>
          <w:rFonts w:ascii="Times New Roman" w:eastAsia="Calibri" w:hAnsi="Times New Roman" w:cs="Times New Roman"/>
          <w:b/>
          <w:bCs/>
          <w:color w:val="000000"/>
        </w:rPr>
      </w:pPr>
      <w:bookmarkStart w:id="11" w:name="_Ref399943222"/>
      <w:bookmarkEnd w:id="11"/>
      <w:r w:rsidRPr="008F4A56">
        <w:rPr>
          <w:rFonts w:ascii="Times New Roman" w:eastAsia="Calibri" w:hAnsi="Times New Roman" w:cs="Times New Roman"/>
          <w:b/>
          <w:bCs/>
          <w:color w:val="000000"/>
        </w:rPr>
        <w:lastRenderedPageBreak/>
        <w:t>§2</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PRZEDMIOT UMOWY</w:t>
      </w:r>
    </w:p>
    <w:p w:rsidR="008F4A56" w:rsidRPr="008F4A56" w:rsidRDefault="008F4A56" w:rsidP="008F4A56">
      <w:pPr>
        <w:numPr>
          <w:ilvl w:val="0"/>
          <w:numId w:val="11"/>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zleca, a Agent przyjmuje do stałego wykonywania, w zakresie działalności swego przedsiębiorstwa, czynności polegających na udostępnianiu Klientom w Serwisie Oferty PKP SKM oraz zawieraniu w imieniu i na rzecz PKP SKM, za pośrednictwem Serwisu, Umów Przewozu z PKP SKM na prawach agenta PKP SKM, za wynagrodzeniem prowizyjnym. </w:t>
      </w:r>
    </w:p>
    <w:p w:rsidR="008F4A56" w:rsidRPr="008F4A56" w:rsidRDefault="008F4A56" w:rsidP="008F4A56">
      <w:pPr>
        <w:numPr>
          <w:ilvl w:val="0"/>
          <w:numId w:val="11"/>
        </w:numPr>
        <w:overflowPunct w:val="0"/>
        <w:autoSpaceDE w:val="0"/>
        <w:autoSpaceDN w:val="0"/>
        <w:adjustRightInd w:val="0"/>
        <w:spacing w:after="0" w:line="360" w:lineRule="auto"/>
        <w:ind w:left="426" w:hanging="426"/>
        <w:jc w:val="both"/>
        <w:textAlignment w:val="baseline"/>
        <w:rPr>
          <w:rFonts w:ascii="Times New Roman" w:eastAsia="Calibri" w:hAnsi="Times New Roman" w:cs="Times New Roman"/>
          <w:bCs/>
          <w:color w:val="000000"/>
        </w:rPr>
      </w:pPr>
      <w:bookmarkStart w:id="12" w:name="_Ref436120968"/>
      <w:bookmarkEnd w:id="12"/>
      <w:r w:rsidRPr="008F4A56">
        <w:rPr>
          <w:rFonts w:ascii="Times New Roman" w:eastAsia="Calibri" w:hAnsi="Times New Roman" w:cs="Times New Roman"/>
          <w:bCs/>
          <w:color w:val="000000"/>
        </w:rPr>
        <w:t>PKP SKM upoważnia Agenta do działania w imieniu i na rzecz PKP SKM w zakresie:</w:t>
      </w:r>
    </w:p>
    <w:p w:rsidR="008F4A56" w:rsidRPr="008F4A56" w:rsidRDefault="008F4A56" w:rsidP="008F4A56">
      <w:pPr>
        <w:numPr>
          <w:ilvl w:val="0"/>
          <w:numId w:val="12"/>
        </w:numPr>
        <w:overflowPunct w:val="0"/>
        <w:autoSpaceDE w:val="0"/>
        <w:autoSpaceDN w:val="0"/>
        <w:adjustRightInd w:val="0"/>
        <w:spacing w:after="0" w:line="360" w:lineRule="auto"/>
        <w:ind w:left="851" w:hanging="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udostępniania Klientom Oferty PKP SKM;</w:t>
      </w:r>
    </w:p>
    <w:p w:rsidR="008F4A56" w:rsidRPr="008F4A56" w:rsidRDefault="008F4A56" w:rsidP="008F4A56">
      <w:pPr>
        <w:numPr>
          <w:ilvl w:val="0"/>
          <w:numId w:val="12"/>
        </w:numPr>
        <w:overflowPunct w:val="0"/>
        <w:autoSpaceDE w:val="0"/>
        <w:autoSpaceDN w:val="0"/>
        <w:adjustRightInd w:val="0"/>
        <w:spacing w:after="0" w:line="360" w:lineRule="auto"/>
        <w:ind w:left="851" w:hanging="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sprzedaży Biletów PKP SKM tylko i wyłącznie za pośrednictwem Interfejsu PKP SKM;</w:t>
      </w:r>
    </w:p>
    <w:p w:rsidR="008F4A56" w:rsidRPr="008F4A56" w:rsidRDefault="008F4A56" w:rsidP="008F4A56">
      <w:pPr>
        <w:numPr>
          <w:ilvl w:val="0"/>
          <w:numId w:val="12"/>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wystawiania Kupującym faktur oraz innych dokumentów księgowych wskazanych </w:t>
      </w:r>
      <w:r w:rsidRPr="008F4A56">
        <w:rPr>
          <w:rFonts w:ascii="Times New Roman" w:eastAsia="Calibri" w:hAnsi="Times New Roman" w:cs="Times New Roman"/>
          <w:bCs/>
          <w:color w:val="000000"/>
        </w:rPr>
        <w:br/>
        <w:t>w Umowie, gdzie jako sprzedawca wskazana jest PKP SKM;</w:t>
      </w:r>
    </w:p>
    <w:p w:rsidR="008F4A56" w:rsidRPr="008F4A56" w:rsidRDefault="008F4A56" w:rsidP="008F4A56">
      <w:pPr>
        <w:numPr>
          <w:ilvl w:val="0"/>
          <w:numId w:val="12"/>
        </w:numPr>
        <w:overflowPunct w:val="0"/>
        <w:autoSpaceDE w:val="0"/>
        <w:autoSpaceDN w:val="0"/>
        <w:adjustRightInd w:val="0"/>
        <w:spacing w:after="0" w:line="360" w:lineRule="auto"/>
        <w:ind w:left="851" w:hanging="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przyjmowania od Kupujących zapłaty za Bilety PKP SKM na drodze Płatności on-line;</w:t>
      </w:r>
    </w:p>
    <w:p w:rsidR="008F4A56" w:rsidRPr="008F4A56" w:rsidRDefault="008F4A56" w:rsidP="008F4A56">
      <w:pPr>
        <w:numPr>
          <w:ilvl w:val="0"/>
          <w:numId w:val="12"/>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dokonywania poprzez Serwis zwrotów i wymiany Biletów PKP SKM na zasadach i w zakresie określonym w Umowie oraz Regulaminie Przewoźnika;</w:t>
      </w:r>
    </w:p>
    <w:p w:rsidR="008F4A56" w:rsidRPr="008F4A56" w:rsidRDefault="008F4A56" w:rsidP="008F4A56">
      <w:pPr>
        <w:numPr>
          <w:ilvl w:val="0"/>
          <w:numId w:val="12"/>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przyjmowania reklamacji i wniosków na zasadach i w zakresie określonym w Umowie oraz Regulaminie Przewoźnika;</w:t>
      </w:r>
    </w:p>
    <w:p w:rsidR="008F4A56" w:rsidRPr="008F4A56" w:rsidRDefault="008F4A56" w:rsidP="008F4A56">
      <w:pPr>
        <w:numPr>
          <w:ilvl w:val="0"/>
          <w:numId w:val="12"/>
        </w:numPr>
        <w:overflowPunct w:val="0"/>
        <w:autoSpaceDE w:val="0"/>
        <w:autoSpaceDN w:val="0"/>
        <w:adjustRightInd w:val="0"/>
        <w:spacing w:after="0" w:line="360" w:lineRule="auto"/>
        <w:ind w:left="851" w:hanging="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wykonywania wszelkich innych czynności określonych w Umowie.</w:t>
      </w:r>
    </w:p>
    <w:p w:rsidR="008F4A56" w:rsidRPr="008F4A56" w:rsidRDefault="008F4A56" w:rsidP="008F4A56">
      <w:pPr>
        <w:numPr>
          <w:ilvl w:val="0"/>
          <w:numId w:val="11"/>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Umocowanie wskazane w ust. </w:t>
      </w:r>
      <w:r w:rsidRPr="008F4A56">
        <w:rPr>
          <w:rFonts w:ascii="Calibri" w:eastAsia="Calibri" w:hAnsi="Calibri" w:cs="Times New Roman"/>
        </w:rPr>
        <w:fldChar w:fldCharType="begin"/>
      </w:r>
      <w:r w:rsidRPr="008F4A56">
        <w:rPr>
          <w:rFonts w:ascii="Times New Roman" w:eastAsia="Calibri" w:hAnsi="Times New Roman" w:cs="Times New Roman"/>
          <w:color w:val="000000"/>
        </w:rPr>
        <w:instrText xml:space="preserve">REF _Ref436120968 \r \h \* MERGEFORMAT </w:instrText>
      </w:r>
      <w:r w:rsidRPr="008F4A56">
        <w:rPr>
          <w:rFonts w:ascii="Calibri" w:eastAsia="Calibri" w:hAnsi="Calibri" w:cs="Times New Roman"/>
        </w:rPr>
      </w:r>
      <w:r w:rsidRPr="008F4A56">
        <w:rPr>
          <w:rFonts w:ascii="Calibri" w:eastAsia="Calibri" w:hAnsi="Calibri" w:cs="Times New Roman"/>
        </w:rPr>
        <w:fldChar w:fldCharType="separate"/>
      </w:r>
      <w:r w:rsidRPr="008F4A56">
        <w:rPr>
          <w:rFonts w:ascii="Times New Roman" w:eastAsia="Calibri" w:hAnsi="Times New Roman" w:cs="Times New Roman"/>
          <w:color w:val="000000"/>
        </w:rPr>
        <w:t>2</w:t>
      </w:r>
      <w:r w:rsidRPr="008F4A56">
        <w:rPr>
          <w:rFonts w:ascii="Calibri" w:eastAsia="Calibri" w:hAnsi="Calibri" w:cs="Times New Roman"/>
        </w:rPr>
        <w:fldChar w:fldCharType="end"/>
      </w:r>
      <w:r w:rsidRPr="008F4A56">
        <w:rPr>
          <w:rFonts w:ascii="Times New Roman" w:eastAsia="Calibri" w:hAnsi="Times New Roman" w:cs="Times New Roman"/>
          <w:bCs/>
          <w:color w:val="000000"/>
        </w:rPr>
        <w:t xml:space="preserve"> powyżej ważne jest jedynie w zakresie określonym Umową i na warunkach w niej określonych. </w:t>
      </w:r>
    </w:p>
    <w:p w:rsidR="008F4A56" w:rsidRPr="008F4A56" w:rsidRDefault="008F4A56" w:rsidP="008F4A56">
      <w:pPr>
        <w:numPr>
          <w:ilvl w:val="0"/>
          <w:numId w:val="11"/>
        </w:numPr>
        <w:overflowPunct w:val="0"/>
        <w:autoSpaceDE w:val="0"/>
        <w:autoSpaceDN w:val="0"/>
        <w:adjustRightInd w:val="0"/>
        <w:spacing w:after="0" w:line="360" w:lineRule="auto"/>
        <w:ind w:left="426"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Utarg uzyskany w okresie obowiązywania Umowy jest przychodem PKP SKM.</w:t>
      </w:r>
    </w:p>
    <w:p w:rsidR="008F4A56" w:rsidRPr="008F4A56" w:rsidRDefault="008F4A56" w:rsidP="008F4A56">
      <w:pPr>
        <w:numPr>
          <w:ilvl w:val="0"/>
          <w:numId w:val="11"/>
        </w:numPr>
        <w:overflowPunct w:val="0"/>
        <w:autoSpaceDE w:val="0"/>
        <w:autoSpaceDN w:val="0"/>
        <w:adjustRightInd w:val="0"/>
        <w:spacing w:after="0" w:line="360" w:lineRule="auto"/>
        <w:jc w:val="both"/>
        <w:textAlignment w:val="baseline"/>
        <w:rPr>
          <w:rFonts w:ascii="Times New Roman" w:eastAsia="Calibri" w:hAnsi="Times New Roman" w:cs="Times New Roman"/>
          <w:bCs/>
          <w:color w:val="FF0000"/>
        </w:rPr>
      </w:pPr>
      <w:r w:rsidRPr="008F4A56">
        <w:rPr>
          <w:rFonts w:ascii="Times New Roman" w:eastAsia="Calibri" w:hAnsi="Times New Roman" w:cs="Times New Roman"/>
          <w:bCs/>
          <w:color w:val="FF0000"/>
        </w:rPr>
        <w:t>Agent zobowiązuje się do uruchomienia wersji produkcyjnej Serwisu i Uruchomienia Usługi (potwierdzonego protokołem z Załącznika nr 2 do niniejszej Umowy), w terminie nie dłuższym niż 4 (słownie: cztery) miesiące od daty zawarcia Umowy.</w:t>
      </w:r>
    </w:p>
    <w:p w:rsidR="008F4A56" w:rsidRPr="008F4A56" w:rsidRDefault="008F4A56" w:rsidP="008F4A56">
      <w:pPr>
        <w:numPr>
          <w:ilvl w:val="0"/>
          <w:numId w:val="11"/>
        </w:numPr>
        <w:overflowPunct w:val="0"/>
        <w:autoSpaceDE w:val="0"/>
        <w:autoSpaceDN w:val="0"/>
        <w:adjustRightInd w:val="0"/>
        <w:spacing w:after="0" w:line="360" w:lineRule="auto"/>
        <w:jc w:val="both"/>
        <w:textAlignment w:val="baseline"/>
        <w:rPr>
          <w:rFonts w:ascii="Times New Roman" w:eastAsia="Calibri" w:hAnsi="Times New Roman" w:cs="Times New Roman"/>
          <w:bCs/>
          <w:color w:val="FF0000"/>
        </w:rPr>
      </w:pPr>
      <w:r w:rsidRPr="008F4A56">
        <w:rPr>
          <w:rFonts w:ascii="Times New Roman" w:eastAsia="Times New Roman" w:hAnsi="Times New Roman" w:cs="Times New Roman"/>
          <w:color w:val="FF0000"/>
          <w:lang w:eastAsia="pl-PL"/>
        </w:rPr>
        <w:t>Na podstawie art. 483 §1 i art. 473 §1 Kodeksu cywilnego, Strony ustalają, że o ile nie będzie to wynikiem działania siły wyższej, Agent zapłaci PKP SKM karę umowną w wysokości 100,00 zł (słownie: stu złotych) za każdy dzień opóźnieni</w:t>
      </w:r>
      <w:bookmarkStart w:id="13" w:name="_Ref442865038"/>
      <w:bookmarkEnd w:id="13"/>
      <w:r w:rsidRPr="008F4A56">
        <w:rPr>
          <w:rFonts w:ascii="Times New Roman" w:eastAsia="Times New Roman" w:hAnsi="Times New Roman" w:cs="Times New Roman"/>
          <w:color w:val="FF0000"/>
          <w:lang w:eastAsia="pl-PL"/>
        </w:rPr>
        <w:t>a w realizacji, obowiązku wskazanego w ust. 5.</w:t>
      </w:r>
    </w:p>
    <w:p w:rsidR="008F4A56" w:rsidRPr="008F4A56" w:rsidRDefault="008F4A56" w:rsidP="008F4A56">
      <w:pPr>
        <w:numPr>
          <w:ilvl w:val="0"/>
          <w:numId w:val="11"/>
        </w:numPr>
        <w:overflowPunct w:val="0"/>
        <w:autoSpaceDE w:val="0"/>
        <w:autoSpaceDN w:val="0"/>
        <w:adjustRightInd w:val="0"/>
        <w:spacing w:after="0" w:line="360" w:lineRule="auto"/>
        <w:jc w:val="both"/>
        <w:textAlignment w:val="baseline"/>
        <w:rPr>
          <w:rFonts w:ascii="Times New Roman" w:eastAsia="Calibri" w:hAnsi="Times New Roman" w:cs="Times New Roman"/>
          <w:bCs/>
          <w:color w:val="FF0000"/>
        </w:rPr>
      </w:pPr>
      <w:r w:rsidRPr="008F4A56">
        <w:rPr>
          <w:rFonts w:ascii="Times New Roman" w:eastAsia="Calibri" w:hAnsi="Times New Roman" w:cs="Times New Roman"/>
          <w:bCs/>
          <w:color w:val="FF0000"/>
          <w:szCs w:val="24"/>
        </w:rPr>
        <w:t>PKP SKM zastrzega sobie prawo odstąpienia od Umowy w przypadku opóźnienia Agenta w realizacji obowiązku określonego w ust. 5 przekraczającego 30 (słownie: trzydzieści) dni. PKP SKM może wykonać prawo odstąpienia od Umowy w terminie 14 (słownie: czternastu) dni od daty zaistnienia ww. przyczyny odstąpienia. Termin ten uważa się za zachowany, jeżeli przed jego upłynięciem oświadczenie o odstąpieniu zostanie nadane w placówce operatora pocztowgo.</w:t>
      </w:r>
    </w:p>
    <w:p w:rsidR="008F4A56" w:rsidRPr="008F4A56" w:rsidRDefault="008F4A56" w:rsidP="008F4A56">
      <w:pPr>
        <w:spacing w:after="0" w:line="360" w:lineRule="auto"/>
        <w:rPr>
          <w:rFonts w:ascii="Times New Roman" w:eastAsia="Calibri" w:hAnsi="Times New Roman" w:cs="Times New Roman"/>
          <w:b/>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§3</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PODSTAWOWE WARUNKI WSPÓŁPRACY</w:t>
      </w:r>
    </w:p>
    <w:p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wykonuje Umowę wyłącznie za pośrednictwem Serwisu.</w:t>
      </w:r>
    </w:p>
    <w:p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Serwis będzie zapewniał możliwość nabycia Biletów PKP SKM na Przewozy wykonywane przez SKM, przy wykorzystaniu Płatności on-line. </w:t>
      </w:r>
    </w:p>
    <w:p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14" w:name="_Ref459362181"/>
      <w:bookmarkEnd w:id="14"/>
      <w:r w:rsidRPr="008F4A56">
        <w:rPr>
          <w:rFonts w:ascii="Times New Roman" w:eastAsia="Calibri" w:hAnsi="Times New Roman" w:cs="Times New Roman"/>
          <w:bCs/>
          <w:color w:val="000000"/>
        </w:rPr>
        <w:lastRenderedPageBreak/>
        <w:t xml:space="preserve">Agent jest uprawniony do zawierania z Innymi Przewoźnikami umów, na podstawie których Agent będzie prowadził sprzedaż Biletów na Przewozy wykonywane przez Innych Przewoźników za pośrednictwem Serwisu, bez zgody i informowania PKP SKM. </w:t>
      </w:r>
    </w:p>
    <w:p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nie jest uprawniony do powierzenia wykonywania Umowy osobie trzeciej, bez uprzedniej zgody PKP SKM, wyrażonej w formie pisemnej pod rygorem nieważności, z zastrzeżeniem uprawnienia Agenta do:</w:t>
      </w:r>
    </w:p>
    <w:p w:rsidR="008F4A56" w:rsidRPr="008F4A56" w:rsidRDefault="008F4A56" w:rsidP="008F4A56">
      <w:pPr>
        <w:numPr>
          <w:ilvl w:val="0"/>
          <w:numId w:val="14"/>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współpracy z agentem rozliczeniowym w celu związanym z realizacją Umowy,</w:t>
      </w:r>
    </w:p>
    <w:p w:rsidR="008F4A56" w:rsidRPr="008F4A56" w:rsidRDefault="008F4A56" w:rsidP="008F4A56">
      <w:pPr>
        <w:numPr>
          <w:ilvl w:val="0"/>
          <w:numId w:val="14"/>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powierzenia wykonywania czynności związanych z tworzeniem, zmianami lub utrzymaniem Serwisu.</w:t>
      </w:r>
    </w:p>
    <w:p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będzie prowadzić sprzedaż Biletów PKP SKM zgodnie z Regulaminem ................., Regulaminem Przewoźnika oraz Ofertą PKP SKM. </w:t>
      </w:r>
    </w:p>
    <w:p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15" w:name="_Ref459361408"/>
      <w:r w:rsidRPr="008F4A56">
        <w:rPr>
          <w:rFonts w:ascii="Times New Roman" w:eastAsia="Calibri" w:hAnsi="Times New Roman" w:cs="Times New Roman"/>
          <w:bCs/>
          <w:color w:val="000000"/>
        </w:rPr>
        <w:t xml:space="preserve">Zasady dostępności Serwisu oraz terminy przerw technicznych opisane są w Umowie. </w:t>
      </w:r>
    </w:p>
    <w:p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16" w:name="_Ref460346736"/>
      <w:r w:rsidRPr="008F4A56">
        <w:rPr>
          <w:rFonts w:ascii="Times New Roman" w:eastAsia="Calibri" w:hAnsi="Times New Roman" w:cs="Times New Roman"/>
          <w:bCs/>
          <w:color w:val="000000"/>
        </w:rPr>
        <w:t xml:space="preserve">Agent gwarantuje docelową dostępność Serwisu na poziomie 98% w ciągu miesiąca po sześciomiesięcznym okresie stabilizacji, liczonym od daty uruchomienia Usługi wskazanej </w:t>
      </w:r>
      <w:r w:rsidRPr="008F4A56">
        <w:rPr>
          <w:rFonts w:ascii="Times New Roman" w:eastAsia="Calibri" w:hAnsi="Times New Roman" w:cs="Times New Roman"/>
          <w:bCs/>
          <w:color w:val="000000"/>
        </w:rPr>
        <w:br/>
        <w:t>w Protokole Uruchomienia Usługi, przy czym uzgodnione przerwy techniczne nie wpływają na poziom dostępności Serwisu.</w:t>
      </w:r>
      <w:bookmarkEnd w:id="15"/>
      <w:bookmarkEnd w:id="16"/>
      <w:r w:rsidRPr="008F4A56">
        <w:rPr>
          <w:rFonts w:ascii="Times New Roman" w:eastAsia="Calibri" w:hAnsi="Times New Roman" w:cs="Times New Roman"/>
          <w:bCs/>
          <w:color w:val="000000"/>
        </w:rPr>
        <w:t xml:space="preserve"> </w:t>
      </w:r>
      <w:bookmarkStart w:id="17" w:name="_Ref459362014"/>
    </w:p>
    <w:p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 przypadku wystąpienia awarii Agent zobowiązany jest przedstawić w ciągu 3 dni roboczych od wystąpienia awarii Raport z monitoringu Dostępności Serwisu, według wzoru stanowiącego </w:t>
      </w:r>
      <w:r w:rsidRPr="008F4A56">
        <w:rPr>
          <w:rFonts w:ascii="Times New Roman" w:eastAsia="Calibri" w:hAnsi="Times New Roman" w:cs="Times New Roman"/>
          <w:b/>
          <w:bCs/>
          <w:color w:val="000000"/>
        </w:rPr>
        <w:t>załącznik nr 3</w:t>
      </w:r>
      <w:r w:rsidRPr="008F4A56">
        <w:rPr>
          <w:rFonts w:ascii="Times New Roman" w:eastAsia="Calibri" w:hAnsi="Times New Roman" w:cs="Times New Roman"/>
          <w:bCs/>
          <w:color w:val="000000"/>
        </w:rPr>
        <w:t xml:space="preserve"> do niniejszej Umowy.  </w:t>
      </w:r>
    </w:p>
    <w:p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ma prawo do zmian technologicznych i funkcjonalnych Serwisu bez zgody PKP SKM, pod warunkiem, że zmiany te nie naruszają postanowień Umowy (w tym jej Załączników) oraz obowiązujących przepisów prawa.</w:t>
      </w:r>
    </w:p>
    <w:bookmarkEnd w:id="17"/>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bookmarkStart w:id="18" w:name="_Ref463959145"/>
      <w:bookmarkEnd w:id="18"/>
      <w:r w:rsidRPr="008F4A56">
        <w:rPr>
          <w:rFonts w:ascii="Times New Roman" w:eastAsia="Calibri" w:hAnsi="Times New Roman" w:cs="Times New Roman"/>
          <w:b/>
          <w:bCs/>
          <w:color w:val="000000"/>
        </w:rPr>
        <w:t>§4</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OBOWIĄZKI AGENTA</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zobowiązuje się, w ramach Wynagrodzenia wskazanego w §7, do prawidłowego świadczenia usług na rzecz PKP SKM, w szczególności do: </w:t>
      </w:r>
    </w:p>
    <w:p w:rsidR="008F4A56" w:rsidRPr="008F4A56" w:rsidRDefault="008F4A56" w:rsidP="008F4A56">
      <w:pPr>
        <w:numPr>
          <w:ilvl w:val="0"/>
          <w:numId w:val="15"/>
        </w:numPr>
        <w:tabs>
          <w:tab w:val="left" w:pos="284"/>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sprzedaży Biletów PKP SKM w imieniu i na rzecz SKM, za cenę określoną przez PKP SKM, zgodnie z Ofertą PKP SKM; </w:t>
      </w:r>
    </w:p>
    <w:p w:rsidR="008F4A56" w:rsidRPr="008F4A56" w:rsidRDefault="008F4A56" w:rsidP="008F4A56">
      <w:pPr>
        <w:numPr>
          <w:ilvl w:val="0"/>
          <w:numId w:val="15"/>
        </w:numPr>
        <w:tabs>
          <w:tab w:val="left" w:pos="284"/>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aktualizacji w Serwisie danych istotnych dla rzetelności świadczenia usługi (opis źródeł danych i zasady aktualizacji znajdują się w </w:t>
      </w:r>
      <w:r w:rsidRPr="008F4A56">
        <w:rPr>
          <w:rFonts w:ascii="Times New Roman" w:eastAsia="Calibri" w:hAnsi="Times New Roman" w:cs="Times New Roman"/>
          <w:b/>
          <w:bCs/>
          <w:color w:val="000000"/>
        </w:rPr>
        <w:t>Załączniku nr 1</w:t>
      </w:r>
      <w:r w:rsidRPr="008F4A56">
        <w:rPr>
          <w:rFonts w:ascii="Times New Roman" w:eastAsia="Calibri" w:hAnsi="Times New Roman" w:cs="Times New Roman"/>
          <w:bCs/>
          <w:color w:val="000000"/>
        </w:rPr>
        <w:t xml:space="preserve"> do Umowy);</w:t>
      </w:r>
    </w:p>
    <w:p w:rsidR="008F4A56" w:rsidRPr="008F4A56" w:rsidRDefault="008F4A56" w:rsidP="008F4A56">
      <w:pPr>
        <w:numPr>
          <w:ilvl w:val="0"/>
          <w:numId w:val="15"/>
        </w:numPr>
        <w:tabs>
          <w:tab w:val="left" w:pos="284"/>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bezpłatnego wprowadzania zmian do Serwisu w zakresie zmian w ofertach PKP SKM lub wprowadzenia nowych ofert PKP SKM. Zmiany zostaną wprowadzone w ciągu 14 dni o daty przekazania ich Agentowi przez PKP SKM; </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przygotowania Regulaminu, o którym mowa w  §1 pkt.18 niniejszej umowy;</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zapewnienia prawidłowego funkcjonowania Serwisu w całym okresie obowiązywania Umowy, z wyjątkiem przerw technicznych, o których mowa w Umowie, pod warunkiem prawidłowego funkcjonowania interfejsu PKP SKM; </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udostępnienia PKP SKM środowiska testowego Serwisu: (i) w przypadku wprowadzania do Serwisu nowej Oferty PKP SKM lub zmiany funkcjonalności wyłącznie w celu testowania tej części Serwisu, która podlega zmianie oraz  dostępu stałego do środowiska testowego na potrzeby weryfikacji przez SKM poprawności realizacji transakcji sprzedaży Biletu PKP SKM w Serwisie – przy czym Agent uprawniony jest do dokonywania zmian lub prac w środowisku testowym udostępnianym PKP SKM (o czym będzie informował PKP SKM), które mogą powodować okresowo brak dostępu do tego środowiska lub jego nieprawidłowe działanie. Dane zawarte w środowisku testowym Serwisu muszą być tożsame z danymi zawartymi w Serwisie, po zatwierdzeniu zmian środowiska testowego, z wyłączeniem danych klientów i kont dostępowych. W przypadku braku spójnych wersji PKP SKM, może żądać wdrożenia jednakowych wersji;</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informowania PKP SKM o wszelkich próbach naruszenia bezpieczeństwa danych PKP SKM w Serwisie, wynikających z integracji z Serwisem;</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zapewnienia bezpieczeństwa i ochrony danych PKP SKM przekazanych Agentowi przez PKP SKM </w:t>
      </w:r>
      <w:r w:rsidRPr="008F4A56">
        <w:rPr>
          <w:rFonts w:ascii="Times New Roman" w:eastAsia="Calibri" w:hAnsi="Times New Roman" w:cs="Times New Roman"/>
          <w:bCs/>
          <w:color w:val="000000"/>
        </w:rPr>
        <w:br/>
        <w:t>w ramach realizacji Umowy przed nieautoryzowanym dostępem do nich osób trzecich;</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niezwłocznego informowania PKP SKM o wszelkich zdarzeniach wskazujących na usiłowanie lub dokonanie czynów przestępczych związanych z Serwisem;</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uzgadniania z PKP SKM wszelkich zmian inicjowanych przez Agenta, które mogą mieć wpływ na poprawność prezentowania danych SKM w Serwisie lub wpływ na obciążenie interfejsu PKP SKM przed rozpoczęciem prac wdrożeniowych; </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niewykorzystywania danych przekazywanych lub udostępnianych przez PKP SKM w ramach realizacji Umowy, w szczególności danych dotyczących rozkładów jazdy oraz cenników; w inny sposób lub w innym celu niż określone w Umowie, chyba że uprawnienia lub obowiązek wykorzystywania takich danych wynika z wiążących Strony porozumień;</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działania w dobrej wierze w celu rozwiązania wszelkich problemów zgłaszanych przez PKP SKM w związku z realizacją Umowy; </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zamieszczania w Serwisie odwołań do Oferty PKP SKM oraz informacji marketingowych; </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nieudzielania własnych rabatów oraz niepobierania opłat transakcyjnych od dokonywanej sprzedaży Biletów PKP SKM, bez pisemnej pod rygorem nieważności zgody PKP SKM;</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odprowadzania Utargu w sposób i w terminie określonym w </w:t>
      </w:r>
      <w:r w:rsidRPr="008F4A56">
        <w:rPr>
          <w:rFonts w:ascii="Calibri" w:eastAsia="Calibri" w:hAnsi="Calibri" w:cs="Times New Roman"/>
        </w:rPr>
        <w:fldChar w:fldCharType="begin"/>
      </w:r>
      <w:r w:rsidRPr="008F4A56">
        <w:rPr>
          <w:rFonts w:ascii="Times New Roman" w:eastAsia="Calibri" w:hAnsi="Times New Roman" w:cs="Times New Roman"/>
          <w:color w:val="000000"/>
        </w:rPr>
        <w:instrText xml:space="preserve">REF _Ref459362916 \n \h \* MERGEFORMAT </w:instrText>
      </w:r>
      <w:r w:rsidRPr="008F4A56">
        <w:rPr>
          <w:rFonts w:ascii="Calibri" w:eastAsia="Calibri" w:hAnsi="Calibri" w:cs="Times New Roman"/>
        </w:rPr>
      </w:r>
      <w:r w:rsidRPr="008F4A56">
        <w:rPr>
          <w:rFonts w:ascii="Calibri" w:eastAsia="Calibri" w:hAnsi="Calibri" w:cs="Times New Roman"/>
        </w:rPr>
        <w:fldChar w:fldCharType="separate"/>
      </w:r>
      <w:r w:rsidRPr="008F4A56">
        <w:rPr>
          <w:rFonts w:ascii="Times New Roman" w:eastAsia="Calibri" w:hAnsi="Times New Roman" w:cs="Times New Roman"/>
          <w:bCs/>
          <w:color w:val="000000"/>
        </w:rPr>
        <w:t>0</w:t>
      </w:r>
      <w:r w:rsidRPr="008F4A56">
        <w:rPr>
          <w:rFonts w:ascii="Calibri" w:eastAsia="Calibri" w:hAnsi="Calibri" w:cs="Times New Roman"/>
        </w:rPr>
        <w:fldChar w:fldCharType="end"/>
      </w:r>
      <w:r w:rsidRPr="008F4A56">
        <w:rPr>
          <w:rFonts w:ascii="Times New Roman" w:eastAsia="Calibri" w:hAnsi="Times New Roman" w:cs="Times New Roman"/>
          <w:bCs/>
          <w:color w:val="000000"/>
        </w:rPr>
        <w:t xml:space="preserve"> Umowy;</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przyjmowania reklamacji Klientów w razie ich wniesienia do Agenta i ich przekazywania PKP SKM, z zastrzeżeniem przyjmowania i samodzielnego rozpatrywania reklamacji Klientów zgodnie z Regulaminem ................. w przypadku, gdy będą one dotyczyć działania Serwisu;</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bookmarkStart w:id="19" w:name="_Ref459461848"/>
      <w:bookmarkEnd w:id="19"/>
      <w:r w:rsidRPr="008F4A56">
        <w:rPr>
          <w:rFonts w:ascii="Times New Roman" w:eastAsia="Calibri" w:hAnsi="Times New Roman" w:cs="Times New Roman"/>
          <w:bCs/>
          <w:color w:val="000000"/>
        </w:rPr>
        <w:t xml:space="preserve">korzystania z Oznaczeń SKM zgodnie z </w:t>
      </w:r>
      <w:r w:rsidRPr="008F4A56">
        <w:rPr>
          <w:rFonts w:ascii="Times New Roman" w:eastAsia="Calibri" w:hAnsi="Times New Roman" w:cs="Times New Roman"/>
          <w:color w:val="000000"/>
        </w:rPr>
        <w:t>§11</w:t>
      </w:r>
      <w:r w:rsidRPr="008F4A56">
        <w:rPr>
          <w:rFonts w:ascii="Times New Roman" w:eastAsia="Calibri" w:hAnsi="Times New Roman" w:cs="Times New Roman"/>
          <w:bCs/>
          <w:color w:val="000000"/>
        </w:rPr>
        <w:t xml:space="preserve"> Umowy i ustaleniami Stron;</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niezwłocznego zgłaszania drogą elektroniczną na adres e-mail Koordynatora PKP SKM o przeszkodach w wykonywaniu Umowy, w szczególności o problemach technicznych Serwisu lub integracji, mających wpływ na wykonywanie Umowy;</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przyjmowania uwag i zastrzeżeń PKP SKM na adres e-mail Koordynatora Agenta co do funkcjonowania Serwisu, w tym w zakresie projektu aplikacji, poprzez którą wykonywana będzie sprzedaż;</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wykonywania Umowy z należytą starannością, z uwzględnieniem profesjonalnego charakteru prowadzonej działalności; </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Realizacja zakupu i zwrotu/anulacji Biletów PKP SKM, każdorazowo wykonane z wykorzystaniem Interfejsu PKP SKM;</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Wraz z końcem każdego okresu rozliczeniowego (kończącego się 5,10, 15, 20, 25 i ostatniego dnia miesiąca kalendarzowego) Agent zobowiązuje się do sporządzania - według wzorów określonych w </w:t>
      </w:r>
      <w:r w:rsidRPr="008F4A56">
        <w:rPr>
          <w:rFonts w:ascii="Times New Roman" w:eastAsia="Calibri" w:hAnsi="Times New Roman" w:cs="Times New Roman"/>
          <w:b/>
          <w:bCs/>
          <w:color w:val="000000"/>
        </w:rPr>
        <w:t>Załączniku nr 4</w:t>
      </w:r>
      <w:r w:rsidRPr="008F4A56">
        <w:rPr>
          <w:rFonts w:ascii="Times New Roman" w:eastAsia="Calibri" w:hAnsi="Times New Roman" w:cs="Times New Roman"/>
          <w:bCs/>
          <w:color w:val="000000"/>
        </w:rPr>
        <w:t xml:space="preserve"> do Umowy - Raportów zbiorczych pięciodniowych obejmujących sprzedaż Biletów SKM w danym okresie rozliczeniowym wraz z podaniem zbiorczej kwoty brutto za każdy z okresów;</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jest zobowiązany do przekazywania PKP SKM Raportów zbiorczych pięciodniowych na adresy mailowe Koordynatora PKP SKM i Koordynatorów Rozliczeń w terminie 3 (słownie: trzech) Dni Roboczych po upływie danego okresu rozliczeniowego;</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Po zakończeniu każdego miesiąca kalendarzowego, nie później niż do 3 (słownie: trzeciego) Dnia Roboczego następnego miesiąca, Agent zobowiązany jest sporządzić i przesłać w formie papierowej uwierzytelnionej podpisem Koordynatora Agenta na adres pocztowy: ……………………………………………………………… oraz w formie elektronicznej na adresy Koordynatora PKP SKM i Koordynatorów Rozliczeń:</w:t>
      </w:r>
    </w:p>
    <w:p w:rsidR="008F4A56" w:rsidRPr="008F4A56" w:rsidRDefault="008F4A56" w:rsidP="008F4A56">
      <w:pPr>
        <w:numPr>
          <w:ilvl w:val="0"/>
          <w:numId w:val="16"/>
        </w:numPr>
        <w:tabs>
          <w:tab w:val="left" w:pos="1077"/>
        </w:tabs>
        <w:overflowPunct w:val="0"/>
        <w:autoSpaceDE w:val="0"/>
        <w:autoSpaceDN w:val="0"/>
        <w:adjustRightInd w:val="0"/>
        <w:spacing w:after="0" w:line="360" w:lineRule="auto"/>
        <w:ind w:left="425" w:firstLine="397"/>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Raport zbiorczy za dany miesiąc – według wzoru w </w:t>
      </w:r>
      <w:r w:rsidRPr="008F4A56">
        <w:rPr>
          <w:rFonts w:ascii="Times New Roman" w:eastAsia="Calibri" w:hAnsi="Times New Roman" w:cs="Times New Roman"/>
          <w:b/>
          <w:bCs/>
          <w:color w:val="000000"/>
        </w:rPr>
        <w:t>Załączniku nr 4 i 4a do Umowy</w:t>
      </w:r>
      <w:r w:rsidRPr="008F4A56">
        <w:rPr>
          <w:rFonts w:ascii="Times New Roman" w:eastAsia="Calibri" w:hAnsi="Times New Roman" w:cs="Times New Roman"/>
          <w:bCs/>
          <w:color w:val="000000"/>
        </w:rPr>
        <w:t>,</w:t>
      </w:r>
    </w:p>
    <w:p w:rsidR="008F4A56" w:rsidRPr="008F4A56" w:rsidRDefault="008F4A56" w:rsidP="008F4A56">
      <w:pPr>
        <w:numPr>
          <w:ilvl w:val="0"/>
          <w:numId w:val="16"/>
        </w:numPr>
        <w:tabs>
          <w:tab w:val="left" w:pos="1077"/>
        </w:tabs>
        <w:overflowPunct w:val="0"/>
        <w:autoSpaceDE w:val="0"/>
        <w:autoSpaceDN w:val="0"/>
        <w:adjustRightInd w:val="0"/>
        <w:spacing w:after="0" w:line="360" w:lineRule="auto"/>
        <w:ind w:left="425" w:firstLine="397"/>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Zestawienie wpłat Utargów w danym miesiącu, którego wzór stanowi </w:t>
      </w:r>
      <w:r w:rsidRPr="008F4A56">
        <w:rPr>
          <w:rFonts w:ascii="Times New Roman" w:eastAsia="Calibri" w:hAnsi="Times New Roman" w:cs="Times New Roman"/>
          <w:b/>
          <w:bCs/>
          <w:color w:val="000000"/>
        </w:rPr>
        <w:t>Załącznik nr 5</w:t>
      </w:r>
      <w:r w:rsidRPr="008F4A56">
        <w:rPr>
          <w:rFonts w:ascii="Times New Roman" w:eastAsia="Calibri" w:hAnsi="Times New Roman" w:cs="Times New Roman"/>
          <w:bCs/>
          <w:color w:val="000000"/>
        </w:rPr>
        <w:t xml:space="preserve"> do Umowy, </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Rejestr faktur (wraz z ich kopiami) wystawionych przez Agenta na podstawie §2 ust 2 lit. c Umowy. Agent udostępni PKP SKM w Serwisie w panelu administracyjnym w terminie do 3-go (słownie: trzeciego) Dnia Roboczego po danym miesiącu świadczenia Usług. Agent będzie odpowiedzialny za ich archiwizację.</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Fakt przyjęcia i akceptacji Raportu zbiorczego za dany miesiąc oraz zestawienia, o którym mowa w ust. 24 lit. b) powyżej, PKP SKM potwierdza na adres e-mail Koordynatora Agenta w terminie do 9-go (słownie: dziewiątego) dnia następnego miesiąca po miesiącu sprzedaży objętym danym raportem. </w:t>
      </w:r>
    </w:p>
    <w:p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musi dochować wszelkiej staranności aby Serwis był odporny na znane metody ataku cybernetycznego (np. wstrzyknięcia kodu, XSS, przejęcie sesji użytkownika, itp.) oraz był opracowany w sposób zapewniający integralność danych.</w:t>
      </w: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§5</w:t>
      </w:r>
    </w:p>
    <w:p w:rsidR="008F4A56" w:rsidRPr="008F4A56" w:rsidRDefault="008F4A56" w:rsidP="008F4A56">
      <w:pPr>
        <w:spacing w:after="0" w:line="360" w:lineRule="auto"/>
        <w:jc w:val="center"/>
        <w:rPr>
          <w:rFonts w:ascii="Times New Roman" w:eastAsia="Calibri" w:hAnsi="Times New Roman" w:cs="Times New Roman"/>
          <w:b/>
          <w:bCs/>
          <w:color w:val="000000"/>
        </w:rPr>
      </w:pPr>
      <w:bookmarkStart w:id="20" w:name="_Ref459380408"/>
      <w:bookmarkEnd w:id="20"/>
      <w:r w:rsidRPr="008F4A56">
        <w:rPr>
          <w:rFonts w:ascii="Times New Roman" w:eastAsia="Calibri" w:hAnsi="Times New Roman" w:cs="Times New Roman"/>
          <w:b/>
          <w:bCs/>
          <w:color w:val="000000"/>
        </w:rPr>
        <w:t>OBOWIĄZKI PKP SKM</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zobowiązuje się do: </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21" w:name="_Ref459380409"/>
      <w:r w:rsidRPr="008F4A56">
        <w:rPr>
          <w:rFonts w:ascii="Times New Roman" w:eastAsia="Calibri" w:hAnsi="Times New Roman" w:cs="Times New Roman"/>
          <w:bCs/>
          <w:color w:val="000000"/>
        </w:rPr>
        <w:t>dostarczania Agentowi Oferty SKM i jej bieżącej aktualizacji poprzez Interfejs PKP SKM;</w:t>
      </w:r>
    </w:p>
    <w:bookmarkEnd w:id="21"/>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umieszczenia na swoich stronach internetowych informacji o możliwości zakupu Biletu SKM w Serwisie;</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zapłaty prowizji (Wynagrodzenia) zgodnie z Umową,</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pełnej współpracy z Agentem w celu należytego wykonywania zobowiązań opisanych </w:t>
      </w:r>
      <w:r w:rsidRPr="008F4A56">
        <w:rPr>
          <w:rFonts w:ascii="Times New Roman" w:eastAsia="Calibri" w:hAnsi="Times New Roman" w:cs="Times New Roman"/>
          <w:bCs/>
          <w:color w:val="000000"/>
        </w:rPr>
        <w:br/>
        <w:t>w Umowie oraz udzielania Agentowi niezbędnych informacji, w sytuacji, gdy jest to konieczne dla prawidłowego wykonywania Umowy przez Agenta;</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zapewnienie Agentowi wszelkich koniecznych zezwoleń i dostępów niezbędnych do realizacji Umowy;</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rozpatrywania wszelkich reklamacji i wniosków składanych przez Klientów w Serwisie </w:t>
      </w:r>
      <w:r w:rsidRPr="008F4A56">
        <w:rPr>
          <w:rFonts w:ascii="Times New Roman" w:eastAsia="Calibri" w:hAnsi="Times New Roman" w:cs="Times New Roman"/>
          <w:bCs/>
          <w:color w:val="000000"/>
        </w:rPr>
        <w:br/>
        <w:t xml:space="preserve">i w tym zakresie zwalniania Agenta z odpowiedzialności, za wyjątkiem reklamacji </w:t>
      </w:r>
      <w:r w:rsidRPr="008F4A56">
        <w:rPr>
          <w:rFonts w:ascii="Times New Roman" w:eastAsia="Calibri" w:hAnsi="Times New Roman" w:cs="Times New Roman"/>
          <w:bCs/>
          <w:color w:val="000000"/>
        </w:rPr>
        <w:br/>
        <w:t>i wniosków dotyczących działania Serwisu,</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rozpatrywania zasadności i przyjmowania zwrotu Biletów PKP SKM zakupionych przez Klienta poprzez Serwis,</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utrzymywania interfejsu PKP SKM zgodnie z uzgodnioną specyfikacją stanowiącą </w:t>
      </w:r>
      <w:r w:rsidRPr="008F4A56">
        <w:rPr>
          <w:rFonts w:ascii="Times New Roman" w:eastAsia="Calibri" w:hAnsi="Times New Roman" w:cs="Times New Roman"/>
          <w:b/>
          <w:bCs/>
          <w:color w:val="000000"/>
        </w:rPr>
        <w:t>Załącznik nr 1</w:t>
      </w:r>
      <w:r w:rsidRPr="008F4A56">
        <w:rPr>
          <w:rFonts w:ascii="Times New Roman" w:eastAsia="Calibri" w:hAnsi="Times New Roman" w:cs="Times New Roman"/>
          <w:bCs/>
          <w:color w:val="000000"/>
        </w:rPr>
        <w:t xml:space="preserve"> do Umowy,</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zapewnienia prawidłowego funkcjonowania integracji w całym okresie obowiązywania Umowy w zakresie leżącym po stronie PKP SKM, zapewnienia dostępności interfejsu PKP SKM w trybie ciągłym 24/7; Koordynatorzy Stron mogą uzgodnić terminy przerwy technicznej w formie pisemnej pod rygorem nieważności, </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zapewnienia dostępności interfejsu PKP SKM na poziomie 98 % w skali miesiąca, przy czym uzgodnione przerwy techniczne nie wpływają na poziom dostępności interfejsu PKP SKM,</w:t>
      </w:r>
    </w:p>
    <w:p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niezwłocznego zgłaszania drogą elektroniczną na adres Koordynatora Agenta </w:t>
      </w:r>
      <w:r w:rsidRPr="008F4A56">
        <w:rPr>
          <w:rFonts w:ascii="Times New Roman" w:eastAsia="Calibri" w:hAnsi="Times New Roman" w:cs="Times New Roman"/>
          <w:bCs/>
          <w:color w:val="000000"/>
        </w:rPr>
        <w:br/>
        <w:t>o przeszkodach w wykonywaniu Umowy, w szczególności o problemach technicznych lub wydajnościowych interfejsu PKP SKM.</w:t>
      </w:r>
      <w:bookmarkStart w:id="22" w:name="_Ref463959162"/>
    </w:p>
    <w:p w:rsidR="008F4A56" w:rsidRPr="008F4A56" w:rsidRDefault="008F4A56" w:rsidP="008F4A56">
      <w:pPr>
        <w:tabs>
          <w:tab w:val="left" w:pos="1077"/>
        </w:tabs>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§6</w:t>
      </w:r>
      <w:bookmarkEnd w:id="22"/>
    </w:p>
    <w:p w:rsidR="008F4A56" w:rsidRPr="008F4A56" w:rsidRDefault="008F4A56" w:rsidP="008F4A56">
      <w:pPr>
        <w:spacing w:after="0" w:line="360" w:lineRule="auto"/>
        <w:jc w:val="center"/>
        <w:rPr>
          <w:rFonts w:ascii="Times New Roman" w:eastAsia="Calibri" w:hAnsi="Times New Roman" w:cs="Times New Roman"/>
          <w:b/>
          <w:bCs/>
          <w:color w:val="000000"/>
        </w:rPr>
      </w:pPr>
      <w:bookmarkStart w:id="23" w:name="_Ref459362916"/>
      <w:bookmarkEnd w:id="23"/>
      <w:r w:rsidRPr="008F4A56">
        <w:rPr>
          <w:rFonts w:ascii="Times New Roman" w:eastAsia="Calibri" w:hAnsi="Times New Roman" w:cs="Times New Roman"/>
          <w:b/>
          <w:bCs/>
          <w:color w:val="000000"/>
        </w:rPr>
        <w:t>UTARG</w:t>
      </w:r>
    </w:p>
    <w:p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przekazuje Utarg przelewem na rachunek SKM o numerze 61 1130 1121 0080 0116 9520 0009 w terminie wskazanym w ust. 2 poniżej. </w:t>
      </w:r>
    </w:p>
    <w:p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Utarg przekazywany będzie najpóźniej drugiego Dnia Roboczego po zakończeniu tzw. pięciodniówki, czyli okresu rozliczeniowego kończącego się 5,10,15, 20, 25  i ostatniego dnia miesiąca kalendarzowego wraz z przekazaniem środków Agent będzie dostarczał na adres </w:t>
      </w:r>
      <w:hyperlink r:id="rId13" w:history="1">
        <w:r w:rsidRPr="008F4A56">
          <w:rPr>
            <w:rFonts w:ascii="Calibri" w:eastAsia="Calibri" w:hAnsi="Calibri" w:cs="Times New Roman"/>
            <w:bCs/>
            <w:color w:val="0000FF"/>
            <w:u w:val="single"/>
          </w:rPr>
          <w:t>finanse@skm.pkp.pl</w:t>
        </w:r>
      </w:hyperlink>
      <w:r w:rsidRPr="008F4A56">
        <w:rPr>
          <w:rFonts w:ascii="Times New Roman" w:eastAsia="Calibri" w:hAnsi="Times New Roman" w:cs="Times New Roman"/>
          <w:bCs/>
          <w:color w:val="000000"/>
        </w:rPr>
        <w:t xml:space="preserve"> według Załącznika nr 4 do Umowy w formacie „xlsx”.</w:t>
      </w:r>
    </w:p>
    <w:p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 chwilę przekazania Utargu uważa się chwilę uznania rachunku bankowego PKP SKM </w:t>
      </w:r>
    </w:p>
    <w:p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jest uprawniona do zablokowania komunikacji pomiędzy Serwisem a interfejsem w celu zawieszenia możliwości sprzedaży Biletów PKP SKM, w przypadku, gdy Agent nie przekazał Utargu należnego z tytułu sprzedaży za więcej niż jeden dzień w terminie 2 dni od dnia wskazanego w ust. 2 </w:t>
      </w:r>
      <w:r w:rsidRPr="008F4A56">
        <w:rPr>
          <w:rFonts w:ascii="Times New Roman" w:eastAsia="Calibri" w:hAnsi="Times New Roman" w:cs="Times New Roman"/>
          <w:bCs/>
          <w:color w:val="000000"/>
        </w:rPr>
        <w:lastRenderedPageBreak/>
        <w:t xml:space="preserve">powyżej, po uprzednim wezwaniu Agenta do przekazania takiego Utargu i wyznaczeniu mu w tym celu dodatkowego terminu nie krótszego niż 3 Dni Robocze oraz jego bezskutecznym upływie. </w:t>
      </w:r>
    </w:p>
    <w:p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przywróci komunikację pomiędzy Serwisem a interfejsem niezwłocznie, nie później jednak niż jeden dzień po przekazaniu przez Agenta całego należnego Utargu zgodnie z wezwaniem, o którym mowa w ust. 4 powyżej. </w:t>
      </w:r>
    </w:p>
    <w:p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 przypadku niezachowania przez Agenta terminu przekazania Utargu określonego w ust. 2 powyżej, PKP SKM ma prawo do naliczania odsetek maksymalnych za opóźnienie, a w przypadku opóźnienia powyżej 5 dni – dodatkowo rozwiązania Umowy w trybie opisanym w §10 ust.5. Umowy i obciążenia Agenta karą umowną z powodu rozwiązania Umowy w wysokości 20 % wartości nieprzekazanego w terminie w całości lub w części Utargu.</w:t>
      </w:r>
    </w:p>
    <w:p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zgodnie ustalają, że wierzytelności powstałe w wyniku realizacji niniejszej umowy nie mogą bez pisemnej pod rygorem nieważności zgody PKP SKM być przeniesione na osoby trzecie. Jakakolwiek cesja takich wierzytelności dokonana przez Agenta bez uzyskania pisemnej pod rygorem nieważności zgody PKP SKM stanowić będzie istotne naruszenie postanowień Umowy, a tym samym może stanowić podstawę do jej rozwiązania z przyczyn leżących po stronie Agenta.</w:t>
      </w: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§7</w:t>
      </w:r>
    </w:p>
    <w:p w:rsidR="008F4A56" w:rsidRPr="008F4A56" w:rsidRDefault="008F4A56" w:rsidP="008F4A56">
      <w:pPr>
        <w:spacing w:after="0" w:line="360" w:lineRule="auto"/>
        <w:jc w:val="center"/>
        <w:rPr>
          <w:rFonts w:ascii="Times New Roman" w:eastAsia="Calibri" w:hAnsi="Times New Roman" w:cs="Times New Roman"/>
          <w:b/>
          <w:bCs/>
          <w:color w:val="000000"/>
        </w:rPr>
      </w:pPr>
      <w:bookmarkStart w:id="24" w:name="_Ref459358871"/>
      <w:bookmarkStart w:id="25" w:name="_Ref459361567"/>
      <w:bookmarkEnd w:id="24"/>
      <w:r w:rsidRPr="008F4A56">
        <w:rPr>
          <w:rFonts w:ascii="Times New Roman" w:eastAsia="Calibri" w:hAnsi="Times New Roman" w:cs="Times New Roman"/>
          <w:b/>
          <w:bCs/>
          <w:color w:val="000000"/>
        </w:rPr>
        <w:t>WYNAGRODZENIE</w:t>
      </w:r>
      <w:bookmarkEnd w:id="25"/>
    </w:p>
    <w:p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26" w:name="_Ref459377902"/>
      <w:r w:rsidRPr="008F4A56">
        <w:rPr>
          <w:rFonts w:ascii="Times New Roman" w:eastAsia="Calibri" w:hAnsi="Times New Roman" w:cs="Times New Roman"/>
          <w:bCs/>
          <w:color w:val="000000"/>
        </w:rPr>
        <w:t>PKP SKM zobowiązuje się do zapłaty na rzecz Agenta miesięcznego wynagrodzenia za świadczone Usługi w wysokości ………….. zł netto od 100 zł netto Utargu netto, pomniejszonego o wartości odstępnego, rozliczone w danym miesiącu (dalej „Wynagrodzenie”). Wynagrodzenie zostanie powiększone o należny podatek od towarów i usług zgodnie z obowiązującymi przepisami.</w:t>
      </w:r>
      <w:bookmarkEnd w:id="26"/>
      <w:r w:rsidRPr="008F4A56">
        <w:rPr>
          <w:rFonts w:ascii="Times New Roman" w:eastAsia="Calibri" w:hAnsi="Times New Roman" w:cs="Times New Roman"/>
          <w:bCs/>
          <w:color w:val="000000"/>
        </w:rPr>
        <w:t xml:space="preserve">  Cenami wiążącymi Strony niniejszej Umowy są ceny zwrócone przez Interfejs PKP SKM.</w:t>
      </w:r>
    </w:p>
    <w:p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Agentowi nie przysługują względem PKP SKM jakiekolwiek roszczenia z tytułu poniesionych kosztów lub wydatków w związku z realizacją Umowy, w szczególności z tytułu wykonania i utrzymywania Serwisu. </w:t>
      </w:r>
    </w:p>
    <w:p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Wynagrodzenie będzie rozliczane i płatne z dołu w miesięcznych okresach rozliczeniowych, odpowiadających miesiącom kalendarzowym. </w:t>
      </w:r>
    </w:p>
    <w:p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27" w:name="_Ref460346585"/>
      <w:r w:rsidRPr="008F4A56">
        <w:rPr>
          <w:rFonts w:ascii="Times New Roman" w:eastAsia="Calibri" w:hAnsi="Times New Roman" w:cs="Times New Roman"/>
          <w:bCs/>
          <w:color w:val="000000"/>
        </w:rPr>
        <w:t xml:space="preserve">Wielkość sprzedaży, będąca podstawą do wyliczenia Wynagrodzenia za miesiąc poprzedzający, będzie wynikać z Raportu zbiorczego miesięcznego, o którym mowa w </w:t>
      </w:r>
      <w:bookmarkStart w:id="28" w:name="_Hlk5616661"/>
      <w:r w:rsidRPr="008F4A56">
        <w:rPr>
          <w:rFonts w:ascii="Times New Roman" w:eastAsia="Calibri" w:hAnsi="Times New Roman" w:cs="Times New Roman"/>
          <w:bCs/>
          <w:color w:val="000000"/>
        </w:rPr>
        <w:t xml:space="preserve">§ 4 ust. 24 lit. a), </w:t>
      </w:r>
      <w:bookmarkEnd w:id="28"/>
      <w:r w:rsidRPr="008F4A56">
        <w:rPr>
          <w:rFonts w:ascii="Times New Roman" w:eastAsia="Calibri" w:hAnsi="Times New Roman" w:cs="Times New Roman"/>
          <w:bCs/>
          <w:color w:val="000000"/>
        </w:rPr>
        <w:t xml:space="preserve">zaakceptowanego zgodnie z procedurą opisaną w § 4 ust. 26. </w:t>
      </w:r>
      <w:bookmarkEnd w:id="27"/>
      <w:r w:rsidRPr="008F4A56">
        <w:rPr>
          <w:rFonts w:ascii="Times New Roman" w:eastAsia="Calibri" w:hAnsi="Times New Roman" w:cs="Times New Roman"/>
          <w:bCs/>
          <w:color w:val="000000"/>
        </w:rPr>
        <w:t>Brak akceptacji przez PKP SKM Raportu zbiorczego miesięcznego nie pozbawia Agenta prawa do zgłoszenia roszczeń o zapłatę Wynagrodzenia i ich dochodzenia.</w:t>
      </w:r>
    </w:p>
    <w:p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będzie wystawiał fakturę za dany okres rozliczeniowy do 7-go dnia następnego miesiąca, w oparciu o informację, o której mowa w ust. 4 powyżej. Na fakturach Agent zobowiązany jest wpisywać numer Umowy. Gdy faktura nie będzie zawierała numeru Umowy, bieg terminu wskazanego w ust. </w:t>
      </w:r>
      <w:r w:rsidRPr="008F4A56">
        <w:rPr>
          <w:rFonts w:ascii="Calibri" w:eastAsia="Calibri" w:hAnsi="Calibri" w:cs="Times New Roman"/>
        </w:rPr>
        <w:fldChar w:fldCharType="begin"/>
      </w:r>
      <w:r w:rsidRPr="008F4A56">
        <w:rPr>
          <w:rFonts w:ascii="Times New Roman" w:eastAsia="Calibri" w:hAnsi="Times New Roman" w:cs="Times New Roman"/>
          <w:color w:val="000000"/>
        </w:rPr>
        <w:instrText xml:space="preserve">REF _Ref459358241 \r \h \* MERGEFORMAT </w:instrText>
      </w:r>
      <w:r w:rsidRPr="008F4A56">
        <w:rPr>
          <w:rFonts w:ascii="Calibri" w:eastAsia="Calibri" w:hAnsi="Calibri" w:cs="Times New Roman"/>
        </w:rPr>
      </w:r>
      <w:r w:rsidRPr="008F4A56">
        <w:rPr>
          <w:rFonts w:ascii="Calibri" w:eastAsia="Calibri" w:hAnsi="Calibri" w:cs="Times New Roman"/>
        </w:rPr>
        <w:fldChar w:fldCharType="separate"/>
      </w:r>
      <w:r w:rsidRPr="008F4A56">
        <w:rPr>
          <w:rFonts w:ascii="Times New Roman" w:eastAsia="Calibri" w:hAnsi="Times New Roman" w:cs="Times New Roman"/>
          <w:color w:val="000000"/>
        </w:rPr>
        <w:t>6</w:t>
      </w:r>
      <w:r w:rsidRPr="008F4A56">
        <w:rPr>
          <w:rFonts w:ascii="Calibri" w:eastAsia="Calibri" w:hAnsi="Calibri" w:cs="Times New Roman"/>
        </w:rPr>
        <w:fldChar w:fldCharType="end"/>
      </w:r>
      <w:r w:rsidRPr="008F4A56">
        <w:rPr>
          <w:rFonts w:ascii="Times New Roman" w:eastAsia="Calibri" w:hAnsi="Times New Roman" w:cs="Times New Roman"/>
          <w:bCs/>
          <w:color w:val="000000"/>
        </w:rPr>
        <w:t xml:space="preserve"> poniżej rozpoczyna się z dniem doręczenia PKP SKM informacji o numerze Umowy, której dotyczy faktura.</w:t>
      </w:r>
    </w:p>
    <w:p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29" w:name="_Ref459358241"/>
      <w:r w:rsidRPr="008F4A56">
        <w:rPr>
          <w:rFonts w:ascii="Times New Roman" w:eastAsia="Calibri" w:hAnsi="Times New Roman" w:cs="Times New Roman"/>
          <w:bCs/>
          <w:color w:val="000000"/>
        </w:rPr>
        <w:lastRenderedPageBreak/>
        <w:t>PKP SKM zobowiązany jest do zapłaty Wynagrodzenia w terminie 21 dni od dnia doręczenia prawidłowo wystawionej faktury.</w:t>
      </w:r>
      <w:bookmarkEnd w:id="29"/>
      <w:r w:rsidRPr="008F4A56">
        <w:rPr>
          <w:rFonts w:ascii="Times New Roman" w:eastAsia="Calibri" w:hAnsi="Times New Roman" w:cs="Times New Roman"/>
          <w:bCs/>
          <w:color w:val="000000"/>
        </w:rPr>
        <w:t xml:space="preserve"> Za każdy dzień opóźnienia w zapłacie Wynagrodzenia Agent ma prawo do naliczania odsetek ustawowych za opóźnienie w transakcjach handlowych.</w:t>
      </w:r>
    </w:p>
    <w:p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 dzień zapłaty uznaje się dzień uznania rachunku bankowego .................. Jeżeli data płatności przypada na dzień niebędący Dniem Roboczym, za dzień płatności uważa się pierwszy Dzień Roboczy następujący po takim dniu. </w:t>
      </w:r>
    </w:p>
    <w:p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składa oświadczenie o posiadanym rachunku bankowym. W przypadku zmiany tego rachunku, jest on zobowiązany niezwłocznie złożyć PKP SKM zaktualizowane oświadczenie. Gdyby rachunek bankowy wskazany w treści tego oświadczenia był różny od numeru rachunku bankowego wskazanego w treści faktury, bieg terminu wskazanego w ust. 6 powyżej rozpoczyna się z dniem doręczenia PKP SKM zaktualizowanego oświadczenia, o którym mowa powyżej.</w:t>
      </w:r>
    </w:p>
    <w:p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
          <w:bCs/>
          <w:color w:val="000000"/>
        </w:rPr>
      </w:pPr>
      <w:r w:rsidRPr="008F4A56">
        <w:rPr>
          <w:rFonts w:ascii="Times New Roman" w:eastAsia="Calibri" w:hAnsi="Times New Roman" w:cs="Times New Roman"/>
          <w:b/>
          <w:bCs/>
          <w:color w:val="000000"/>
        </w:rPr>
        <w:t>Strony ustalają, że maksymalna wysokość Wynagrodzenia w czasie trwania Umowy nie może przekroczyć kwoty 1 600 000,00 zł (słownie: jeden milion sześćset tysięcy złotych) netto.</w:t>
      </w:r>
    </w:p>
    <w:p w:rsidR="008F4A56" w:rsidRPr="008F4A56" w:rsidRDefault="008F4A56" w:rsidP="008F4A56">
      <w:pPr>
        <w:spacing w:after="0" w:line="360" w:lineRule="auto"/>
        <w:jc w:val="both"/>
        <w:rPr>
          <w:rFonts w:ascii="Times New Roman" w:eastAsia="Calibri" w:hAnsi="Times New Roman" w:cs="Times New Roman"/>
          <w:bCs/>
          <w:color w:val="000000"/>
        </w:rPr>
      </w:pPr>
      <w:bookmarkStart w:id="30" w:name="_Ref460402470"/>
      <w:bookmarkStart w:id="31" w:name="_Ref459377284"/>
      <w:bookmarkStart w:id="32" w:name="_Ref460402472"/>
      <w:bookmarkStart w:id="33" w:name="_Ref459465266"/>
      <w:bookmarkEnd w:id="30"/>
      <w:bookmarkEnd w:id="31"/>
      <w:bookmarkEnd w:id="32"/>
      <w:bookmarkEnd w:id="33"/>
    </w:p>
    <w:p w:rsidR="008F4A56" w:rsidRPr="008F4A56" w:rsidRDefault="008F4A56" w:rsidP="008F4A56">
      <w:pPr>
        <w:spacing w:after="0" w:line="360" w:lineRule="auto"/>
        <w:jc w:val="center"/>
        <w:rPr>
          <w:rFonts w:ascii="Times New Roman" w:eastAsia="Calibri" w:hAnsi="Times New Roman" w:cs="Times New Roman"/>
          <w:b/>
          <w:bCs/>
          <w:color w:val="000000"/>
        </w:rPr>
      </w:pPr>
      <w:bookmarkStart w:id="34" w:name="_Ref459362892"/>
      <w:bookmarkEnd w:id="34"/>
      <w:r w:rsidRPr="008F4A56">
        <w:rPr>
          <w:rFonts w:ascii="Times New Roman" w:eastAsia="Calibri" w:hAnsi="Times New Roman" w:cs="Times New Roman"/>
          <w:b/>
          <w:bCs/>
          <w:color w:val="000000"/>
        </w:rPr>
        <w:t>§ 8</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ZWROTY BILETÓW PKP SKM, REKLAMACJE, WNIOSKI</w:t>
      </w:r>
    </w:p>
    <w:p w:rsidR="008F4A56" w:rsidRPr="008F4A56" w:rsidRDefault="008F4A56" w:rsidP="008F4A56">
      <w:pPr>
        <w:numPr>
          <w:ilvl w:val="0"/>
          <w:numId w:val="2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są zobowiązane do obsługi zwrotów Biletów SKM, reklamacji, skarg i wniosków na podstawie Regulaminu Przewozu Osób Rzeczy i Zwierząt przez PKP Szybka Kolej Miejska w Trójmieście sp. z o.o. , z zastrzeżeniem ust. 2 i 3 poniżej.</w:t>
      </w:r>
    </w:p>
    <w:p w:rsidR="008F4A56" w:rsidRPr="008F4A56" w:rsidRDefault="008F4A56" w:rsidP="008F4A56">
      <w:pPr>
        <w:numPr>
          <w:ilvl w:val="0"/>
          <w:numId w:val="2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 przypadku, gdy Kupujący poprzez Serwis zwróci się do Agenta o zwrot należności za całkowicie niewykorzystany Bilet PKP SKM przed terminem podróży objętej takim biletem, procedura związana ze zwrotem takiego Biletu PKP SKM obsługiwana jest wyłącznie przez Agenta, tj. Agent zobowiązany jest:</w:t>
      </w:r>
    </w:p>
    <w:p w:rsidR="008F4A56" w:rsidRPr="008F4A56" w:rsidRDefault="008F4A56" w:rsidP="008F4A56">
      <w:pPr>
        <w:numPr>
          <w:ilvl w:val="0"/>
          <w:numId w:val="21"/>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przyjąć zgłoszenie zwrotu Biletu PKP SKM,</w:t>
      </w:r>
    </w:p>
    <w:p w:rsidR="008F4A56" w:rsidRPr="008F4A56" w:rsidRDefault="008F4A56" w:rsidP="008F4A56">
      <w:pPr>
        <w:numPr>
          <w:ilvl w:val="0"/>
          <w:numId w:val="21"/>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dokonać zwrotu Biletu PKP SKM w Interfejsie PKP SKM,</w:t>
      </w:r>
    </w:p>
    <w:p w:rsidR="008F4A56" w:rsidRPr="008F4A56" w:rsidRDefault="008F4A56" w:rsidP="008F4A56">
      <w:pPr>
        <w:numPr>
          <w:ilvl w:val="0"/>
          <w:numId w:val="21"/>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dokonać zwrotu ceny Biletu PKP SKM (po potrąceniu odstępnego w wysokości wynikającej z Regulaminu Przewoźnika) na konto Kupującego.</w:t>
      </w:r>
    </w:p>
    <w:p w:rsidR="008F4A56" w:rsidRPr="008F4A56" w:rsidRDefault="008F4A56" w:rsidP="008F4A56">
      <w:pPr>
        <w:numPr>
          <w:ilvl w:val="0"/>
          <w:numId w:val="2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 przypadku, gdy Kupujący poprzez Serwis zwróci się do Agenta o wymianę Biletu PKP SKM przed terminem podróży objętej takim biletem, procedura związana z wymianą takiego Biletu PKP SKM obsługiwana jest wyłącznie przez Agenta, tj. Agent zobowiązany jest:</w:t>
      </w:r>
    </w:p>
    <w:p w:rsidR="008F4A56" w:rsidRPr="008F4A56" w:rsidRDefault="008F4A56" w:rsidP="008F4A56">
      <w:pPr>
        <w:numPr>
          <w:ilvl w:val="0"/>
          <w:numId w:val="22"/>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przyjąć zgłoszenie wymiany Biletu PKP SKM,</w:t>
      </w:r>
    </w:p>
    <w:p w:rsidR="008F4A56" w:rsidRPr="008F4A56" w:rsidRDefault="008F4A56" w:rsidP="008F4A56">
      <w:pPr>
        <w:numPr>
          <w:ilvl w:val="0"/>
          <w:numId w:val="22"/>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dokonać zwrotu Biletu PKP SKM w Interfejsie PKP SKM o typie wymiany zgodnie z żądaniem Klienta, za pomocą Interfejsu PKP SKM,</w:t>
      </w:r>
    </w:p>
    <w:p w:rsidR="008F4A56" w:rsidRPr="008F4A56" w:rsidRDefault="008F4A56" w:rsidP="008F4A56">
      <w:pPr>
        <w:numPr>
          <w:ilvl w:val="0"/>
          <w:numId w:val="22"/>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wydać dyspozycję zwrotu różnicy w cenie Biletu PKP SKM wymienianego i nabywanego nowego Biletu PKP SKM albo  dopłaty do ceny nowego Biletu PKP SKM agentowi rozliczeniowemu.</w:t>
      </w: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bookmarkStart w:id="35" w:name="_Ref459362894"/>
      <w:bookmarkStart w:id="36" w:name="_Ref459377625"/>
      <w:bookmarkEnd w:id="35"/>
      <w:bookmarkEnd w:id="36"/>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lastRenderedPageBreak/>
        <w:t>§9</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ODPOWIEDZIALNOŚC I KARY UMOWNE</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Strony ponoszą względem siebie odpowiedzialność za niewykonanie lub nienależyte wykonanie Umowy na zasadach ogólnych. </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nie ponosi odpowiedzialności za: </w:t>
      </w:r>
    </w:p>
    <w:p w:rsidR="008F4A56" w:rsidRPr="008F4A56" w:rsidRDefault="008F4A56" w:rsidP="008F4A56">
      <w:pPr>
        <w:numPr>
          <w:ilvl w:val="0"/>
          <w:numId w:val="24"/>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usterki lub nieprawidłowości w działaniu Serwisu spowodowane okolicznościami niezależnymi od Agenta (w szczególności awarie lub błędy łączy sieci Internet, przerwy w działaniu serwera spowodowane okolicznościami niezawinionymi przez Agenta, Siłę Wyższą); </w:t>
      </w:r>
    </w:p>
    <w:p w:rsidR="008F4A56" w:rsidRPr="008F4A56" w:rsidRDefault="008F4A56" w:rsidP="008F4A56">
      <w:pPr>
        <w:numPr>
          <w:ilvl w:val="0"/>
          <w:numId w:val="24"/>
        </w:numPr>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nieprawidłowe działanie interfejsu PKP SKM;</w:t>
      </w:r>
    </w:p>
    <w:p w:rsidR="008F4A56" w:rsidRPr="008F4A56" w:rsidRDefault="008F4A56" w:rsidP="008F4A56">
      <w:pPr>
        <w:numPr>
          <w:ilvl w:val="0"/>
          <w:numId w:val="24"/>
        </w:numPr>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za treść i wartość danych dostarczonych przez interfejs PKP SKM;</w:t>
      </w:r>
    </w:p>
    <w:p w:rsidR="008F4A56" w:rsidRPr="008F4A56" w:rsidRDefault="008F4A56" w:rsidP="008F4A56">
      <w:pPr>
        <w:numPr>
          <w:ilvl w:val="0"/>
          <w:numId w:val="24"/>
        </w:numPr>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szkody powstałe w związku z korzystaniem przez PKP SKM lub osoby trzecie z Serwisu w sposób nieprawidłowy lub niezgodny z ich przeznaczeniem.</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PKP SKM nie ponosi odpowiedzialności za usterki lub nieprawidłowości w działaniu Interfejsu PKP SKM spowodowanymi okolicznościami niezależnymi od PKP SKM (w szczególności awarie lub błędy łączy sieci internet, przerwy w działaniu serwera spowodowane okolicznościami niezawinionymi przez PKP SKM, siłę wyższą).</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 przypadku zgłoszenia przez osoby trzecie jakichkolwiek roszczeń związanych z prowadzeniem Serwisu, PKP SKM zobowiązuje się do ścisłego współdziałania z Agentem celem obrony przed roszczeniami osób trzecich wyłącznie w takim zakresie, w jakim roszczenia te wynikają lub są związane z treściami lub informacjami otrzymanymi przez Agenta od PKP SKM, w szczególności do przekazywania informacji i dokumentów niezbędnych lub przydatnych z punktu widzenia obrony przed tymi roszczeniami. </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 tytułu nienależytego wykonania Umowy polegającego na nieterminowym przekazywaniu raportów, o których mowa w § 4 ust. 24 lit. a), PKP SKM przysługuje prawo naliczenia Agentowi  kary umownej za każdy rozpoczęty Dzień Roboczy opóźnienia w wysokości 50 (słownie: pięćdziesiąt złotych) zł.</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37" w:name="_Ref459468634"/>
      <w:bookmarkEnd w:id="37"/>
      <w:r w:rsidRPr="008F4A56">
        <w:rPr>
          <w:rFonts w:ascii="Times New Roman" w:eastAsia="Calibri" w:hAnsi="Times New Roman" w:cs="Times New Roman"/>
          <w:bCs/>
          <w:color w:val="000000"/>
        </w:rPr>
        <w:t>Strony są uprawnione do naliczenia drugiej Stronie kar umownych</w:t>
      </w:r>
      <w:bookmarkStart w:id="38" w:name="_Ref459377627"/>
      <w:r w:rsidRPr="008F4A56">
        <w:rPr>
          <w:rFonts w:ascii="Times New Roman" w:eastAsia="Calibri" w:hAnsi="Times New Roman" w:cs="Times New Roman"/>
          <w:bCs/>
          <w:color w:val="000000"/>
        </w:rPr>
        <w:t xml:space="preserve"> w przypadku naruszenia przez nią obowiązków poufności, o których mowa w </w:t>
      </w:r>
      <w:r w:rsidRPr="008F4A56">
        <w:rPr>
          <w:rFonts w:ascii="Times New Roman" w:eastAsia="Calibri" w:hAnsi="Times New Roman" w:cs="Times New Roman"/>
          <w:color w:val="000000"/>
        </w:rPr>
        <w:t>§13</w:t>
      </w:r>
      <w:r w:rsidRPr="008F4A56">
        <w:rPr>
          <w:rFonts w:ascii="Times New Roman" w:eastAsia="Calibri" w:hAnsi="Times New Roman" w:cs="Times New Roman"/>
          <w:bCs/>
          <w:color w:val="000000"/>
        </w:rPr>
        <w:t xml:space="preserve"> Umowy, w wysokości 10 000,00 zł (słownie: dziesięć  tysięcy złotych) za każdy przypadek naruszenia</w:t>
      </w:r>
      <w:bookmarkEnd w:id="38"/>
      <w:r w:rsidRPr="008F4A56">
        <w:rPr>
          <w:rFonts w:ascii="Times New Roman" w:eastAsia="Calibri" w:hAnsi="Times New Roman" w:cs="Times New Roman"/>
          <w:bCs/>
          <w:color w:val="000000"/>
        </w:rPr>
        <w:t>.</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Kary umowne płatne będą w terminie 21 dni od dnia skutecznego doręczenia noty obciążeniowej.</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Stronom przysługuje prawo dochodzenia odszkodowania w pełnej wysokości, jeżeli szkoda przekroczy wartość naliczonych kar umownych, z zastrzeżeniem ust. 9 poniżej. Agent nie ponosi odpowiedzialności za wszelkie szkody lub straty spowodowane niedostępnością Serwisu uzgodnioną przez Strony. </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Strony wyłączają odpowiedzialność odszkodowawczą z tytułu utraconych przez Strony korzyści, chyba że szkoda została wyrządzona przez Stronę umyślnie. </w:t>
      </w:r>
    </w:p>
    <w:p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Całkowita odpowiedzialność Agenta z tytułu niewykonania lub nienależytego wykonania Umowy, a także z tytułu kar umownych, ograniczona jest do wartości Umowy określonej w §7 ust. 9 powyżej. </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§10</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lastRenderedPageBreak/>
        <w:t>OKRES OBOWIĄZYWANIA</w:t>
      </w:r>
    </w:p>
    <w:p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Umowa zostaje zawarta na okres </w:t>
      </w:r>
      <w:bookmarkStart w:id="39" w:name="_Hlk5608162"/>
      <w:r w:rsidRPr="008F4A56">
        <w:rPr>
          <w:rFonts w:ascii="Times New Roman" w:eastAsia="Calibri" w:hAnsi="Times New Roman" w:cs="Times New Roman"/>
          <w:b/>
          <w:bCs/>
          <w:color w:val="000000"/>
        </w:rPr>
        <w:t>od dnia jej zawarcia do upływu 36 miesięcy do dnia rozpoczęcia świadczenia Usług wskazanego w Protokole Uruchomienia Usługi (załącznik nr 2 do Umowy) albo do wyczerpania kwoty wskazanej w §7 ust. 9 Umowy</w:t>
      </w:r>
      <w:r w:rsidRPr="008F4A56">
        <w:rPr>
          <w:rFonts w:ascii="Times New Roman" w:eastAsia="Calibri" w:hAnsi="Times New Roman" w:cs="Times New Roman"/>
          <w:bCs/>
          <w:color w:val="000000"/>
        </w:rPr>
        <w:t>, zależnie od tego, które z tych zdarzeń nastąpi wcześniej.</w:t>
      </w:r>
      <w:bookmarkEnd w:id="39"/>
    </w:p>
    <w:p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mogą rozwiązać Umowę bez podawania powodu po upływie roku od daty rozpoczęcia świadczenia Usługi z zachowaniem 6-miesięcznego okresu wypowiedzenia, ze skutkiem na ostatni dzień miesiąca kalendarzowego. W każdym przypadku oświadczenie woli o rozwiązaniu Umowy musi być przesłane drugiej Stronie w formie pisemnej pod rygorem nieważności.</w:t>
      </w:r>
    </w:p>
    <w:p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 zastrzeżeniem ust. 4 i 5 poniżej, każda ze Stron może rozwiązać Umowę ze skutkiem natychmiastowym w razie rażącego lub powtarzającego się naruszenia Umowy przez drugą Stronę, pod warunkiem wyznaczenia Stronie naruszającej dodatkowego terminu na usunięcie lub zaprzestanie naruszeń, nie krótszego niż 30 dni, oraz bezskutecznego upływu tego terminu. </w:t>
      </w:r>
    </w:p>
    <w:p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może rozwiązać Umowę ze skutkiem natychmiastowym w razie zwłoki PKP SKM w zapłacie Wynagrodzenia za co najmniej dwa pełne okresy płatności, pod warunkiem uprzedniego wezwania PKP SKM do zapłaty i wyznaczenia PKP SKM dodatkowego terminu, nie krótszego niż 7 dni. </w:t>
      </w:r>
    </w:p>
    <w:p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może rozwiązać Umowę ze skutkiem natychmiastowym w razie zwłoki Agenta w przekazaniu PKP SKM Utargu w sytuacji określonej w § 6 ust.6 Umowy, pod warunkiem uprzedniego wezwania Agenta do zapłaty i wyznaczenia Agentowi dodatkowego terminu, nie krótszego niż 7 Dni Roboczych oraz bezskutecznego upływu tego terminu. </w:t>
      </w:r>
    </w:p>
    <w:p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 razie zakończenia obowiązywania Umowy, niezależnie od przyczyny, Agent zobowiązany jest zaprzestać sprzedaży Biletów PKP SKM oraz rozliczyć się z PKP SKM niezwłocznie, jednak nie później niż w ciągu 7 Dni Roboczych od dnia zakończenia obowiązywania Umowy. </w:t>
      </w:r>
    </w:p>
    <w:p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Oświadczenie o rozwiązaniu Umowy ze skutkiem natychmiastowym lub za wypowiedzeniem wymaga formy pisemnej pod rygorem nieważności. </w:t>
      </w:r>
    </w:p>
    <w:p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Warunkiem uruchomienia sprzedaży Biletów PKP SKM przez Agenta jest podpisanie Protokołu Uruchomienia Usługi, według wzoru stanowiącego </w:t>
      </w:r>
      <w:r w:rsidRPr="008F4A56">
        <w:rPr>
          <w:rFonts w:ascii="Times New Roman" w:eastAsia="Calibri" w:hAnsi="Times New Roman" w:cs="Times New Roman"/>
          <w:b/>
          <w:bCs/>
          <w:color w:val="000000"/>
        </w:rPr>
        <w:t>załącznik nr 2</w:t>
      </w:r>
      <w:r w:rsidRPr="008F4A56">
        <w:rPr>
          <w:rFonts w:ascii="Times New Roman" w:eastAsia="Calibri" w:hAnsi="Times New Roman" w:cs="Times New Roman"/>
          <w:bCs/>
          <w:color w:val="000000"/>
        </w:rPr>
        <w:t xml:space="preserve"> do niniejszej Umowy</w:t>
      </w:r>
    </w:p>
    <w:p w:rsidR="008F4A56" w:rsidRPr="008F4A56" w:rsidRDefault="008F4A56" w:rsidP="008F4A56">
      <w:pPr>
        <w:spacing w:after="0" w:line="360" w:lineRule="auto"/>
        <w:jc w:val="both"/>
        <w:rPr>
          <w:rFonts w:ascii="Times New Roman" w:eastAsia="Calibri" w:hAnsi="Times New Roman" w:cs="Times New Roman"/>
          <w:bCs/>
          <w:color w:val="000000"/>
        </w:rPr>
      </w:pPr>
      <w:bookmarkStart w:id="40" w:name="_Ref459362928"/>
      <w:bookmarkEnd w:id="40"/>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11</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OZNACZENIA</w:t>
      </w:r>
    </w:p>
    <w:p w:rsidR="008F4A56" w:rsidRPr="008F4A56" w:rsidRDefault="008F4A56" w:rsidP="008F4A56">
      <w:pPr>
        <w:keepNext/>
        <w:numPr>
          <w:ilvl w:val="0"/>
          <w:numId w:val="26"/>
        </w:numPr>
        <w:overflowPunct w:val="0"/>
        <w:autoSpaceDE w:val="0"/>
        <w:autoSpaceDN w:val="0"/>
        <w:adjustRightInd w:val="0"/>
        <w:spacing w:after="0" w:line="360" w:lineRule="auto"/>
        <w:ind w:left="425"/>
        <w:contextualSpacing/>
        <w:jc w:val="both"/>
        <w:textAlignment w:val="baseline"/>
        <w:rPr>
          <w:rFonts w:ascii="Times New Roman" w:eastAsia="Times New Roman" w:hAnsi="Times New Roman" w:cs="Times New Roman"/>
          <w:bCs/>
          <w:color w:val="000000"/>
          <w:lang w:eastAsia="pl-PL"/>
        </w:rPr>
      </w:pPr>
      <w:r w:rsidRPr="008F4A56">
        <w:rPr>
          <w:rFonts w:ascii="Times New Roman" w:eastAsia="Times New Roman" w:hAnsi="Times New Roman" w:cs="Times New Roman"/>
          <w:bCs/>
          <w:color w:val="000000"/>
          <w:lang w:eastAsia="pl-PL"/>
        </w:rPr>
        <w:t>PKP SKM oświadcza, że w prowadzonej przez siebie działalności, w tym również działalności marketingowej, reklamowej, promocyjnej wykorzystuje następujące oznaczenia („Oznaczenia”):</w:t>
      </w:r>
    </w:p>
    <w:p w:rsidR="008F4A56" w:rsidRPr="008F4A56" w:rsidRDefault="008F4A56" w:rsidP="008F4A56">
      <w:pPr>
        <w:numPr>
          <w:ilvl w:val="0"/>
          <w:numId w:val="27"/>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znaki towarowe, do których prawa ochronne przysługują PKP SKM lub do korzystania z których PKP SKM jest uprawniona na podstawie odrębnych umów;</w:t>
      </w:r>
    </w:p>
    <w:p w:rsidR="008F4A56" w:rsidRPr="008F4A56" w:rsidRDefault="008F4A56" w:rsidP="008F4A56">
      <w:pPr>
        <w:numPr>
          <w:ilvl w:val="0"/>
          <w:numId w:val="27"/>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inne oznaczenia służące odróżnianiu towarów i usług świadczonych przez PKP SKM od towarów i usług innych przedsiębiorców;</w:t>
      </w:r>
    </w:p>
    <w:p w:rsidR="008F4A56" w:rsidRPr="008F4A56" w:rsidRDefault="008F4A56" w:rsidP="008F4A56">
      <w:pPr>
        <w:numPr>
          <w:ilvl w:val="0"/>
          <w:numId w:val="27"/>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inne elementy wyróżniające, w szczególności, choć nie wyłącznie, takie jak czcionki, kreacje itp.;</w:t>
      </w:r>
    </w:p>
    <w:p w:rsidR="008F4A56" w:rsidRPr="008F4A56" w:rsidRDefault="008F4A56" w:rsidP="008F4A56">
      <w:pPr>
        <w:numPr>
          <w:ilvl w:val="0"/>
          <w:numId w:val="27"/>
        </w:numPr>
        <w:tabs>
          <w:tab w:val="left" w:pos="1077"/>
        </w:tabs>
        <w:overflowPunct w:val="0"/>
        <w:autoSpaceDE w:val="0"/>
        <w:autoSpaceDN w:val="0"/>
        <w:adjustRightInd w:val="0"/>
        <w:spacing w:after="0" w:line="360" w:lineRule="auto"/>
        <w:ind w:left="85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inne dobra niematerialne, w tym wizerunki osób zaangażowanych na podstawie odrębnych umów w działania promocyjne i reklamowe PKP SKM, w tym pracowników.</w:t>
      </w:r>
    </w:p>
    <w:p w:rsidR="008F4A56" w:rsidRPr="008F4A56" w:rsidRDefault="008F4A56" w:rsidP="008F4A56">
      <w:pPr>
        <w:numPr>
          <w:ilvl w:val="0"/>
          <w:numId w:val="26"/>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Times New Roman" w:hAnsi="Times New Roman" w:cs="Times New Roman"/>
          <w:bCs/>
          <w:color w:val="000000"/>
          <w:lang w:eastAsia="pl-PL"/>
        </w:rPr>
        <w:t>W toku wykonania Umowy</w:t>
      </w:r>
      <w:r w:rsidRPr="008F4A56">
        <w:rPr>
          <w:rFonts w:ascii="Times New Roman" w:eastAsia="Calibri" w:hAnsi="Times New Roman" w:cs="Times New Roman"/>
          <w:bCs/>
          <w:color w:val="000000"/>
        </w:rPr>
        <w:t xml:space="preserve"> </w:t>
      </w:r>
      <w:r w:rsidRPr="008F4A56">
        <w:rPr>
          <w:rFonts w:ascii="Times New Roman" w:eastAsia="Times New Roman" w:hAnsi="Times New Roman" w:cs="Times New Roman"/>
          <w:bCs/>
          <w:color w:val="000000"/>
          <w:lang w:eastAsia="pl-PL"/>
        </w:rPr>
        <w:t xml:space="preserve">Agent będzie uprawniony do wykorzystywania Oznaczeń PKP SKM </w:t>
      </w:r>
      <w:r w:rsidRPr="008F4A56">
        <w:rPr>
          <w:rFonts w:ascii="Times New Roman" w:eastAsia="Times New Roman" w:hAnsi="Times New Roman" w:cs="Times New Roman"/>
          <w:bCs/>
          <w:color w:val="000000"/>
          <w:lang w:eastAsia="pl-PL"/>
        </w:rPr>
        <w:br/>
        <w:t>w Serwisie w sposób i w zakresie uzgodnionym przez Koordynatorów Stron w formie pisemnej pod rygorem nieważności, przy czym Koordynator PKP SKM określi Oznaczenia, które będą wykorzystywane w toku Umowy, a w szczególności przekaże je Agentowi (wraz z ich opisami) przed testami Usług, w terminie umożliwiającym rozpoczęcie świadczenia Usług zgodnie z przyjętym przez Strony harmonogramem.</w:t>
      </w:r>
    </w:p>
    <w:p w:rsidR="008F4A56" w:rsidRPr="008F4A56" w:rsidRDefault="008F4A56" w:rsidP="008F4A56">
      <w:pPr>
        <w:numPr>
          <w:ilvl w:val="0"/>
          <w:numId w:val="26"/>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Times New Roman" w:hAnsi="Times New Roman" w:cs="Times New Roman"/>
          <w:bCs/>
          <w:color w:val="000000"/>
          <w:lang w:eastAsia="pl-PL"/>
        </w:rPr>
        <w:t xml:space="preserve">PKP SKM udziela Agentowi niewyłącznej, terminowej licencji na korzystanie z Oznaczeń (w tym nazwy i logotypu PKP SKM oraz logotypów poszczególnych kategorii pociągów) wskazanych Agentowi drogą elektroniczną, wyłącznie w okresie obowiązywania Umowy i w celu jej realizacji, z zastrzeżeniem ust. 2 powyżej. Inny zakres korzystania z Oznaczeń niż wymieniony w Umowie (w tym w szczególności w ust. 2 powyżej) wymaga pisemnej pod rygorem nieważności zgody PKP SKM. </w:t>
      </w:r>
    </w:p>
    <w:p w:rsidR="008F4A56" w:rsidRPr="008F4A56" w:rsidRDefault="008F4A56" w:rsidP="008F4A56">
      <w:pPr>
        <w:spacing w:after="0" w:line="360" w:lineRule="auto"/>
        <w:jc w:val="center"/>
        <w:rPr>
          <w:rFonts w:ascii="Times New Roman" w:eastAsia="Calibri" w:hAnsi="Times New Roman" w:cs="Times New Roman"/>
          <w:b/>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12</w:t>
      </w:r>
    </w:p>
    <w:p w:rsidR="008F4A56" w:rsidRPr="008F4A56" w:rsidRDefault="008F4A56" w:rsidP="008F4A56">
      <w:pPr>
        <w:spacing w:after="0" w:line="360" w:lineRule="auto"/>
        <w:jc w:val="center"/>
        <w:rPr>
          <w:rFonts w:ascii="Times New Roman" w:eastAsia="Calibri" w:hAnsi="Times New Roman" w:cs="Times New Roman"/>
          <w:b/>
          <w:bCs/>
          <w:color w:val="000000"/>
        </w:rPr>
      </w:pPr>
      <w:bookmarkStart w:id="41" w:name="_Ref459363062"/>
      <w:bookmarkEnd w:id="41"/>
      <w:r w:rsidRPr="008F4A56">
        <w:rPr>
          <w:rFonts w:ascii="Times New Roman" w:eastAsia="Calibri" w:hAnsi="Times New Roman" w:cs="Times New Roman"/>
          <w:b/>
          <w:bCs/>
          <w:color w:val="000000"/>
        </w:rPr>
        <w:t>DANE OSOBOWE</w:t>
      </w:r>
    </w:p>
    <w:p w:rsidR="008F4A56" w:rsidRPr="008F4A56" w:rsidRDefault="008F4A56" w:rsidP="008F4A56">
      <w:pPr>
        <w:spacing w:after="0" w:line="360" w:lineRule="auto"/>
        <w:jc w:val="both"/>
        <w:rPr>
          <w:rFonts w:ascii="Times New Roman" w:eastAsia="Calibri" w:hAnsi="Times New Roman" w:cs="Times New Roman"/>
          <w:bCs/>
          <w:color w:val="000000"/>
        </w:rPr>
      </w:pPr>
      <w:bookmarkStart w:id="42" w:name="_Ref459302838"/>
      <w:r w:rsidRPr="008F4A56">
        <w:rPr>
          <w:rFonts w:ascii="Times New Roman" w:eastAsia="Calibri" w:hAnsi="Times New Roman" w:cs="Times New Roman"/>
          <w:bCs/>
          <w:color w:val="000000"/>
        </w:rPr>
        <w:t xml:space="preserve">PKP SKM powierzy Agentowi przetwarzanie Danych Osobowych w zakresie, w celu i na zasadach określonych w Umowie Powierzenia stanowiącej </w:t>
      </w:r>
      <w:r w:rsidRPr="008F4A56">
        <w:rPr>
          <w:rFonts w:ascii="Times New Roman" w:eastAsia="Calibri" w:hAnsi="Times New Roman" w:cs="Times New Roman"/>
          <w:b/>
          <w:bCs/>
          <w:color w:val="000000"/>
        </w:rPr>
        <w:t>Załącznik Nr 6</w:t>
      </w:r>
      <w:r w:rsidRPr="008F4A56">
        <w:rPr>
          <w:rFonts w:ascii="Times New Roman" w:eastAsia="Calibri" w:hAnsi="Times New Roman" w:cs="Times New Roman"/>
          <w:bCs/>
          <w:color w:val="000000"/>
        </w:rPr>
        <w:t xml:space="preserve"> do Umowy. </w:t>
      </w:r>
      <w:bookmarkEnd w:id="42"/>
    </w:p>
    <w:p w:rsidR="008F4A56" w:rsidRPr="008F4A56" w:rsidRDefault="008F4A56" w:rsidP="008F4A56">
      <w:pPr>
        <w:spacing w:after="0" w:line="360" w:lineRule="auto"/>
        <w:rPr>
          <w:rFonts w:ascii="Times New Roman" w:eastAsia="Calibri" w:hAnsi="Times New Roman" w:cs="Times New Roman"/>
          <w:b/>
          <w:bCs/>
          <w:color w:val="000000"/>
        </w:rPr>
      </w:pPr>
      <w:bookmarkStart w:id="43" w:name="_Ref459375684"/>
      <w:bookmarkEnd w:id="43"/>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13</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POUFNOŚĆ</w:t>
      </w:r>
    </w:p>
    <w:p w:rsidR="008F4A56" w:rsidRPr="008F4A56" w:rsidRDefault="008F4A56" w:rsidP="008F4A56">
      <w:pPr>
        <w:numPr>
          <w:ilvl w:val="0"/>
          <w:numId w:val="28"/>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zobowiązują się do zachowania w poufności wszelkich otrzymanych w ramach Umowy od drugiej Strony Informacji Chronionych.</w:t>
      </w:r>
    </w:p>
    <w:p w:rsidR="008F4A56" w:rsidRPr="008F4A56" w:rsidRDefault="008F4A56" w:rsidP="008F4A56">
      <w:pPr>
        <w:numPr>
          <w:ilvl w:val="0"/>
          <w:numId w:val="28"/>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Strony zgodnie postanawiają, że w okresie obowiązywania Umowy, jak i w okresie 10 lat po zakończeniu jej obowiązywania, niezależnie od przyczyny, Informacje Chronione będą nosiły znamiona poufności aż do chwili uzyskania zgody na ich ujawnienie wyrażonej na piśmie, pod rygorem nieważności, przez Stronę, której dotyczą Informacje Chronione, chyba, że co innego wynika z bezwzględnie obowiązujących przepisów (przy czym w takim przypadku Strona zobowiązana jest do niezwłocznego poinformowania drugiej Strony o ujawnieniu Informacji Chronionych, chyba że byłoby to sprzeczne z bezwzględnie obowiązującym prawem). Informacje Chronione objęte są klauzulą poufności bez względu na źródło ich pozyskania. </w:t>
      </w:r>
    </w:p>
    <w:p w:rsidR="008F4A56" w:rsidRPr="008F4A56" w:rsidRDefault="008F4A56" w:rsidP="008F4A56">
      <w:pPr>
        <w:numPr>
          <w:ilvl w:val="0"/>
          <w:numId w:val="28"/>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Strony postanawiają, że poprzez wprowadzenie do Umowy niniejszej klauzuli, spełniony został warunek podjęcia odpowiednich kroków celem zapewnienia zachowania poufności informacji, określony w art. 11 ust. 4 ustawy o zwalczaniu nieuczciwej konkurencji z dnia 16 kwietnia 1993 r. </w:t>
      </w:r>
    </w:p>
    <w:p w:rsidR="008F4A56" w:rsidRPr="008F4A56" w:rsidRDefault="008F4A56" w:rsidP="008F4A56">
      <w:pPr>
        <w:numPr>
          <w:ilvl w:val="0"/>
          <w:numId w:val="28"/>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Postanowienia niniejszego paragrafu nie dotyczą informacji, które:</w:t>
      </w:r>
    </w:p>
    <w:p w:rsidR="008F4A56" w:rsidRPr="008F4A56" w:rsidRDefault="008F4A56" w:rsidP="008F4A56">
      <w:pPr>
        <w:numPr>
          <w:ilvl w:val="1"/>
          <w:numId w:val="29"/>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są powszechnie znane,</w:t>
      </w:r>
    </w:p>
    <w:p w:rsidR="008F4A56" w:rsidRPr="008F4A56" w:rsidRDefault="008F4A56" w:rsidP="008F4A56">
      <w:pPr>
        <w:numPr>
          <w:ilvl w:val="1"/>
          <w:numId w:val="29"/>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stanowią metodyki, koncepcje, procedury lub metody powszechnie wykorzystywane przez dostawców usług informatycznych,</w:t>
      </w:r>
    </w:p>
    <w:p w:rsidR="008F4A56" w:rsidRPr="008F4A56" w:rsidRDefault="008F4A56" w:rsidP="008F4A56">
      <w:pPr>
        <w:numPr>
          <w:ilvl w:val="1"/>
          <w:numId w:val="29"/>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 xml:space="preserve"> ujawniane są zgodnie z bezwzględnie obowiązującymi przepisami prawa, na podstawie decyzji albo orzeczenia uprawnionego organu.</w:t>
      </w: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bookmarkStart w:id="44" w:name="_Ref459362575"/>
      <w:bookmarkEnd w:id="44"/>
      <w:r w:rsidRPr="008F4A56">
        <w:rPr>
          <w:rFonts w:ascii="Times New Roman" w:eastAsia="Calibri" w:hAnsi="Times New Roman" w:cs="Times New Roman"/>
          <w:b/>
          <w:bCs/>
          <w:color w:val="000000"/>
        </w:rPr>
        <w:t>§ 14</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KOORYDNATORZY</w:t>
      </w:r>
    </w:p>
    <w:p w:rsidR="008F4A56" w:rsidRPr="008F4A56" w:rsidRDefault="008F4A56" w:rsidP="008F4A56">
      <w:pPr>
        <w:numPr>
          <w:ilvl w:val="0"/>
          <w:numId w:val="30"/>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45" w:name="_Ref459362564"/>
      <w:bookmarkEnd w:id="45"/>
      <w:r w:rsidRPr="008F4A56">
        <w:rPr>
          <w:rFonts w:ascii="Times New Roman" w:eastAsia="Calibri" w:hAnsi="Times New Roman" w:cs="Times New Roman"/>
          <w:bCs/>
          <w:color w:val="000000"/>
        </w:rPr>
        <w:t>Strony wyznaczają następujące osoby na Koordynatorów odpowiedzialnych za bieżące wykonywanie Umowy:</w:t>
      </w:r>
    </w:p>
    <w:p w:rsidR="008F4A56" w:rsidRPr="008F4A56" w:rsidRDefault="008F4A56" w:rsidP="008F4A56">
      <w:pPr>
        <w:numPr>
          <w:ilvl w:val="1"/>
          <w:numId w:val="31"/>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PKP SKM: …………………………….., </w:t>
      </w:r>
    </w:p>
    <w:p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do doręczeń: PKP SKM w Trójmieście sp. z o.o., ul. Morska 350A, 81-002 Gdynia,</w:t>
      </w:r>
    </w:p>
    <w:p w:rsidR="008F4A56" w:rsidRPr="008F4A56" w:rsidRDefault="008F4A56" w:rsidP="008F4A56">
      <w:pPr>
        <w:spacing w:after="0" w:line="360" w:lineRule="auto"/>
        <w:ind w:left="709"/>
        <w:jc w:val="both"/>
        <w:rPr>
          <w:rFonts w:ascii="Times New Roman" w:eastAsia="Calibri" w:hAnsi="Times New Roman" w:cs="Times New Roman"/>
          <w:bCs/>
          <w:color w:val="000000"/>
          <w:lang w:val="en-US"/>
        </w:rPr>
      </w:pPr>
      <w:r w:rsidRPr="008F4A56">
        <w:rPr>
          <w:rFonts w:ascii="Times New Roman" w:eastAsia="Calibri" w:hAnsi="Times New Roman" w:cs="Times New Roman"/>
          <w:bCs/>
          <w:color w:val="000000"/>
          <w:lang w:val="en-US"/>
        </w:rPr>
        <w:t>adres e-mail: ……………………………………………………………</w:t>
      </w:r>
    </w:p>
    <w:p w:rsidR="008F4A56" w:rsidRPr="008F4A56" w:rsidRDefault="008F4A56" w:rsidP="008F4A56">
      <w:pPr>
        <w:numPr>
          <w:ilvl w:val="1"/>
          <w:numId w:val="31"/>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Agenta: ……………………………….., </w:t>
      </w:r>
    </w:p>
    <w:p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do doręczeń: ………………………………..,</w:t>
      </w:r>
    </w:p>
    <w:p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e-mail: ……………………………….. .</w:t>
      </w:r>
    </w:p>
    <w:p w:rsidR="008F4A56" w:rsidRPr="008F4A56" w:rsidRDefault="008F4A56" w:rsidP="008F4A56">
      <w:pPr>
        <w:numPr>
          <w:ilvl w:val="0"/>
          <w:numId w:val="30"/>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46" w:name="_Ref483489918"/>
      <w:r w:rsidRPr="008F4A56">
        <w:rPr>
          <w:rFonts w:ascii="Times New Roman" w:eastAsia="Calibri" w:hAnsi="Times New Roman" w:cs="Times New Roman"/>
          <w:bCs/>
          <w:color w:val="000000"/>
        </w:rPr>
        <w:t>Strony wyznaczają następujące osoby na Koordynatorów Rozliczeń odpowiedzialnych za rozliczenia wynikające z Umowy:</w:t>
      </w:r>
      <w:bookmarkEnd w:id="46"/>
    </w:p>
    <w:p w:rsidR="008F4A56" w:rsidRPr="008F4A56" w:rsidRDefault="008F4A56" w:rsidP="008F4A56">
      <w:pPr>
        <w:numPr>
          <w:ilvl w:val="1"/>
          <w:numId w:val="32"/>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PKP SKM: ……………………………………………………….., </w:t>
      </w:r>
    </w:p>
    <w:p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do doręczeń: PKP SKM w Trójmieście sp. z o.o., ul. Morska 350A, 81-002 Gdynia,</w:t>
      </w:r>
    </w:p>
    <w:p w:rsidR="008F4A56" w:rsidRPr="008F4A56" w:rsidRDefault="008F4A56" w:rsidP="008F4A56">
      <w:pPr>
        <w:spacing w:after="0" w:line="360" w:lineRule="auto"/>
        <w:ind w:left="709"/>
        <w:jc w:val="both"/>
        <w:rPr>
          <w:rFonts w:ascii="Times New Roman" w:eastAsia="Calibri" w:hAnsi="Times New Roman" w:cs="Times New Roman"/>
          <w:bCs/>
          <w:color w:val="000000"/>
          <w:lang w:val="en-US"/>
        </w:rPr>
      </w:pPr>
      <w:r w:rsidRPr="008F4A56">
        <w:rPr>
          <w:rFonts w:ascii="Times New Roman" w:eastAsia="Calibri" w:hAnsi="Times New Roman" w:cs="Times New Roman"/>
          <w:bCs/>
          <w:color w:val="000000"/>
          <w:lang w:val="en-US"/>
        </w:rPr>
        <w:t>adres e-mail:</w:t>
      </w:r>
    </w:p>
    <w:p w:rsidR="008F4A56" w:rsidRPr="008F4A56" w:rsidRDefault="008F4A56" w:rsidP="008F4A56">
      <w:pPr>
        <w:numPr>
          <w:ilvl w:val="1"/>
          <w:numId w:val="32"/>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Agenta: ……………………………….., </w:t>
      </w:r>
    </w:p>
    <w:p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do doręczeń: ………………………………..,</w:t>
      </w:r>
    </w:p>
    <w:p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e-mail: ……………………………….. .</w:t>
      </w:r>
    </w:p>
    <w:p w:rsidR="008F4A56" w:rsidRPr="008F4A56" w:rsidRDefault="008F4A56" w:rsidP="008F4A56">
      <w:pPr>
        <w:numPr>
          <w:ilvl w:val="0"/>
          <w:numId w:val="3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wyznaczają następujące osoby do spraw technicznych:</w:t>
      </w:r>
    </w:p>
    <w:p w:rsidR="008F4A56" w:rsidRPr="008F4A56" w:rsidRDefault="008F4A56" w:rsidP="008F4A56">
      <w:pPr>
        <w:numPr>
          <w:ilvl w:val="0"/>
          <w:numId w:val="33"/>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PKP SKM: …………………………………………………………………</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adres do doręczeń: PKP SKM w Trójmieście sp. z o.o., ul. Morska 350A, 81-002 Gdynia</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adres e-mail: …………………………………………………………………………………</w:t>
      </w:r>
      <w:r w:rsidRPr="008F4A56">
        <w:rPr>
          <w:rFonts w:ascii="Times New Roman" w:eastAsia="Calibri" w:hAnsi="Times New Roman" w:cs="Times New Roman"/>
          <w:bCs/>
          <w:color w:val="000000"/>
        </w:rPr>
        <w:tab/>
        <w:t xml:space="preserve">      </w:t>
      </w:r>
    </w:p>
    <w:p w:rsidR="008F4A56" w:rsidRPr="008F4A56" w:rsidRDefault="008F4A56" w:rsidP="008F4A56">
      <w:pPr>
        <w:numPr>
          <w:ilvl w:val="0"/>
          <w:numId w:val="33"/>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Agenta: …………………………………………………………………………………..</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adres do doręczeń: ……………………………………………………………………….</w:t>
      </w:r>
    </w:p>
    <w:p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adres e-mail: ………………………………………………………………………………….</w:t>
      </w:r>
    </w:p>
    <w:p w:rsidR="008F4A56" w:rsidRPr="008F4A56" w:rsidRDefault="008F4A56" w:rsidP="008F4A56">
      <w:pPr>
        <w:numPr>
          <w:ilvl w:val="0"/>
          <w:numId w:val="3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
          <w:bCs/>
          <w:color w:val="000000"/>
        </w:rPr>
      </w:pPr>
      <w:r w:rsidRPr="008F4A56">
        <w:rPr>
          <w:rFonts w:ascii="Times New Roman" w:eastAsia="Calibri" w:hAnsi="Times New Roman" w:cs="Times New Roman"/>
          <w:bCs/>
          <w:color w:val="000000"/>
        </w:rPr>
        <w:t>Każda ze Stron zachowuje prawo zmiany Koordynatorów/Koordynatorów Rozliczeń lub ich danych kontaktowych i zobowiązuje się o dokonaniu takiej zmiany zawiadomić drugą Stronę na adres jej Koordynatora w terminie 1 Dnia Roboczego od dokonania zmiany, wskazując równocześnie nowe dane Koordynatora/Koordynatora Rozliczeń. Zmiana taka nie stanowi zmiany Umowy, ale musi pod rygorem nieważności nastąpić na piśmie</w:t>
      </w:r>
    </w:p>
    <w:p w:rsidR="008F4A56" w:rsidRPr="008F4A56" w:rsidRDefault="008F4A56" w:rsidP="008F4A56">
      <w:pPr>
        <w:numPr>
          <w:ilvl w:val="0"/>
          <w:numId w:val="3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
          <w:bCs/>
          <w:color w:val="000000"/>
        </w:rPr>
      </w:pPr>
      <w:r w:rsidRPr="008F4A56">
        <w:rPr>
          <w:rFonts w:ascii="Times New Roman" w:eastAsia="Calibri" w:hAnsi="Times New Roman" w:cs="Times New Roman"/>
          <w:bCs/>
          <w:color w:val="000000"/>
        </w:rPr>
        <w:t xml:space="preserve">Koordynatorzy nie są uprawnieni do składania oświadczeń w przedmiocie wypowiedzenia, rozwiązania lub zmiany Umowy, chyba że z treści ich pełnomocnictw wyraźnie wynika inaczej. </w:t>
      </w:r>
    </w:p>
    <w:p w:rsidR="008F4A56" w:rsidRPr="008F4A56" w:rsidRDefault="008F4A56" w:rsidP="008F4A56">
      <w:pPr>
        <w:numPr>
          <w:ilvl w:val="0"/>
          <w:numId w:val="3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
          <w:bCs/>
          <w:color w:val="000000"/>
        </w:rPr>
      </w:pPr>
      <w:r w:rsidRPr="008F4A56">
        <w:rPr>
          <w:rFonts w:ascii="Times New Roman" w:eastAsia="Calibri" w:hAnsi="Times New Roman" w:cs="Times New Roman"/>
          <w:bCs/>
          <w:color w:val="000000"/>
        </w:rPr>
        <w:t xml:space="preserve">Strony zobowiązane są do niezwłocznego informowania się wzajemnie o zmianie adresów do doręczeń Stron. Taka zmiana nie wymaga zmiany Umowy, a jedynie prawidłowego zawiadomienia drugiej Strony, w formie pisemnej pod rygorem nieważności. W przypadku braku poinformowania o </w:t>
      </w:r>
      <w:r w:rsidRPr="008F4A56">
        <w:rPr>
          <w:rFonts w:ascii="Times New Roman" w:eastAsia="Calibri" w:hAnsi="Times New Roman" w:cs="Times New Roman"/>
          <w:bCs/>
          <w:color w:val="000000"/>
        </w:rPr>
        <w:lastRenderedPageBreak/>
        <w:t>zmianie adresu, korespondencja wysłana na dotychczasowy adres uznana będzie za prawidłowo doręczoną, najpóźniej w dacie zwrotu przesyłki przez doręczyciela.</w:t>
      </w: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15</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POSTANOWIENIA KOŃCOWE</w:t>
      </w:r>
    </w:p>
    <w:p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Wszelkie oświadczenia lub zawiadomienia dokonywane w związku z Umową mogą być kierowane do drugiej Strony za pośrednictwem poczty elektronicznej, chyba że Umowa lub Ustawa wymaga formy pisemnej pod rygorem nieważności. </w:t>
      </w:r>
    </w:p>
    <w:p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Zmiana Umowy dla swojej skuteczności wymaga zachowania formy pisemnej, chyba że Strony wyraźnie przewidziały inny tryb dla danej zmiany, z zastrzeżeniem, że nie dotyczy to </w:t>
      </w:r>
      <w:r w:rsidRPr="008F4A56">
        <w:rPr>
          <w:rFonts w:ascii="Times New Roman" w:eastAsia="Calibri" w:hAnsi="Times New Roman" w:cs="Times New Roman"/>
          <w:b/>
          <w:bCs/>
          <w:color w:val="000000"/>
        </w:rPr>
        <w:t>Załącznika nr 1</w:t>
      </w:r>
      <w:r w:rsidRPr="008F4A56">
        <w:rPr>
          <w:rFonts w:ascii="Times New Roman" w:eastAsia="Calibri" w:hAnsi="Times New Roman" w:cs="Times New Roman"/>
          <w:bCs/>
          <w:color w:val="000000"/>
        </w:rPr>
        <w:t xml:space="preserve">, 3, 5, 6, 8 do Umowy, które są zmieniane za pisemną pod rygorem nieważności zgodą Koordynatorów obu Stron, bez konieczności zmiany Umowy. </w:t>
      </w:r>
    </w:p>
    <w:p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bookmarkStart w:id="47" w:name="_Ref459446591"/>
      <w:bookmarkStart w:id="48" w:name="_Ref459446670"/>
      <w:bookmarkStart w:id="49" w:name="_Ref460347146"/>
      <w:bookmarkStart w:id="50" w:name="_Ref460401740"/>
      <w:bookmarkEnd w:id="47"/>
      <w:bookmarkEnd w:id="48"/>
      <w:bookmarkEnd w:id="49"/>
      <w:bookmarkEnd w:id="50"/>
      <w:r w:rsidRPr="008F4A56">
        <w:rPr>
          <w:rFonts w:ascii="Times New Roman" w:eastAsia="Calibri" w:hAnsi="Times New Roman" w:cs="Times New Roman"/>
          <w:bCs/>
          <w:color w:val="000000"/>
        </w:rPr>
        <w:t xml:space="preserve">Strony nie mogą przenosić praw lub obowiązków wynikających z Umowy, bez wyraźnej uprzedniej zgody drugiej Strony, wyrażonej w formie pisemnej pod rygorem nieważności. </w:t>
      </w:r>
    </w:p>
    <w:p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 razie uznania któregokolwiek postanowienia Umowy za nieważne lub bezskuteczne, Umowa pozostaje w mocy w pozostałym zakresie. Strony zobowiązują się do zastąpienia nieważnego lub bezskutecznego postanowienia postanowieniem, które najlepiej odzwierciedlać będzie zgodną wolę Stron i ich słuszne interesy. </w:t>
      </w:r>
    </w:p>
    <w:p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Spory związane z Umową będą rozstrzygane przez Sąd Powszechny właściwy miejscowo dla siedziby PKP SKM. </w:t>
      </w:r>
    </w:p>
    <w:p w:rsidR="008F4A56" w:rsidRPr="008F4A56" w:rsidRDefault="008F4A56" w:rsidP="008F4A56">
      <w:pPr>
        <w:numPr>
          <w:ilvl w:val="0"/>
          <w:numId w:val="34"/>
        </w:numPr>
        <w:overflowPunct w:val="0"/>
        <w:autoSpaceDE w:val="0"/>
        <w:autoSpaceDN w:val="0"/>
        <w:adjustRightInd w:val="0"/>
        <w:spacing w:after="0" w:line="360" w:lineRule="auto"/>
        <w:ind w:left="284" w:hanging="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Umowę sporządzono w dwóch jednobrzmiących egzemplarzach, po jednym dla każdej ze Stron.</w:t>
      </w:r>
    </w:p>
    <w:p w:rsidR="008F4A56" w:rsidRPr="008F4A56" w:rsidRDefault="008F4A56" w:rsidP="008F4A56">
      <w:pPr>
        <w:numPr>
          <w:ilvl w:val="0"/>
          <w:numId w:val="34"/>
        </w:numPr>
        <w:overflowPunct w:val="0"/>
        <w:autoSpaceDE w:val="0"/>
        <w:autoSpaceDN w:val="0"/>
        <w:adjustRightInd w:val="0"/>
        <w:spacing w:after="0" w:line="360" w:lineRule="auto"/>
        <w:ind w:left="284" w:hanging="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Następujące załączniki stanowią integralną część Umowy: </w:t>
      </w:r>
    </w:p>
    <w:p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1 Specyfikacja techniczna interfejsów,</w:t>
      </w:r>
    </w:p>
    <w:p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2 Protokół Uruchomienia Usługi,</w:t>
      </w:r>
    </w:p>
    <w:p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3 Wzór raportu monitoringu dostępności Sprzedaży,</w:t>
      </w:r>
    </w:p>
    <w:p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4 Wzór raportu rozliczeniowego,</w:t>
      </w:r>
    </w:p>
    <w:p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4a Wzór raportu rozliczeniowego,</w:t>
      </w:r>
    </w:p>
    <w:p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5 Wzór zestawienia wpłat utargów,</w:t>
      </w:r>
    </w:p>
    <w:p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6 Umowa o powierzeniu przetwarzania danych osobowych,</w:t>
      </w:r>
    </w:p>
    <w:p w:rsidR="008F4A56" w:rsidRPr="008F4A56" w:rsidRDefault="008F4A56" w:rsidP="008F4A56">
      <w:pPr>
        <w:spacing w:after="0" w:line="360" w:lineRule="auto"/>
        <w:jc w:val="center"/>
        <w:rPr>
          <w:rFonts w:ascii="Times New Roman" w:eastAsia="Calibri" w:hAnsi="Times New Roman" w:cs="Times New Roman"/>
          <w:b/>
          <w:bCs/>
          <w:color w:val="000000"/>
        </w:rPr>
      </w:pP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16</w:t>
      </w:r>
    </w:p>
    <w:p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RODO</w:t>
      </w:r>
    </w:p>
    <w:p w:rsidR="008F4A56" w:rsidRPr="008F4A56" w:rsidRDefault="008F4A56" w:rsidP="008F4A56">
      <w:pPr>
        <w:spacing w:line="360" w:lineRule="auto"/>
        <w:jc w:val="both"/>
        <w:rPr>
          <w:rFonts w:ascii="Calibri" w:eastAsia="Calibri" w:hAnsi="Calibri" w:cs="Times New Roman"/>
          <w:i/>
          <w:color w:val="000000"/>
        </w:rPr>
      </w:pPr>
      <w:r w:rsidRPr="008F4A56">
        <w:rPr>
          <w:rFonts w:ascii="Calibri" w:eastAsia="Calibri" w:hAnsi="Calibri" w:cs="Times New Roman"/>
          <w:i/>
          <w:color w:val="000000"/>
        </w:rPr>
        <w:t>Zgodnie z art. 13 ust. 1 i ust. 2 Rozporządzenia Parlamentu Europejskiego i Rady (UE) 2016/679 z dnia 27 kwietnia 2016 r. (ogólnego Rozporządzenia o ochronie danych osobowych) Zamawiający informuje, że:</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 xml:space="preserve">Administratorem danych osobowych Agenta lub osób reprezentujących Agenta oraz osób wskazanych w §14 </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lastRenderedPageBreak/>
        <w:t xml:space="preserve">Umowy jest PKP Szybka Kolej Miejska w Trójmieście  Sp. z o.o.  z siedzibą przy ul. Morskiej </w:t>
      </w:r>
      <w:smartTag w:uri="urn:schemas-microsoft-com:office:smarttags" w:element="metricconverter">
        <w:smartTagPr>
          <w:attr w:name="ProductID" w:val="350 a"/>
        </w:smartTagPr>
        <w:r w:rsidRPr="008F4A56">
          <w:rPr>
            <w:rFonts w:ascii="Times New Roman" w:eastAsia="Times New Roman" w:hAnsi="Times New Roman" w:cs="Times New Roman"/>
            <w:i/>
            <w:color w:val="000000"/>
            <w:lang w:eastAsia="pl-PL"/>
          </w:rPr>
          <w:t>350 A</w:t>
        </w:r>
      </w:smartTag>
      <w:r w:rsidRPr="008F4A56">
        <w:rPr>
          <w:rFonts w:ascii="Times New Roman" w:eastAsia="Times New Roman" w:hAnsi="Times New Roman" w:cs="Times New Roman"/>
          <w:i/>
          <w:color w:val="000000"/>
          <w:lang w:eastAsia="pl-PL"/>
        </w:rPr>
        <w:t>, 81-002 Gdynia;</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 xml:space="preserve">Dane kontaktowe Inspektora ochrony danych wyznaczonego przez Administratora w PKP Szybka Kolej Miejska w Trójmieście Sp. z o.o.: </w:t>
      </w:r>
    </w:p>
    <w:p w:rsidR="008F4A56" w:rsidRPr="008F4A56" w:rsidRDefault="00925D2C" w:rsidP="008F4A56">
      <w:pPr>
        <w:spacing w:before="100" w:beforeAutospacing="1" w:after="100" w:afterAutospacing="1" w:line="360" w:lineRule="auto"/>
        <w:ind w:left="720"/>
        <w:contextualSpacing/>
        <w:jc w:val="both"/>
        <w:rPr>
          <w:rFonts w:ascii="Times New Roman" w:eastAsia="Times New Roman" w:hAnsi="Times New Roman" w:cs="Times New Roman"/>
          <w:i/>
          <w:color w:val="000000"/>
          <w:lang w:eastAsia="pl-PL"/>
        </w:rPr>
      </w:pPr>
      <w:hyperlink r:id="rId14" w:history="1">
        <w:r w:rsidR="008F4A56" w:rsidRPr="008F4A56">
          <w:rPr>
            <w:rFonts w:ascii="Times New Roman" w:eastAsia="Times New Roman" w:hAnsi="Times New Roman" w:cs="Times New Roman"/>
            <w:i/>
            <w:color w:val="0000FF"/>
            <w:u w:val="single"/>
            <w:lang w:eastAsia="pl-PL"/>
          </w:rPr>
          <w:t>daneosobowe@skm.pkp.pl</w:t>
        </w:r>
      </w:hyperlink>
      <w:r w:rsidR="008F4A56" w:rsidRPr="008F4A56">
        <w:rPr>
          <w:rFonts w:ascii="Times New Roman" w:eastAsia="Times New Roman" w:hAnsi="Times New Roman" w:cs="Times New Roman"/>
          <w:i/>
          <w:color w:val="000000"/>
          <w:lang w:eastAsia="pl-PL"/>
        </w:rPr>
        <w:t>, tel. 58 721 29 69;</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Osoby wskazane w ust. 1 mają  prawo wniesienia skargi do organu nadzorczego, Prezesa Urzędu Ochrony Danych Osobowych, gdy uznają że przetwarzanie danych osobowych narusza przepisy w/w Rozporządzenia.</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Dane osobowe wskazane w ust. 1 nie będą przetwarzane w sposób zautomatyzowany, w tym nie będą podlegały profilowaniu w rozumieniu RODO.</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 xml:space="preserve">Podanie przez Agenta danych osobowych wskazanych w ust.1 jest warunkiem umownym zawarcia umowy. </w:t>
      </w:r>
    </w:p>
    <w:p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Agent nie będący osobą fizyczną ma obowiązek poinformowania osób wskazanych w ust. 1 o treści niniejszego paragrafu.</w:t>
      </w:r>
    </w:p>
    <w:p w:rsidR="008F4A56" w:rsidRPr="008F4A56" w:rsidRDefault="008F4A56" w:rsidP="008F4A56">
      <w:pPr>
        <w:spacing w:line="256" w:lineRule="auto"/>
        <w:rPr>
          <w:rFonts w:ascii="Calibri" w:eastAsia="Calibri" w:hAnsi="Calibri" w:cs="Times New Roman"/>
        </w:rPr>
      </w:pP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both"/>
        <w:rPr>
          <w:rFonts w:ascii="Times New Roman" w:eastAsia="Calibri" w:hAnsi="Times New Roman" w:cs="Times New Roman"/>
          <w:bCs/>
          <w:color w:val="000000"/>
        </w:rPr>
      </w:pPr>
    </w:p>
    <w:p w:rsidR="008F4A56" w:rsidRPr="008F4A56" w:rsidRDefault="008F4A56" w:rsidP="008F4A56">
      <w:pPr>
        <w:spacing w:after="0" w:line="360" w:lineRule="auto"/>
        <w:jc w:val="both"/>
        <w:rPr>
          <w:rFonts w:ascii="Times New Roman" w:eastAsia="Calibri" w:hAnsi="Times New Roman" w:cs="Times New Roman"/>
          <w:bCs/>
          <w:color w:val="000000"/>
        </w:rPr>
      </w:pPr>
    </w:p>
    <w:bookmarkEnd w:id="9"/>
    <w:p w:rsidR="008F4A56" w:rsidRPr="008F4A56" w:rsidRDefault="008F4A56" w:rsidP="008F4A56">
      <w:pPr>
        <w:spacing w:after="0" w:line="360" w:lineRule="auto"/>
        <w:jc w:val="both"/>
        <w:rPr>
          <w:rFonts w:ascii="Times New Roman" w:eastAsia="Calibri" w:hAnsi="Times New Roman" w:cs="Times New Roman"/>
          <w:bCs/>
          <w:sz w:val="24"/>
          <w:szCs w:val="24"/>
        </w:rPr>
      </w:pPr>
    </w:p>
    <w:p w:rsidR="008F4A56" w:rsidRPr="008F4A56" w:rsidRDefault="008F4A56" w:rsidP="008F4A56">
      <w:pPr>
        <w:spacing w:after="0" w:line="360" w:lineRule="auto"/>
        <w:jc w:val="both"/>
        <w:rPr>
          <w:rFonts w:ascii="Times New Roman" w:eastAsia="Calibri" w:hAnsi="Times New Roman" w:cs="Times New Roman"/>
          <w:bCs/>
          <w:sz w:val="24"/>
          <w:szCs w:val="24"/>
        </w:rPr>
      </w:pPr>
    </w:p>
    <w:p w:rsidR="008F4A56" w:rsidRPr="008F4A56" w:rsidRDefault="008F4A56" w:rsidP="008F4A56">
      <w:pPr>
        <w:spacing w:after="0" w:line="360" w:lineRule="auto"/>
        <w:jc w:val="both"/>
        <w:rPr>
          <w:rFonts w:ascii="Times New Roman" w:eastAsia="Calibri" w:hAnsi="Times New Roman" w:cs="Times New Roman"/>
          <w:bCs/>
          <w:sz w:val="24"/>
          <w:szCs w:val="24"/>
        </w:rPr>
      </w:pPr>
    </w:p>
    <w:p w:rsidR="008F4A56" w:rsidRPr="008F4A56" w:rsidRDefault="008F4A56" w:rsidP="008F4A56">
      <w:pPr>
        <w:spacing w:after="0" w:line="360" w:lineRule="auto"/>
        <w:jc w:val="both"/>
        <w:rPr>
          <w:rFonts w:ascii="Times New Roman" w:eastAsia="Calibri" w:hAnsi="Times New Roman" w:cs="Times New Roman"/>
          <w:bCs/>
          <w:sz w:val="24"/>
          <w:szCs w:val="24"/>
        </w:rPr>
      </w:pPr>
    </w:p>
    <w:p w:rsidR="008F4A56" w:rsidRPr="008F4A56" w:rsidRDefault="008F4A56" w:rsidP="008F4A56">
      <w:pPr>
        <w:spacing w:after="0" w:line="360" w:lineRule="auto"/>
        <w:jc w:val="both"/>
        <w:rPr>
          <w:rFonts w:ascii="Times New Roman" w:eastAsia="Calibri" w:hAnsi="Times New Roman" w:cs="Times New Roman"/>
          <w:bCs/>
          <w:sz w:val="24"/>
          <w:szCs w:val="24"/>
        </w:rPr>
      </w:pPr>
    </w:p>
    <w:p w:rsidR="008F4A56" w:rsidRPr="008F4A56" w:rsidRDefault="008F4A56" w:rsidP="008F4A56">
      <w:pPr>
        <w:spacing w:after="0" w:line="360" w:lineRule="auto"/>
        <w:jc w:val="both"/>
        <w:rPr>
          <w:rFonts w:ascii="Times New Roman" w:eastAsia="Calibri" w:hAnsi="Times New Roman" w:cs="Times New Roman"/>
          <w:bCs/>
          <w:sz w:val="24"/>
          <w:szCs w:val="24"/>
        </w:rPr>
      </w:pPr>
    </w:p>
    <w:p w:rsidR="008F4A56" w:rsidRPr="008F4A56" w:rsidRDefault="008F4A56" w:rsidP="008F4A56">
      <w:pPr>
        <w:spacing w:after="0" w:line="360" w:lineRule="auto"/>
        <w:jc w:val="both"/>
        <w:rPr>
          <w:rFonts w:ascii="Times New Roman" w:eastAsia="Calibri" w:hAnsi="Times New Roman" w:cs="Times New Roman"/>
          <w:bCs/>
          <w:sz w:val="24"/>
          <w:szCs w:val="24"/>
        </w:rPr>
      </w:pPr>
    </w:p>
    <w:p w:rsidR="008F4A56" w:rsidRPr="008F4A56" w:rsidRDefault="008F4A56" w:rsidP="008F4A56">
      <w:pPr>
        <w:spacing w:after="0" w:line="360" w:lineRule="auto"/>
        <w:jc w:val="both"/>
        <w:rPr>
          <w:rFonts w:ascii="Times New Roman" w:eastAsia="Calibri" w:hAnsi="Times New Roman" w:cs="Times New Roman"/>
          <w:bCs/>
          <w:sz w:val="24"/>
          <w:szCs w:val="24"/>
        </w:rPr>
      </w:pPr>
    </w:p>
    <w:p w:rsidR="008F4A56" w:rsidRPr="008F4A56" w:rsidRDefault="008F4A56" w:rsidP="008F4A56">
      <w:pPr>
        <w:spacing w:after="0" w:line="360" w:lineRule="auto"/>
        <w:jc w:val="right"/>
        <w:rPr>
          <w:rFonts w:ascii="Times New Roman" w:eastAsia="Calibri" w:hAnsi="Times New Roman" w:cs="Times New Roman"/>
          <w:b/>
          <w:bCs/>
        </w:rPr>
      </w:pPr>
      <w:r w:rsidRPr="008F4A56">
        <w:rPr>
          <w:rFonts w:ascii="Times New Roman" w:eastAsia="Calibri" w:hAnsi="Times New Roman" w:cs="Times New Roman"/>
          <w:b/>
          <w:bCs/>
        </w:rPr>
        <w:t>Załącznik nr 1</w:t>
      </w:r>
    </w:p>
    <w:p w:rsidR="008F4A56" w:rsidRPr="008F4A56" w:rsidRDefault="008F4A56" w:rsidP="008F4A56">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154"/>
        <w:gridCol w:w="2532"/>
        <w:gridCol w:w="1623"/>
        <w:gridCol w:w="1425"/>
      </w:tblGrid>
      <w:tr w:rsidR="008F4A56" w:rsidRPr="008F4A56" w:rsidTr="007A2F74">
        <w:tc>
          <w:tcPr>
            <w:tcW w:w="1328"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Data ostatniej modyfikacji</w:t>
            </w:r>
          </w:p>
        </w:tc>
        <w:tc>
          <w:tcPr>
            <w:tcW w:w="2154"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 xml:space="preserve">Kto modyfikował </w:t>
            </w:r>
          </w:p>
        </w:tc>
        <w:tc>
          <w:tcPr>
            <w:tcW w:w="2532"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Co modyfikował</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 xml:space="preserve">Kto zatwierdził </w:t>
            </w:r>
            <w:r w:rsidRPr="008F4A56">
              <w:rPr>
                <w:rFonts w:ascii="Calibri" w:eastAsia="Calibri" w:hAnsi="Calibri" w:cs="Times New Roman"/>
                <w:b/>
                <w:bCs/>
              </w:rPr>
              <w:br/>
            </w:r>
          </w:p>
        </w:tc>
        <w:tc>
          <w:tcPr>
            <w:tcW w:w="1425"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Numer wersji</w:t>
            </w:r>
          </w:p>
        </w:tc>
      </w:tr>
      <w:tr w:rsidR="008F4A56" w:rsidRPr="008F4A56" w:rsidTr="007A2F74">
        <w:tc>
          <w:tcPr>
            <w:tcW w:w="1328"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256" w:lineRule="auto"/>
              <w:rPr>
                <w:rFonts w:ascii="Calibri" w:eastAsia="Calibri" w:hAnsi="Calibri" w:cs="Times New Roman"/>
                <w:b/>
                <w:bCs/>
              </w:rPr>
            </w:pPr>
          </w:p>
        </w:tc>
        <w:tc>
          <w:tcPr>
            <w:tcW w:w="2154"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240" w:lineRule="auto"/>
              <w:rPr>
                <w:rFonts w:ascii="Calibri" w:eastAsia="Calibri" w:hAnsi="Calibri" w:cs="Times New Roman"/>
                <w:lang w:eastAsia="pl-PL"/>
              </w:rPr>
            </w:pPr>
          </w:p>
        </w:tc>
        <w:tc>
          <w:tcPr>
            <w:tcW w:w="2532"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Powstanie dokumentu</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425"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1.0</w:t>
            </w:r>
          </w:p>
        </w:tc>
      </w:tr>
      <w:tr w:rsidR="008F4A56" w:rsidRPr="008F4A56" w:rsidTr="007A2F74">
        <w:tc>
          <w:tcPr>
            <w:tcW w:w="1328"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2154"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2532"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425"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1328"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2154"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2532"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425"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bl>
    <w:p w:rsidR="008F4A56" w:rsidRPr="008F4A56" w:rsidRDefault="008F4A56" w:rsidP="008F4A56">
      <w:pPr>
        <w:spacing w:after="0" w:line="360" w:lineRule="auto"/>
        <w:jc w:val="both"/>
        <w:rPr>
          <w:rFonts w:ascii="Times New Roman" w:eastAsia="Calibri" w:hAnsi="Times New Roman" w:cs="Times New Roman"/>
          <w:b/>
          <w:bCs/>
        </w:rPr>
      </w:pPr>
    </w:p>
    <w:p w:rsidR="008F4A56" w:rsidRPr="008F4A56" w:rsidRDefault="008F4A56" w:rsidP="008F4A56">
      <w:pPr>
        <w:spacing w:after="0" w:line="360" w:lineRule="auto"/>
        <w:jc w:val="both"/>
        <w:rPr>
          <w:rFonts w:ascii="Times New Roman" w:eastAsia="Calibri" w:hAnsi="Times New Roman" w:cs="Times New Roman"/>
          <w:b/>
          <w:bCs/>
        </w:rPr>
      </w:pPr>
    </w:p>
    <w:p w:rsidR="008F4A56" w:rsidRPr="008F4A56" w:rsidRDefault="008F4A56" w:rsidP="008F4A56">
      <w:pPr>
        <w:numPr>
          <w:ilvl w:val="0"/>
          <w:numId w:val="1"/>
        </w:numPr>
        <w:overflowPunct w:val="0"/>
        <w:autoSpaceDE w:val="0"/>
        <w:autoSpaceDN w:val="0"/>
        <w:adjustRightInd w:val="0"/>
        <w:spacing w:after="0" w:line="360" w:lineRule="auto"/>
        <w:jc w:val="center"/>
        <w:textAlignment w:val="baseline"/>
        <w:rPr>
          <w:rFonts w:ascii="Times New Roman" w:eastAsia="Calibri" w:hAnsi="Times New Roman" w:cs="Times New Roman"/>
          <w:bCs/>
        </w:rPr>
      </w:pPr>
      <w:bookmarkStart w:id="51" w:name="_Toc480790373"/>
      <w:r w:rsidRPr="008F4A56">
        <w:rPr>
          <w:rFonts w:ascii="Times New Roman" w:eastAsia="Calibri" w:hAnsi="Times New Roman" w:cs="Times New Roman"/>
          <w:b/>
          <w:bCs/>
        </w:rPr>
        <w:t>Wstęp</w:t>
      </w:r>
      <w:bookmarkEnd w:id="51"/>
    </w:p>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xml:space="preserve">W załączniku tym opisane będą wszystkie interfejsy używane w serwisie .................. Jeśli nie jest tu wymienione jakieś źródło danych, to obie strony przyjmują, że nie może być użyte w serwisie .................. </w:t>
      </w: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numPr>
          <w:ilvl w:val="0"/>
          <w:numId w:val="1"/>
        </w:numPr>
        <w:overflowPunct w:val="0"/>
        <w:autoSpaceDE w:val="0"/>
        <w:autoSpaceDN w:val="0"/>
        <w:adjustRightInd w:val="0"/>
        <w:spacing w:after="0" w:line="360" w:lineRule="auto"/>
        <w:jc w:val="center"/>
        <w:textAlignment w:val="baseline"/>
        <w:rPr>
          <w:rFonts w:ascii="Times New Roman" w:eastAsia="Calibri" w:hAnsi="Times New Roman" w:cs="Times New Roman"/>
          <w:b/>
          <w:bCs/>
        </w:rPr>
      </w:pPr>
      <w:bookmarkStart w:id="52" w:name="_Toc480790374"/>
      <w:r w:rsidRPr="008F4A56">
        <w:rPr>
          <w:rFonts w:ascii="Times New Roman" w:eastAsia="Calibri" w:hAnsi="Times New Roman" w:cs="Times New Roman"/>
          <w:b/>
          <w:bCs/>
        </w:rPr>
        <w:t xml:space="preserve">Źródła danych dla Serwisu </w:t>
      </w:r>
      <w:bookmarkEnd w:id="52"/>
      <w:r w:rsidRPr="008F4A56">
        <w:rPr>
          <w:rFonts w:ascii="Times New Roman" w:eastAsia="Calibri" w:hAnsi="Times New Roman" w:cs="Times New Roman"/>
          <w:b/>
          <w:bCs/>
        </w:rPr>
        <w:t>.................</w:t>
      </w: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bookmarkStart w:id="53" w:name="_Toc480790375"/>
      <w:r w:rsidRPr="008F4A56">
        <w:rPr>
          <w:rFonts w:ascii="Times New Roman" w:eastAsia="Calibri" w:hAnsi="Times New Roman" w:cs="Times New Roman"/>
          <w:bCs/>
        </w:rPr>
        <w:t>Planowanie podróży</w:t>
      </w:r>
      <w:bookmarkEnd w:id="53"/>
      <w:r w:rsidRPr="008F4A56">
        <w:rPr>
          <w:rFonts w:ascii="Times New Roman" w:eastAsia="Calibri" w:hAnsi="Times New Roman" w:cs="Times New Roman"/>
          <w:bCs/>
        </w:rPr>
        <w:t xml:space="preserve"> </w:t>
      </w:r>
    </w:p>
    <w:tbl>
      <w:tblPr>
        <w:tblW w:w="4940" w:type="pct"/>
        <w:jc w:val="center"/>
        <w:tblCellMar>
          <w:left w:w="70" w:type="dxa"/>
          <w:right w:w="70" w:type="dxa"/>
        </w:tblCellMar>
        <w:tblLook w:val="04A0" w:firstRow="1" w:lastRow="0" w:firstColumn="1" w:lastColumn="0" w:noHBand="0" w:noVBand="1"/>
      </w:tblPr>
      <w:tblGrid>
        <w:gridCol w:w="542"/>
        <w:gridCol w:w="2059"/>
        <w:gridCol w:w="2076"/>
        <w:gridCol w:w="4556"/>
      </w:tblGrid>
      <w:tr w:rsidR="008F4A56" w:rsidRPr="008F4A56" w:rsidTr="007A2F74">
        <w:trPr>
          <w:trHeight w:val="576"/>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
                <w:bCs/>
              </w:rPr>
            </w:pPr>
            <w:r w:rsidRPr="008F4A56">
              <w:rPr>
                <w:rFonts w:ascii="Times New Roman" w:eastAsia="Calibri" w:hAnsi="Times New Roman" w:cs="Times New Roman"/>
                <w:b/>
                <w:bCs/>
              </w:rPr>
              <w:t>L.p.</w:t>
            </w:r>
          </w:p>
        </w:tc>
        <w:tc>
          <w:tcPr>
            <w:tcW w:w="111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
                <w:bCs/>
              </w:rPr>
            </w:pPr>
            <w:r w:rsidRPr="008F4A56">
              <w:rPr>
                <w:rFonts w:ascii="Times New Roman" w:eastAsia="Calibri" w:hAnsi="Times New Roman" w:cs="Times New Roman"/>
                <w:b/>
                <w:bCs/>
              </w:rPr>
              <w:t>Dane niezbędne dla realizacji Usługi</w:t>
            </w:r>
          </w:p>
        </w:tc>
        <w:tc>
          <w:tcPr>
            <w:tcW w:w="1124"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
                <w:bCs/>
              </w:rPr>
            </w:pPr>
            <w:r w:rsidRPr="008F4A56">
              <w:rPr>
                <w:rFonts w:ascii="Times New Roman" w:eastAsia="Calibri" w:hAnsi="Times New Roman" w:cs="Times New Roman"/>
                <w:b/>
                <w:bCs/>
              </w:rPr>
              <w:t>Źródło</w:t>
            </w:r>
          </w:p>
        </w:tc>
        <w:tc>
          <w:tcPr>
            <w:tcW w:w="2467"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
                <w:bCs/>
              </w:rPr>
            </w:pPr>
            <w:r w:rsidRPr="008F4A56">
              <w:rPr>
                <w:rFonts w:ascii="Times New Roman" w:eastAsia="Calibri" w:hAnsi="Times New Roman" w:cs="Times New Roman"/>
                <w:b/>
                <w:bCs/>
              </w:rPr>
              <w:t>Jak wprowadzane i aktualizowane są dane</w:t>
            </w:r>
          </w:p>
        </w:tc>
      </w:tr>
      <w:tr w:rsidR="008F4A56" w:rsidRPr="008F4A56" w:rsidTr="007A2F74">
        <w:trPr>
          <w:trHeight w:val="741"/>
          <w:jc w:val="center"/>
        </w:trPr>
        <w:tc>
          <w:tcPr>
            <w:tcW w:w="294" w:type="pct"/>
            <w:tcBorders>
              <w:top w:val="nil"/>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1</w:t>
            </w:r>
          </w:p>
        </w:tc>
        <w:tc>
          <w:tcPr>
            <w:tcW w:w="1115"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Rozkład jazdy, dworce i przystanki kolejowe, opis pociągu</w:t>
            </w:r>
          </w:p>
        </w:tc>
        <w:tc>
          <w:tcPr>
            <w:tcW w:w="1124"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467" w:type="pct"/>
            <w:tcBorders>
              <w:top w:val="nil"/>
              <w:left w:val="nil"/>
              <w:bottom w:val="single" w:sz="4" w:space="0" w:color="auto"/>
              <w:right w:val="single" w:sz="4" w:space="0" w:color="auto"/>
            </w:tcBorders>
            <w:shd w:val="clear" w:color="auto" w:fill="FFFFFF"/>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Zgodnie ze Specyfikacją interfejsu (eSKM moduł ERSKM)</w:t>
            </w:r>
          </w:p>
        </w:tc>
      </w:tr>
      <w:tr w:rsidR="008F4A56" w:rsidRPr="008F4A56" w:rsidTr="007A2F74">
        <w:trPr>
          <w:trHeight w:val="1551"/>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2</w:t>
            </w:r>
          </w:p>
        </w:tc>
        <w:tc>
          <w:tcPr>
            <w:tcW w:w="111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Znaki towarowe SKM:</w:t>
            </w:r>
          </w:p>
          <w:p w:rsidR="008F4A56" w:rsidRPr="008F4A56" w:rsidRDefault="008F4A56" w:rsidP="008F4A56">
            <w:pPr>
              <w:numPr>
                <w:ilvl w:val="0"/>
                <w:numId w:val="36"/>
              </w:numPr>
              <w:overflowPunct w:val="0"/>
              <w:autoSpaceDE w:val="0"/>
              <w:autoSpaceDN w:val="0"/>
              <w:adjustRightInd w:val="0"/>
              <w:spacing w:after="0" w:line="360" w:lineRule="auto"/>
              <w:textAlignment w:val="baseline"/>
              <w:rPr>
                <w:rFonts w:ascii="Times New Roman" w:eastAsia="Calibri" w:hAnsi="Times New Roman" w:cs="Times New Roman"/>
                <w:bCs/>
              </w:rPr>
            </w:pPr>
            <w:r w:rsidRPr="008F4A56">
              <w:rPr>
                <w:rFonts w:ascii="Times New Roman" w:eastAsia="Calibri" w:hAnsi="Times New Roman" w:cs="Times New Roman"/>
                <w:bCs/>
              </w:rPr>
              <w:t>Logo PKP SKM</w:t>
            </w:r>
          </w:p>
        </w:tc>
        <w:tc>
          <w:tcPr>
            <w:tcW w:w="1124"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przekazany Agentowi przez PKP SKM zgodnie z Umową</w:t>
            </w:r>
          </w:p>
        </w:tc>
        <w:tc>
          <w:tcPr>
            <w:tcW w:w="2467"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zawierający Oznaczenia PKP SKM, które zostaną wprowadzone do Serwisu przed rozpoczęciem świadczenia Usług zostanie przekazany przez Koordynatora PKP SKM Koordynatorowi Agenta w terminie umożliwiającym rozpoczęcie świadczenia Usług zgodnie z ustaleniami Stron.</w:t>
            </w:r>
          </w:p>
        </w:tc>
      </w:tr>
      <w:tr w:rsidR="008F4A56" w:rsidRPr="008F4A56" w:rsidTr="007A2F74">
        <w:trPr>
          <w:trHeight w:val="1304"/>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3</w:t>
            </w:r>
          </w:p>
        </w:tc>
        <w:tc>
          <w:tcPr>
            <w:tcW w:w="111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Regulamin .................</w:t>
            </w:r>
          </w:p>
        </w:tc>
        <w:tc>
          <w:tcPr>
            <w:tcW w:w="1124"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przekazany Agentowi przez PKP SKM zgodnie z Umową</w:t>
            </w:r>
          </w:p>
        </w:tc>
        <w:tc>
          <w:tcPr>
            <w:tcW w:w="2467"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 xml:space="preserve">Plik zawierający Regulamin Przewoźnika, lub adres wskazanej przez Przewoźnika strony internetowej zawierającej Regulamin Przewoźnika, który zostanie wprowadzony do Serwisu przed rozpoczęciem świadczenia Usług i </w:t>
            </w:r>
            <w:r w:rsidRPr="008F4A56">
              <w:rPr>
                <w:rFonts w:ascii="Times New Roman" w:eastAsia="Calibri" w:hAnsi="Times New Roman" w:cs="Times New Roman"/>
                <w:bCs/>
              </w:rPr>
              <w:lastRenderedPageBreak/>
              <w:t>będzie aktualny na dzień rozpoczęcia świadczenia Usług,</w:t>
            </w:r>
          </w:p>
        </w:tc>
      </w:tr>
      <w:tr w:rsidR="008F4A56" w:rsidRPr="008F4A56" w:rsidTr="007A2F74">
        <w:trPr>
          <w:trHeight w:val="1418"/>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lastRenderedPageBreak/>
              <w:t>4</w:t>
            </w:r>
          </w:p>
        </w:tc>
        <w:tc>
          <w:tcPr>
            <w:tcW w:w="111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Lista zniżek (wraz z kodami)</w:t>
            </w:r>
          </w:p>
        </w:tc>
        <w:tc>
          <w:tcPr>
            <w:tcW w:w="1124"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w:t>
            </w:r>
          </w:p>
        </w:tc>
        <w:tc>
          <w:tcPr>
            <w:tcW w:w="2467"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zawierający listę zniżek (wraz z kodami), który zostanie wprowadzony do Serwisu przed rozpoczęciem świadczenia Usług i będzie aktualny na dzień rozpoczęcia świadczenia Usług, Koordynator Przewoźnika przekaże Koordynatorowi Agenta przed rozpoczęciem świadczenia Usługi, w terminie umożliwiającym uruchomienie Usług zgodnie z uzgodnionym harmonogramem.</w:t>
            </w:r>
          </w:p>
        </w:tc>
      </w:tr>
      <w:tr w:rsidR="008F4A56" w:rsidRPr="008F4A56" w:rsidTr="007A2F74">
        <w:trPr>
          <w:trHeight w:val="274"/>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5</w:t>
            </w:r>
          </w:p>
        </w:tc>
        <w:tc>
          <w:tcPr>
            <w:tcW w:w="1115"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Lista dostępnych Ofert handlowych - oferty wraz z opisem zmian</w:t>
            </w:r>
          </w:p>
        </w:tc>
        <w:tc>
          <w:tcPr>
            <w:tcW w:w="112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w:t>
            </w:r>
          </w:p>
        </w:tc>
        <w:tc>
          <w:tcPr>
            <w:tcW w:w="24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zawierający listę dostępnych ofert handlowych (oferty wraz z opisami zmian), który zostanie wprowadzony do Serwisu przed rozpoczęciem świadczenia Usług i będzie aktualny na dzień rozpoczęcia świadczenia Usług, Koordynator Przewoźnika przekaże Koordynatorowi Agenta przed rozpoczęciem świadczenia Usługi, w terminie umożliwiającym uruchomienie Usług zgodnie z uzgodnionym harmonogramem.</w:t>
            </w:r>
          </w:p>
        </w:tc>
      </w:tr>
      <w:tr w:rsidR="008F4A56" w:rsidRPr="008F4A56" w:rsidTr="007A2F74">
        <w:trPr>
          <w:trHeight w:val="791"/>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6</w:t>
            </w:r>
          </w:p>
        </w:tc>
        <w:tc>
          <w:tcPr>
            <w:tcW w:w="111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Pobieranie ofert dla zadanej trasy (nazw wyświetlanych w serwisie oraz wypisów na biletach)</w:t>
            </w:r>
          </w:p>
        </w:tc>
        <w:tc>
          <w:tcPr>
            <w:tcW w:w="1124"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467"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Zgodnie ze Specyfikacją interfejsu (metoda pobierzDostepneOfertyJednorazowe).</w:t>
            </w:r>
          </w:p>
        </w:tc>
      </w:tr>
      <w:tr w:rsidR="008F4A56" w:rsidRPr="008F4A56" w:rsidTr="007A2F74">
        <w:trPr>
          <w:trHeight w:val="791"/>
          <w:jc w:val="center"/>
        </w:trPr>
        <w:tc>
          <w:tcPr>
            <w:tcW w:w="294" w:type="pct"/>
            <w:tcBorders>
              <w:top w:val="nil"/>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7</w:t>
            </w:r>
          </w:p>
        </w:tc>
        <w:tc>
          <w:tcPr>
            <w:tcW w:w="1115"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Zapytanie o cenę Biletu</w:t>
            </w:r>
          </w:p>
        </w:tc>
        <w:tc>
          <w:tcPr>
            <w:tcW w:w="1124"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467"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Zgodnie ze Specyfikacją interfejsu (metoda pobierzDostepneOfertyJednorazowe).</w:t>
            </w:r>
          </w:p>
        </w:tc>
      </w:tr>
    </w:tbl>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lang w:val="en-US"/>
        </w:rPr>
      </w:pPr>
      <w:r w:rsidRPr="008F4A56">
        <w:rPr>
          <w:rFonts w:ascii="Times New Roman" w:eastAsia="Calibri" w:hAnsi="Times New Roman" w:cs="Times New Roman"/>
          <w:bCs/>
          <w:lang w:val="en-US"/>
        </w:rPr>
        <w:t xml:space="preserve">Sprzedaż </w:t>
      </w:r>
    </w:p>
    <w:p w:rsidR="008F4A56" w:rsidRPr="008F4A56" w:rsidRDefault="008F4A56" w:rsidP="008F4A56">
      <w:pPr>
        <w:spacing w:after="0" w:line="360" w:lineRule="auto"/>
        <w:jc w:val="both"/>
        <w:rPr>
          <w:rFonts w:ascii="Times New Roman" w:eastAsia="Calibri" w:hAnsi="Times New Roman" w:cs="Times New Roman"/>
          <w:bCs/>
          <w:lang w:val="en-US"/>
        </w:rPr>
      </w:pPr>
      <w:bookmarkStart w:id="54" w:name="_Toc480790376"/>
      <w:r w:rsidRPr="008F4A56">
        <w:rPr>
          <w:rFonts w:ascii="Times New Roman" w:eastAsia="Calibri" w:hAnsi="Times New Roman" w:cs="Times New Roman"/>
          <w:bCs/>
          <w:lang w:val="en-US"/>
        </w:rPr>
        <w:t>Wystawienie Biletu</w:t>
      </w:r>
      <w:bookmarkEnd w:id="54"/>
      <w:r w:rsidRPr="008F4A56">
        <w:rPr>
          <w:rFonts w:ascii="Times New Roman" w:eastAsia="Calibri" w:hAnsi="Times New Roman" w:cs="Times New Roman"/>
          <w:bCs/>
          <w:lang w:val="en-US"/>
        </w:rPr>
        <w:t xml:space="preserve"> PKP SKM</w:t>
      </w:r>
    </w:p>
    <w:tbl>
      <w:tblPr>
        <w:tblW w:w="4940" w:type="pct"/>
        <w:jc w:val="center"/>
        <w:tblCellMar>
          <w:left w:w="70" w:type="dxa"/>
          <w:right w:w="70" w:type="dxa"/>
        </w:tblCellMar>
        <w:tblLook w:val="04A0" w:firstRow="1" w:lastRow="0" w:firstColumn="1" w:lastColumn="0" w:noHBand="0" w:noVBand="1"/>
      </w:tblPr>
      <w:tblGrid>
        <w:gridCol w:w="543"/>
        <w:gridCol w:w="2275"/>
        <w:gridCol w:w="1736"/>
        <w:gridCol w:w="4679"/>
      </w:tblGrid>
      <w:tr w:rsidR="008F4A56" w:rsidRPr="008F4A56" w:rsidTr="007A2F74">
        <w:trPr>
          <w:trHeight w:val="576"/>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L.p.</w:t>
            </w:r>
          </w:p>
        </w:tc>
        <w:tc>
          <w:tcPr>
            <w:tcW w:w="1232"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Dane niezbędne dla realizacji Usługi</w:t>
            </w:r>
          </w:p>
        </w:tc>
        <w:tc>
          <w:tcPr>
            <w:tcW w:w="94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Źródło</w:t>
            </w:r>
          </w:p>
        </w:tc>
        <w:tc>
          <w:tcPr>
            <w:tcW w:w="253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Jak  wprowadzane i aktualizowane są dane</w:t>
            </w:r>
          </w:p>
        </w:tc>
      </w:tr>
      <w:tr w:rsidR="008F4A56" w:rsidRPr="008F4A56" w:rsidTr="007A2F74">
        <w:trPr>
          <w:trHeight w:val="713"/>
          <w:jc w:val="center"/>
        </w:trPr>
        <w:tc>
          <w:tcPr>
            <w:tcW w:w="294" w:type="pct"/>
            <w:tcBorders>
              <w:top w:val="nil"/>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1</w:t>
            </w:r>
          </w:p>
        </w:tc>
        <w:tc>
          <w:tcPr>
            <w:tcW w:w="1232"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Wzór arkusza Biletu</w:t>
            </w:r>
          </w:p>
        </w:tc>
        <w:tc>
          <w:tcPr>
            <w:tcW w:w="940"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Plik</w:t>
            </w:r>
          </w:p>
        </w:tc>
        <w:tc>
          <w:tcPr>
            <w:tcW w:w="2535"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xml:space="preserve">Wzór arkusza Biletu znajduje się w dokumencie „Warunki rozpoczęcia sprzedaży biletów przez </w:t>
            </w:r>
            <w:r w:rsidRPr="008F4A56">
              <w:rPr>
                <w:rFonts w:ascii="Times New Roman" w:eastAsia="Calibri" w:hAnsi="Times New Roman" w:cs="Times New Roman"/>
                <w:bCs/>
              </w:rPr>
              <w:lastRenderedPageBreak/>
              <w:t>................. za pośrednictwem Serwisu oraz zasad weryfikacji tych warunków”..</w:t>
            </w:r>
          </w:p>
        </w:tc>
      </w:tr>
      <w:tr w:rsidR="008F4A56" w:rsidRPr="008F4A56" w:rsidTr="007A2F74">
        <w:trPr>
          <w:trHeight w:val="851"/>
          <w:jc w:val="center"/>
        </w:trPr>
        <w:tc>
          <w:tcPr>
            <w:tcW w:w="294" w:type="pct"/>
            <w:tcBorders>
              <w:top w:val="nil"/>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lastRenderedPageBreak/>
              <w:t>2</w:t>
            </w:r>
          </w:p>
        </w:tc>
        <w:tc>
          <w:tcPr>
            <w:tcW w:w="1232"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Ostateczna cena Biletu</w:t>
            </w:r>
          </w:p>
        </w:tc>
        <w:tc>
          <w:tcPr>
            <w:tcW w:w="940"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xml:space="preserve">Zgodnie ze Specyfikacją interfejsu (metoda pobierzPodgladBiletuJednorazowego) </w:t>
            </w:r>
          </w:p>
        </w:tc>
      </w:tr>
      <w:tr w:rsidR="008F4A56" w:rsidRPr="008F4A56" w:rsidTr="007A2F74">
        <w:trPr>
          <w:trHeight w:val="835"/>
          <w:jc w:val="center"/>
        </w:trPr>
        <w:tc>
          <w:tcPr>
            <w:tcW w:w="294" w:type="pct"/>
            <w:tcBorders>
              <w:top w:val="nil"/>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3</w:t>
            </w:r>
          </w:p>
        </w:tc>
        <w:tc>
          <w:tcPr>
            <w:tcW w:w="1232"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Zakup Biletu</w:t>
            </w:r>
          </w:p>
        </w:tc>
        <w:tc>
          <w:tcPr>
            <w:tcW w:w="940"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sprzedajBiletJednorazowy)</w:t>
            </w:r>
          </w:p>
        </w:tc>
      </w:tr>
      <w:tr w:rsidR="008F4A56" w:rsidRPr="008F4A56" w:rsidTr="007A2F74">
        <w:trPr>
          <w:trHeight w:val="705"/>
          <w:jc w:val="center"/>
        </w:trPr>
        <w:tc>
          <w:tcPr>
            <w:tcW w:w="294" w:type="pct"/>
            <w:tcBorders>
              <w:top w:val="nil"/>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4</w:t>
            </w:r>
          </w:p>
        </w:tc>
        <w:tc>
          <w:tcPr>
            <w:tcW w:w="1232"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xml:space="preserve">Pobranie certyfikat umieszczanego na Bilecie </w:t>
            </w:r>
          </w:p>
        </w:tc>
        <w:tc>
          <w:tcPr>
            <w:tcW w:w="940"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sprzedajBiletJednorazowy)</w:t>
            </w:r>
          </w:p>
        </w:tc>
      </w:tr>
      <w:tr w:rsidR="008F4A56" w:rsidRPr="008F4A56" w:rsidTr="007A2F74">
        <w:trPr>
          <w:trHeight w:val="887"/>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5</w:t>
            </w:r>
          </w:p>
        </w:tc>
        <w:tc>
          <w:tcPr>
            <w:tcW w:w="1232"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Anulacja Biletu</w:t>
            </w:r>
          </w:p>
        </w:tc>
        <w:tc>
          <w:tcPr>
            <w:tcW w:w="940"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anulujBilet)</w:t>
            </w:r>
          </w:p>
        </w:tc>
      </w:tr>
      <w:tr w:rsidR="008F4A56" w:rsidRPr="008F4A56" w:rsidTr="007A2F74">
        <w:trPr>
          <w:trHeight w:val="971"/>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6</w:t>
            </w:r>
          </w:p>
        </w:tc>
        <w:tc>
          <w:tcPr>
            <w:tcW w:w="1232"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Zapytanie o dostępność miejsca na rower</w:t>
            </w:r>
          </w:p>
        </w:tc>
        <w:tc>
          <w:tcPr>
            <w:tcW w:w="94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sprawdzDostepnoscMiejscNaRower)</w:t>
            </w:r>
          </w:p>
        </w:tc>
      </w:tr>
      <w:tr w:rsidR="008F4A56" w:rsidRPr="008F4A56" w:rsidTr="007A2F74">
        <w:trPr>
          <w:trHeight w:val="843"/>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7</w:t>
            </w:r>
          </w:p>
        </w:tc>
        <w:tc>
          <w:tcPr>
            <w:tcW w:w="1232"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Rezerwacja miejsca dla rowerów</w:t>
            </w:r>
          </w:p>
        </w:tc>
        <w:tc>
          <w:tcPr>
            <w:tcW w:w="94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zarezerwujMiejsceNaRower)</w:t>
            </w:r>
          </w:p>
        </w:tc>
      </w:tr>
      <w:tr w:rsidR="008F4A56" w:rsidRPr="008F4A56" w:rsidTr="007A2F74">
        <w:trPr>
          <w:trHeight w:val="694"/>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8</w:t>
            </w:r>
          </w:p>
        </w:tc>
        <w:tc>
          <w:tcPr>
            <w:tcW w:w="1232"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Anulacja rezerwacji miejsca na rower</w:t>
            </w:r>
          </w:p>
        </w:tc>
        <w:tc>
          <w:tcPr>
            <w:tcW w:w="94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anulujRezerwacjeMiejscaNaRower)</w:t>
            </w:r>
          </w:p>
        </w:tc>
      </w:tr>
    </w:tbl>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bookmarkStart w:id="55" w:name="_Toc480790377"/>
      <w:r w:rsidRPr="008F4A56">
        <w:rPr>
          <w:rFonts w:ascii="Times New Roman" w:eastAsia="Calibri" w:hAnsi="Times New Roman" w:cs="Times New Roman"/>
          <w:bCs/>
        </w:rPr>
        <w:t>Zwrot Biletu PKP SKM (Zamiana Biletu PKP SKM w Interfejsie PKP SKM polega na jego zwrocie i zakupie nowego)</w:t>
      </w:r>
      <w:bookmarkEnd w:id="55"/>
    </w:p>
    <w:tbl>
      <w:tblPr>
        <w:tblW w:w="5089" w:type="pct"/>
        <w:jc w:val="center"/>
        <w:tblCellMar>
          <w:left w:w="70" w:type="dxa"/>
          <w:right w:w="70" w:type="dxa"/>
        </w:tblCellMar>
        <w:tblLook w:val="04A0" w:firstRow="1" w:lastRow="0" w:firstColumn="1" w:lastColumn="0" w:noHBand="0" w:noVBand="1"/>
      </w:tblPr>
      <w:tblGrid>
        <w:gridCol w:w="542"/>
        <w:gridCol w:w="2302"/>
        <w:gridCol w:w="1721"/>
        <w:gridCol w:w="4946"/>
      </w:tblGrid>
      <w:tr w:rsidR="008F4A56" w:rsidRPr="008F4A56" w:rsidTr="007A2F74">
        <w:trPr>
          <w:trHeight w:val="57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L.p.</w:t>
            </w:r>
          </w:p>
        </w:tc>
        <w:tc>
          <w:tcPr>
            <w:tcW w:w="121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Dane niezbędne dla realizacji Usługi</w:t>
            </w:r>
          </w:p>
        </w:tc>
        <w:tc>
          <w:tcPr>
            <w:tcW w:w="90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Źródło</w:t>
            </w:r>
          </w:p>
        </w:tc>
        <w:tc>
          <w:tcPr>
            <w:tcW w:w="260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Jak wprowadzane i aktualizowane są dane</w:t>
            </w:r>
          </w:p>
        </w:tc>
      </w:tr>
      <w:tr w:rsidR="008F4A56" w:rsidRPr="008F4A56" w:rsidTr="007A2F74">
        <w:trPr>
          <w:trHeight w:val="659"/>
          <w:jc w:val="center"/>
        </w:trPr>
        <w:tc>
          <w:tcPr>
            <w:tcW w:w="285" w:type="pct"/>
            <w:tcBorders>
              <w:top w:val="nil"/>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1</w:t>
            </w:r>
          </w:p>
        </w:tc>
        <w:tc>
          <w:tcPr>
            <w:tcW w:w="1210"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Zwrot biletu</w:t>
            </w:r>
          </w:p>
        </w:tc>
        <w:tc>
          <w:tcPr>
            <w:tcW w:w="905"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600" w:type="pct"/>
            <w:tcBorders>
              <w:top w:val="nil"/>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zwrocBilet)</w:t>
            </w:r>
          </w:p>
        </w:tc>
      </w:tr>
      <w:tr w:rsidR="008F4A56" w:rsidRPr="008F4A56" w:rsidTr="007A2F74">
        <w:trPr>
          <w:trHeight w:val="827"/>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2</w:t>
            </w:r>
          </w:p>
        </w:tc>
        <w:tc>
          <w:tcPr>
            <w:tcW w:w="121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Zmiana danych pasażera</w:t>
            </w:r>
          </w:p>
        </w:tc>
        <w:tc>
          <w:tcPr>
            <w:tcW w:w="90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60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zwrocBilet)</w:t>
            </w:r>
          </w:p>
        </w:tc>
      </w:tr>
      <w:tr w:rsidR="008F4A56" w:rsidRPr="008F4A56" w:rsidTr="007A2F74">
        <w:trPr>
          <w:trHeight w:val="827"/>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3</w:t>
            </w:r>
          </w:p>
        </w:tc>
        <w:tc>
          <w:tcPr>
            <w:tcW w:w="121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Wymiana biletu</w:t>
            </w:r>
          </w:p>
        </w:tc>
        <w:tc>
          <w:tcPr>
            <w:tcW w:w="905"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600" w:type="pct"/>
            <w:tcBorders>
              <w:top w:val="single" w:sz="4" w:space="0" w:color="auto"/>
              <w:left w:val="nil"/>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zwrocBilet)</w:t>
            </w:r>
          </w:p>
        </w:tc>
      </w:tr>
    </w:tbl>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lang w:val="en-US"/>
        </w:rPr>
      </w:pPr>
      <w:bookmarkStart w:id="56" w:name="_Toc480790378"/>
      <w:r w:rsidRPr="008F4A56">
        <w:rPr>
          <w:rFonts w:ascii="Times New Roman" w:eastAsia="Calibri" w:hAnsi="Times New Roman" w:cs="Times New Roman"/>
          <w:bCs/>
          <w:lang w:val="en-US"/>
        </w:rPr>
        <w:t>Obsługa posprzedażna i inne</w:t>
      </w:r>
      <w:bookmarkEnd w:id="5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
        <w:gridCol w:w="2267"/>
        <w:gridCol w:w="1727"/>
        <w:gridCol w:w="4811"/>
      </w:tblGrid>
      <w:tr w:rsidR="008F4A56" w:rsidRPr="008F4A56" w:rsidTr="007A2F74">
        <w:trPr>
          <w:trHeight w:val="545"/>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L.p.</w:t>
            </w:r>
          </w:p>
        </w:tc>
        <w:tc>
          <w:tcPr>
            <w:tcW w:w="1213"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Dane niezbędne dla realizacji Usługi</w:t>
            </w:r>
          </w:p>
        </w:tc>
        <w:tc>
          <w:tcPr>
            <w:tcW w:w="92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Źródło danych</w:t>
            </w:r>
          </w:p>
        </w:tc>
        <w:tc>
          <w:tcPr>
            <w:tcW w:w="257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Jak wprowadzane i aktualizowane są dane</w:t>
            </w:r>
          </w:p>
        </w:tc>
      </w:tr>
      <w:tr w:rsidR="008F4A56" w:rsidRPr="008F4A56" w:rsidTr="007A2F74">
        <w:trPr>
          <w:trHeight w:val="931"/>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lastRenderedPageBreak/>
              <w:t>1</w:t>
            </w:r>
          </w:p>
        </w:tc>
        <w:tc>
          <w:tcPr>
            <w:tcW w:w="1213"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xml:space="preserve">Panel reklamacyjny – zwrot biletu </w:t>
            </w:r>
          </w:p>
        </w:tc>
        <w:tc>
          <w:tcPr>
            <w:tcW w:w="92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74" w:type="pct"/>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zwrocBilet)</w:t>
            </w:r>
          </w:p>
        </w:tc>
      </w:tr>
    </w:tbl>
    <w:p w:rsidR="008F4A56" w:rsidRPr="008F4A56" w:rsidRDefault="008F4A56" w:rsidP="008F4A56">
      <w:pPr>
        <w:spacing w:after="0" w:line="360" w:lineRule="auto"/>
        <w:rPr>
          <w:rFonts w:ascii="Times New Roman" w:eastAsia="Calibri"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62"/>
        <w:gridCol w:w="2496"/>
        <w:gridCol w:w="2035"/>
      </w:tblGrid>
      <w:tr w:rsidR="008F4A56" w:rsidRPr="008F4A56" w:rsidTr="007A2F74">
        <w:tc>
          <w:tcPr>
            <w:tcW w:w="9103" w:type="dxa"/>
            <w:gridSpan w:val="4"/>
            <w:tcBorders>
              <w:top w:val="nil"/>
              <w:left w:val="nil"/>
              <w:bottom w:val="nil"/>
              <w:right w:val="nil"/>
            </w:tcBorders>
            <w:shd w:val="clear" w:color="auto" w:fill="auto"/>
            <w:hideMark/>
          </w:tcPr>
          <w:p w:rsidR="008F4A56" w:rsidRPr="008F4A56" w:rsidRDefault="008F4A56" w:rsidP="008F4A56">
            <w:pPr>
              <w:spacing w:after="0" w:line="360" w:lineRule="auto"/>
              <w:jc w:val="right"/>
              <w:rPr>
                <w:rFonts w:ascii="Calibri" w:eastAsia="Calibri" w:hAnsi="Calibri" w:cs="Times New Roman"/>
                <w:b/>
                <w:bCs/>
              </w:rPr>
            </w:pPr>
            <w:r w:rsidRPr="008F4A56">
              <w:rPr>
                <w:rFonts w:ascii="Calibri" w:eastAsia="Calibri" w:hAnsi="Calibri" w:cs="Times New Roman"/>
                <w:b/>
                <w:bCs/>
              </w:rPr>
              <w:t>Załącznik nr 2</w:t>
            </w:r>
          </w:p>
        </w:tc>
      </w:tr>
      <w:tr w:rsidR="008F4A56" w:rsidRPr="008F4A56" w:rsidTr="007A2F74">
        <w:tc>
          <w:tcPr>
            <w:tcW w:w="9103" w:type="dxa"/>
            <w:gridSpan w:val="4"/>
            <w:tcBorders>
              <w:top w:val="nil"/>
              <w:left w:val="nil"/>
              <w:bottom w:val="single" w:sz="4" w:space="0" w:color="auto"/>
              <w:right w:val="nil"/>
            </w:tcBorders>
            <w:shd w:val="clear" w:color="auto" w:fill="auto"/>
          </w:tcPr>
          <w:p w:rsidR="008F4A56" w:rsidRPr="008F4A56" w:rsidRDefault="008F4A56" w:rsidP="008F4A56">
            <w:pPr>
              <w:spacing w:after="0" w:line="360" w:lineRule="auto"/>
              <w:jc w:val="both"/>
              <w:rPr>
                <w:rFonts w:ascii="Calibri" w:eastAsia="Calibri" w:hAnsi="Calibri" w:cs="Times New Roman"/>
                <w:b/>
                <w:bCs/>
              </w:rPr>
            </w:pPr>
          </w:p>
          <w:p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Protokół Uruchomienia Usługi</w:t>
            </w:r>
          </w:p>
          <w:p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(wzór)</w:t>
            </w:r>
          </w:p>
          <w:p w:rsidR="008F4A56" w:rsidRPr="008F4A56" w:rsidRDefault="008F4A56" w:rsidP="008F4A56">
            <w:pPr>
              <w:spacing w:after="0" w:line="360" w:lineRule="auto"/>
              <w:jc w:val="both"/>
              <w:rPr>
                <w:rFonts w:ascii="Calibri" w:eastAsia="Calibri" w:hAnsi="Calibri" w:cs="Times New Roman"/>
                <w:b/>
                <w:bCs/>
              </w:rPr>
            </w:pPr>
          </w:p>
        </w:tc>
      </w:tr>
      <w:tr w:rsidR="008F4A56" w:rsidRPr="008F4A56" w:rsidTr="007A2F74">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w:t>
            </w:r>
          </w:p>
        </w:tc>
        <w:tc>
          <w:tcPr>
            <w:tcW w:w="6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Protokół Uruchomienia Usługi</w:t>
            </w:r>
          </w:p>
        </w:tc>
      </w:tr>
      <w:tr w:rsidR="008F4A56" w:rsidRPr="008F4A56" w:rsidTr="007A2F74">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Agent:</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2496"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Przewoźnik:</w:t>
            </w:r>
          </w:p>
        </w:tc>
        <w:tc>
          <w:tcPr>
            <w:tcW w:w="2035"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4572" w:type="dxa"/>
            <w:gridSpan w:val="2"/>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 wykonania testów:</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4572" w:type="dxa"/>
            <w:gridSpan w:val="2"/>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Uwagi:</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4572" w:type="dxa"/>
            <w:gridSpan w:val="2"/>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 rozpoczęcia świadczenia Usług:</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4572" w:type="dxa"/>
            <w:gridSpan w:val="2"/>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 xml:space="preserve">Agent: </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Przewoźnik</w:t>
            </w:r>
          </w:p>
        </w:tc>
      </w:tr>
      <w:tr w:rsidR="008F4A56" w:rsidRPr="008F4A56" w:rsidTr="007A2F74">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w:t>
            </w:r>
          </w:p>
        </w:tc>
        <w:tc>
          <w:tcPr>
            <w:tcW w:w="2162"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Podpis</w:t>
            </w:r>
          </w:p>
        </w:tc>
        <w:tc>
          <w:tcPr>
            <w:tcW w:w="2496"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w:t>
            </w:r>
          </w:p>
        </w:tc>
        <w:tc>
          <w:tcPr>
            <w:tcW w:w="2035"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Podpis</w:t>
            </w:r>
          </w:p>
        </w:tc>
      </w:tr>
      <w:tr w:rsidR="008F4A56" w:rsidRPr="008F4A56" w:rsidTr="007A2F74">
        <w:tc>
          <w:tcPr>
            <w:tcW w:w="2410"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2035"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bl>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right"/>
        <w:rPr>
          <w:rFonts w:ascii="Times New Roman" w:eastAsia="Calibri" w:hAnsi="Times New Roman" w:cs="Times New Roman"/>
          <w:b/>
          <w:bCs/>
        </w:rPr>
      </w:pPr>
      <w:r w:rsidRPr="008F4A56">
        <w:rPr>
          <w:rFonts w:ascii="Times New Roman" w:eastAsia="Calibri" w:hAnsi="Times New Roman" w:cs="Times New Roman"/>
          <w:b/>
          <w:bCs/>
        </w:rPr>
        <w:lastRenderedPageBreak/>
        <w:t>Załącznik nr 3</w:t>
      </w:r>
    </w:p>
    <w:p w:rsidR="008F4A56" w:rsidRPr="008F4A56" w:rsidRDefault="008F4A56" w:rsidP="008F4A56">
      <w:pPr>
        <w:spacing w:after="0" w:line="360" w:lineRule="auto"/>
        <w:jc w:val="right"/>
        <w:rPr>
          <w:rFonts w:ascii="Times New Roman" w:eastAsia="Calibri" w:hAnsi="Times New Roman" w:cs="Times New Roman"/>
          <w:b/>
          <w:bCs/>
        </w:rPr>
      </w:pPr>
    </w:p>
    <w:p w:rsidR="008F4A56" w:rsidRPr="008F4A56" w:rsidRDefault="008F4A56" w:rsidP="008F4A56">
      <w:pPr>
        <w:numPr>
          <w:ilvl w:val="0"/>
          <w:numId w:val="37"/>
        </w:numPr>
        <w:overflowPunct w:val="0"/>
        <w:autoSpaceDE w:val="0"/>
        <w:autoSpaceDN w:val="0"/>
        <w:adjustRightInd w:val="0"/>
        <w:spacing w:after="0" w:line="360" w:lineRule="auto"/>
        <w:jc w:val="both"/>
        <w:textAlignment w:val="baseline"/>
        <w:rPr>
          <w:rFonts w:ascii="Times New Roman" w:eastAsia="Calibri" w:hAnsi="Times New Roman" w:cs="Times New Roman"/>
          <w:bCs/>
        </w:rPr>
      </w:pPr>
      <w:bookmarkStart w:id="57" w:name="_Hlk512328398"/>
      <w:r w:rsidRPr="008F4A56">
        <w:rPr>
          <w:rFonts w:ascii="Times New Roman" w:eastAsia="Calibri" w:hAnsi="Times New Roman" w:cs="Times New Roman"/>
          <w:bCs/>
        </w:rPr>
        <w:t xml:space="preserve">Raport z monitoringu Dostępności Serwisu </w:t>
      </w:r>
      <w:bookmarkEnd w:id="57"/>
      <w:r w:rsidRPr="008F4A56">
        <w:rPr>
          <w:rFonts w:ascii="Times New Roman" w:eastAsia="Calibri" w:hAnsi="Times New Roman" w:cs="Times New Roman"/>
          <w:bCs/>
        </w:rPr>
        <w:t>(wzór)</w:t>
      </w: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Raport za okres od ______________ do _____________ (jedna doba).</w:t>
      </w:r>
    </w:p>
    <w:p w:rsidR="008F4A56" w:rsidRPr="008F4A56" w:rsidRDefault="008F4A56" w:rsidP="008F4A56">
      <w:pPr>
        <w:spacing w:after="0" w:line="360" w:lineRule="auto"/>
        <w:jc w:val="both"/>
        <w:rPr>
          <w:rFonts w:ascii="Times New Roman" w:eastAsia="Calibri"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540"/>
        <w:gridCol w:w="1494"/>
        <w:gridCol w:w="4480"/>
        <w:gridCol w:w="1152"/>
      </w:tblGrid>
      <w:tr w:rsidR="008F4A56" w:rsidRPr="008F4A56" w:rsidTr="007A2F74">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L.p.</w:t>
            </w:r>
          </w:p>
        </w:tc>
        <w:tc>
          <w:tcPr>
            <w:tcW w:w="1734"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Początek czasu trwania Awarii</w:t>
            </w:r>
          </w:p>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[czas z dokładnością do minuty]</w:t>
            </w:r>
          </w:p>
        </w:tc>
        <w:tc>
          <w:tcPr>
            <w:tcW w:w="1799"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Czas trwania Awarii w minutach</w:t>
            </w:r>
          </w:p>
        </w:tc>
        <w:tc>
          <w:tcPr>
            <w:tcW w:w="9029"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Opis Awarii i wszelkie uwagi</w:t>
            </w:r>
          </w:p>
        </w:tc>
        <w:tc>
          <w:tcPr>
            <w:tcW w:w="1273"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 godzina usunięcia Awarii</w:t>
            </w:r>
          </w:p>
        </w:tc>
      </w:tr>
      <w:tr w:rsidR="008F4A56" w:rsidRPr="008F4A56" w:rsidTr="007A2F74">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1</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9029"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9029"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3</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9029"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2351" w:type="dxa"/>
            <w:gridSpan w:val="2"/>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Suma czasów usuwania Awarii o przyczynie A</w:t>
            </w:r>
          </w:p>
        </w:tc>
        <w:tc>
          <w:tcPr>
            <w:tcW w:w="1799"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X</w:t>
            </w:r>
          </w:p>
        </w:tc>
        <w:tc>
          <w:tcPr>
            <w:tcW w:w="9029"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2351" w:type="dxa"/>
            <w:gridSpan w:val="2"/>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Liczba godzin objętych raportem (= jedna dobra – okna serwisowe i inne przerwy uzgodnione przez Strony):</w:t>
            </w:r>
          </w:p>
        </w:tc>
        <w:tc>
          <w:tcPr>
            <w:tcW w:w="1799"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 xml:space="preserve">Y </w:t>
            </w:r>
          </w:p>
        </w:tc>
        <w:tc>
          <w:tcPr>
            <w:tcW w:w="9029"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p>
        </w:tc>
      </w:tr>
      <w:tr w:rsidR="008F4A56" w:rsidRPr="008F4A56" w:rsidTr="007A2F74">
        <w:tc>
          <w:tcPr>
            <w:tcW w:w="2351" w:type="dxa"/>
            <w:gridSpan w:val="2"/>
            <w:tcBorders>
              <w:top w:val="single" w:sz="4" w:space="0" w:color="auto"/>
              <w:left w:val="single" w:sz="4" w:space="0" w:color="auto"/>
              <w:bottom w:val="single" w:sz="4" w:space="0" w:color="auto"/>
              <w:right w:val="single" w:sz="4" w:space="0" w:color="auto"/>
            </w:tcBorders>
            <w:shd w:val="clear" w:color="auto" w:fill="auto"/>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Dostępność Serwisu</w:t>
            </w:r>
          </w:p>
          <w:p w:rsidR="008F4A56" w:rsidRPr="008F4A56" w:rsidRDefault="008F4A56" w:rsidP="008F4A56">
            <w:pPr>
              <w:spacing w:after="0" w:line="360" w:lineRule="auto"/>
              <w:jc w:val="both"/>
              <w:rPr>
                <w:rFonts w:ascii="Calibri" w:eastAsia="Calibri" w:hAnsi="Calibri" w:cs="Times New Roman"/>
                <w:bCs/>
              </w:rPr>
            </w:pPr>
          </w:p>
        </w:tc>
        <w:tc>
          <w:tcPr>
            <w:tcW w:w="1799" w:type="dxa"/>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[(Y-X)/Y*100%]</w:t>
            </w:r>
          </w:p>
        </w:tc>
        <w:tc>
          <w:tcPr>
            <w:tcW w:w="10302" w:type="dxa"/>
            <w:gridSpan w:val="2"/>
            <w:tcBorders>
              <w:top w:val="single" w:sz="4" w:space="0" w:color="auto"/>
              <w:left w:val="single" w:sz="4" w:space="0" w:color="auto"/>
              <w:bottom w:val="single" w:sz="4" w:space="0" w:color="auto"/>
              <w:right w:val="single" w:sz="4" w:space="0" w:color="auto"/>
            </w:tcBorders>
            <w:shd w:val="clear" w:color="auto" w:fill="auto"/>
            <w:hideMark/>
          </w:tcPr>
          <w:p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 i podpis osoby sporządzającej raport:</w:t>
            </w:r>
          </w:p>
        </w:tc>
      </w:tr>
    </w:tbl>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A – Awaria powstała z winy Agenta</w:t>
      </w:r>
    </w:p>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PKP SKM – Awaria powstała z winy PKP SKM</w:t>
      </w:r>
    </w:p>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P – Awaria powstała z winy Innych Przewoźników</w:t>
      </w:r>
    </w:p>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SW – inna Awaria, w tym niezawiniona przez Agenta, np. spowodowana Siłą Wyższą</w:t>
      </w:r>
    </w:p>
    <w:p w:rsidR="008F4A56" w:rsidRPr="008F4A56" w:rsidRDefault="008F4A56" w:rsidP="008F4A56">
      <w:pPr>
        <w:spacing w:after="0" w:line="360" w:lineRule="auto"/>
        <w:jc w:val="both"/>
        <w:rPr>
          <w:rFonts w:ascii="Times New Roman" w:eastAsia="Calibri" w:hAnsi="Times New Roman" w:cs="Times New Roman"/>
          <w:bCs/>
        </w:rPr>
      </w:pPr>
    </w:p>
    <w:p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
          <w:bCs/>
        </w:rPr>
        <w:t>Awarią</w:t>
      </w:r>
      <w:r w:rsidRPr="008F4A56">
        <w:rPr>
          <w:rFonts w:ascii="Times New Roman" w:eastAsia="Calibri" w:hAnsi="Times New Roman" w:cs="Times New Roman"/>
          <w:bCs/>
        </w:rPr>
        <w:t xml:space="preserve"> jest całkowite przerwanie działania Serwisu w zakresie możliwości zakupu, zwrotu lub wymiany Biletu PKP SKM przez Klienta, a także prezentowanie w Serwisie nieprawidłowych danych Oferty PKP SKM (tj. danych innych niż przekazane przez PKP SKM zgodnie z Umową, które winny być wprowadzone do Serwisu przez Agenta zgodnie z Umową), które nie wynika z: (a) nieprawidłowego funkcjonowania oprogramowania PKP SKM, (b) nieprawidłowego funkcjonowania infrastruktury sieciowej PKP SKM, (c) nieprawidłowego funkcjonowania lub obniżenia parametrów działania sprzętu używanego w systemach informatycznych PKP SKM, (d) działań lub zaniechań Przewoźników lub osób trzecich, za które Agent nie </w:t>
      </w:r>
      <w:r w:rsidRPr="008F4A56">
        <w:rPr>
          <w:rFonts w:ascii="Times New Roman" w:eastAsia="Calibri" w:hAnsi="Times New Roman" w:cs="Times New Roman"/>
          <w:bCs/>
        </w:rPr>
        <w:lastRenderedPageBreak/>
        <w:t>ponosi odpowiedzialności, (e) przypadków oddziaływania Siły Wyższej, (f) innych okolicznościach, za które Agent nie ponosi odpowiedzialności. Czas trwania ww. Awarii jest liczony od momentu otrzymania przez Agenta informacji o wystąpieniu Awarii do momentu usunięcia Awarii lub zastosowania odpowiedniego obejścia.</w:t>
      </w:r>
    </w:p>
    <w:p w:rsidR="008F4A56" w:rsidRPr="008F4A56" w:rsidRDefault="008F4A56" w:rsidP="008F4A56">
      <w:pPr>
        <w:spacing w:after="0" w:line="360" w:lineRule="auto"/>
        <w:jc w:val="both"/>
        <w:rPr>
          <w:rFonts w:ascii="Times New Roman" w:eastAsia="Calibri" w:hAnsi="Times New Roman" w:cs="Times New Roman"/>
          <w:bCs/>
          <w:sz w:val="24"/>
          <w:szCs w:val="24"/>
        </w:rPr>
      </w:pPr>
      <w:bookmarkStart w:id="58" w:name="m_2008039817444750594__Toc482009929"/>
      <w:r w:rsidRPr="008F4A56">
        <w:rPr>
          <w:rFonts w:ascii="Times New Roman" w:eastAsia="Calibri" w:hAnsi="Times New Roman" w:cs="Times New Roman"/>
          <w:bCs/>
        </w:rPr>
        <w:t xml:space="preserve">1.1.    Usunięcie Awarii polegającej na prezentowaniu w Serwisie nieprawidłowych danych Oferty PKP SKM (tj. danych innych niż przekazane przez PKP SKM zgodnie z Umową, które winny być </w:t>
      </w:r>
      <w:r w:rsidRPr="008F4A56">
        <w:rPr>
          <w:rFonts w:ascii="Times New Roman" w:eastAsia="Calibri" w:hAnsi="Times New Roman" w:cs="Times New Roman"/>
          <w:bCs/>
          <w:sz w:val="24"/>
          <w:szCs w:val="24"/>
        </w:rPr>
        <w:t>wprowadzone do Serwisu przez Agenta zgodnie z Umową) nastąpi w ciągu 24 godzin od jej zgłoszenia;</w:t>
      </w:r>
      <w:bookmarkEnd w:id="58"/>
    </w:p>
    <w:p w:rsidR="008F4A56" w:rsidRPr="008F4A56" w:rsidRDefault="008F4A56" w:rsidP="008F4A56">
      <w:pPr>
        <w:spacing w:after="0" w:line="360" w:lineRule="auto"/>
        <w:jc w:val="both"/>
        <w:rPr>
          <w:rFonts w:ascii="Times New Roman" w:eastAsia="Calibri" w:hAnsi="Times New Roman" w:cs="Times New Roman"/>
          <w:bCs/>
          <w:sz w:val="24"/>
          <w:szCs w:val="24"/>
        </w:rPr>
      </w:pPr>
      <w:bookmarkStart w:id="59" w:name="m_2008039817444750594__Toc482009931"/>
      <w:r w:rsidRPr="008F4A56">
        <w:rPr>
          <w:rFonts w:ascii="Times New Roman" w:eastAsia="Calibri" w:hAnsi="Times New Roman" w:cs="Times New Roman"/>
          <w:bCs/>
          <w:sz w:val="24"/>
          <w:szCs w:val="24"/>
        </w:rPr>
        <w:t xml:space="preserve">1.2.    </w:t>
      </w:r>
      <w:bookmarkEnd w:id="59"/>
      <w:r w:rsidRPr="008F4A56">
        <w:rPr>
          <w:rFonts w:ascii="Times New Roman" w:eastAsia="Calibri" w:hAnsi="Times New Roman" w:cs="Times New Roman"/>
          <w:bCs/>
          <w:sz w:val="24"/>
          <w:szCs w:val="24"/>
        </w:rPr>
        <w:t>Awarie inne niż określone w punkcie 1.1 powyżej powinny być usuwane niezwłocznie.</w:t>
      </w:r>
    </w:p>
    <w:p w:rsidR="008F4A56" w:rsidRPr="008F4A56" w:rsidRDefault="008F4A56" w:rsidP="008F4A56">
      <w:pPr>
        <w:spacing w:after="0" w:line="360" w:lineRule="auto"/>
        <w:jc w:val="both"/>
        <w:rPr>
          <w:rFonts w:ascii="Times New Roman" w:eastAsia="Times New Roman" w:hAnsi="Times New Roman" w:cs="Times New Roman"/>
          <w:b/>
          <w:sz w:val="24"/>
          <w:szCs w:val="24"/>
          <w:lang w:eastAsia="pl-PL"/>
        </w:rPr>
      </w:pPr>
    </w:p>
    <w:p w:rsidR="008F4A56" w:rsidRPr="008F4A56" w:rsidRDefault="008F4A56" w:rsidP="008F4A56">
      <w:pPr>
        <w:spacing w:after="0" w:line="360" w:lineRule="auto"/>
        <w:jc w:val="both"/>
        <w:rPr>
          <w:rFonts w:ascii="Times New Roman" w:eastAsia="Times New Roman" w:hAnsi="Times New Roman" w:cs="Times New Roman"/>
          <w:b/>
          <w:sz w:val="24"/>
          <w:szCs w:val="24"/>
          <w:lang w:eastAsia="pl-PL"/>
        </w:rPr>
      </w:pPr>
    </w:p>
    <w:p w:rsidR="008F4A56" w:rsidRPr="008F4A56" w:rsidRDefault="008F4A56" w:rsidP="008F4A56">
      <w:pPr>
        <w:spacing w:after="0" w:line="360" w:lineRule="auto"/>
        <w:jc w:val="both"/>
        <w:rPr>
          <w:rFonts w:ascii="Times New Roman" w:eastAsia="Times New Roman" w:hAnsi="Times New Roman" w:cs="Times New Roman"/>
          <w:b/>
          <w:sz w:val="24"/>
          <w:szCs w:val="24"/>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Default="008F4A56" w:rsidP="008F4A56">
      <w:pPr>
        <w:suppressAutoHyphens/>
        <w:spacing w:after="0" w:line="360" w:lineRule="auto"/>
        <w:jc w:val="right"/>
        <w:rPr>
          <w:rFonts w:ascii="Times New Roman" w:eastAsia="Calibri" w:hAnsi="Times New Roman" w:cs="Times New Roman"/>
          <w:szCs w:val="24"/>
        </w:rPr>
      </w:pPr>
    </w:p>
    <w:p w:rsid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b/>
          <w:szCs w:val="24"/>
        </w:rPr>
      </w:pPr>
      <w:r w:rsidRPr="008F4A56">
        <w:rPr>
          <w:rFonts w:ascii="Times New Roman" w:eastAsia="Calibri" w:hAnsi="Times New Roman" w:cs="Times New Roman"/>
          <w:b/>
          <w:szCs w:val="24"/>
        </w:rPr>
        <w:lastRenderedPageBreak/>
        <w:t>Załącznik nr 4</w:t>
      </w: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center"/>
        <w:rPr>
          <w:rFonts w:ascii="Times New Roman" w:eastAsia="Calibri" w:hAnsi="Times New Roman" w:cs="Times New Roman"/>
          <w:szCs w:val="24"/>
        </w:rPr>
      </w:pPr>
      <w:r w:rsidRPr="008F4A56">
        <w:rPr>
          <w:rFonts w:ascii="Times New Roman" w:eastAsia="Times New Roman" w:hAnsi="Times New Roman" w:cs="Times New Roman"/>
          <w:color w:val="000000"/>
          <w:szCs w:val="28"/>
          <w:lang w:eastAsia="pl-PL"/>
        </w:rPr>
        <w:t>Raport sprzedaży biletów za okres od …............ do …............</w:t>
      </w:r>
    </w:p>
    <w:p w:rsidR="008F4A56" w:rsidRPr="008F4A56" w:rsidRDefault="008F4A56" w:rsidP="008F4A56">
      <w:pPr>
        <w:suppressAutoHyphens/>
        <w:spacing w:after="0" w:line="360" w:lineRule="auto"/>
        <w:rPr>
          <w:rFonts w:ascii="Times New Roman" w:eastAsia="Calibri" w:hAnsi="Times New Roman" w:cs="Times New Roman"/>
          <w:szCs w:val="24"/>
        </w:rPr>
      </w:pPr>
    </w:p>
    <w:tbl>
      <w:tblPr>
        <w:tblW w:w="9406" w:type="dxa"/>
        <w:tblCellMar>
          <w:left w:w="70" w:type="dxa"/>
          <w:right w:w="70" w:type="dxa"/>
        </w:tblCellMar>
        <w:tblLook w:val="04A0" w:firstRow="1" w:lastRow="0" w:firstColumn="1" w:lastColumn="0" w:noHBand="0" w:noVBand="1"/>
      </w:tblPr>
      <w:tblGrid>
        <w:gridCol w:w="146"/>
        <w:gridCol w:w="3540"/>
        <w:gridCol w:w="2046"/>
        <w:gridCol w:w="1072"/>
        <w:gridCol w:w="1276"/>
        <w:gridCol w:w="1326"/>
      </w:tblGrid>
      <w:tr w:rsidR="008F4A56" w:rsidRPr="008F4A56" w:rsidTr="007A2F74">
        <w:trPr>
          <w:gridAfter w:val="1"/>
          <w:wAfter w:w="1326" w:type="dxa"/>
          <w:trHeight w:val="288"/>
        </w:trPr>
        <w:tc>
          <w:tcPr>
            <w:tcW w:w="146" w:type="dxa"/>
            <w:noWrap/>
            <w:vAlign w:val="bottom"/>
            <w:hideMark/>
          </w:tcPr>
          <w:p w:rsidR="008F4A56" w:rsidRPr="008F4A56" w:rsidRDefault="008F4A56" w:rsidP="008F4A56">
            <w:pPr>
              <w:spacing w:line="256" w:lineRule="auto"/>
              <w:rPr>
                <w:rFonts w:ascii="Times New Roman" w:eastAsia="Calibri" w:hAnsi="Times New Roman" w:cs="Times New Roman"/>
                <w:szCs w:val="24"/>
              </w:rPr>
            </w:pPr>
          </w:p>
        </w:tc>
        <w:tc>
          <w:tcPr>
            <w:tcW w:w="3540" w:type="dxa"/>
            <w:noWrap/>
            <w:vAlign w:val="bottom"/>
            <w:hideMark/>
          </w:tcPr>
          <w:p w:rsidR="008F4A56" w:rsidRPr="008F4A56" w:rsidRDefault="008F4A56" w:rsidP="008F4A56">
            <w:pPr>
              <w:spacing w:line="256" w:lineRule="auto"/>
              <w:rPr>
                <w:rFonts w:ascii="Calibri" w:eastAsia="Calibri" w:hAnsi="Calibri" w:cs="Times New Roman"/>
                <w:sz w:val="20"/>
                <w:szCs w:val="20"/>
                <w:lang w:eastAsia="pl-PL"/>
              </w:rPr>
            </w:pPr>
          </w:p>
        </w:tc>
        <w:tc>
          <w:tcPr>
            <w:tcW w:w="2046" w:type="dxa"/>
            <w:tcBorders>
              <w:top w:val="single" w:sz="4" w:space="0" w:color="auto"/>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szt. biletów</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brutto w zł</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netto w zł</w:t>
            </w:r>
          </w:p>
        </w:tc>
      </w:tr>
      <w:tr w:rsidR="008F4A56" w:rsidRPr="008F4A56" w:rsidTr="007A2F74">
        <w:trPr>
          <w:gridAfter w:val="1"/>
          <w:wAfter w:w="1326" w:type="dxa"/>
          <w:trHeight w:val="288"/>
        </w:trPr>
        <w:tc>
          <w:tcPr>
            <w:tcW w:w="146" w:type="dxa"/>
            <w:noWrap/>
            <w:vAlign w:val="bottom"/>
            <w:hideMark/>
          </w:tcPr>
          <w:p w:rsidR="008F4A56" w:rsidRPr="008F4A56" w:rsidRDefault="008F4A56" w:rsidP="008F4A56">
            <w:pPr>
              <w:spacing w:line="256" w:lineRule="auto"/>
              <w:rPr>
                <w:rFonts w:ascii="Calibri" w:eastAsia="Calibri" w:hAnsi="Calibri" w:cs="Times New Roman"/>
              </w:rPr>
            </w:pPr>
          </w:p>
        </w:tc>
        <w:tc>
          <w:tcPr>
            <w:tcW w:w="3540" w:type="dxa"/>
            <w:tcBorders>
              <w:top w:val="single" w:sz="4" w:space="0" w:color="auto"/>
              <w:left w:val="single" w:sz="4" w:space="0" w:color="auto"/>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Bilety na przejazd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Calibri" w:hAnsi="Calibri" w:cs="Times New Roman"/>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Jednorazowe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26" w:type="dxa"/>
            <w:tcBorders>
              <w:top w:val="nil"/>
              <w:left w:val="single" w:sz="4" w:space="0" w:color="auto"/>
              <w:bottom w:val="nil"/>
              <w:right w:val="nil"/>
            </w:tcBorders>
          </w:tcPr>
          <w:p w:rsidR="008F4A56" w:rsidRPr="008F4A56" w:rsidRDefault="008F4A56" w:rsidP="008F4A56">
            <w:pPr>
              <w:spacing w:after="0" w:line="240" w:lineRule="auto"/>
              <w:jc w:val="right"/>
              <w:rPr>
                <w:rFonts w:ascii="Calibri" w:eastAsia="Times New Roman" w:hAnsi="Calibri" w:cs="Calibri"/>
                <w:b/>
                <w:bCs/>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b/>
                <w:bCs/>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33%</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 KDR</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51%</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78%</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93%</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95%</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100%</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Ulga handlowa (razem):</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b/>
                <w:bCs/>
                <w:lang w:eastAsia="pl-PL"/>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Times New Roman" w:eastAsia="Times New Roman" w:hAnsi="Times New Roman" w:cs="Times New Roman"/>
                <w:sz w:val="20"/>
                <w:szCs w:val="20"/>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25%</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30%</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50%</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70%</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80%</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99%</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Okresowe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26" w:type="dxa"/>
            <w:tcBorders>
              <w:top w:val="nil"/>
              <w:left w:val="single" w:sz="4" w:space="0" w:color="auto"/>
              <w:bottom w:val="nil"/>
              <w:right w:val="nil"/>
            </w:tcBorders>
          </w:tcPr>
          <w:p w:rsidR="008F4A56" w:rsidRPr="008F4A56" w:rsidRDefault="008F4A56" w:rsidP="008F4A56">
            <w:pPr>
              <w:spacing w:after="0" w:line="240" w:lineRule="auto"/>
              <w:jc w:val="right"/>
              <w:rPr>
                <w:rFonts w:ascii="Calibri" w:eastAsia="Times New Roman" w:hAnsi="Calibri" w:cs="Calibri"/>
                <w:b/>
                <w:bCs/>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b/>
                <w:bCs/>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33%</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 KDR</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51%</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78%</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93%</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Ulga handlowa (razem):</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b/>
                <w:bCs/>
                <w:lang w:eastAsia="pl-PL"/>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Times New Roman" w:eastAsia="Times New Roman" w:hAnsi="Times New Roman" w:cs="Times New Roman"/>
                <w:sz w:val="20"/>
                <w:szCs w:val="20"/>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10%</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50%</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70%</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80%</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99%</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Strefowe dobowe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 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color w:val="000000"/>
                <w:lang w:eastAsia="pl-PL"/>
              </w:rPr>
            </w:pPr>
            <w:r w:rsidRPr="008F4A56">
              <w:rPr>
                <w:rFonts w:ascii="Calibri" w:eastAsia="Times New Roman" w:hAnsi="Calibri" w:cs="Calibri"/>
                <w:b/>
                <w:color w:val="000000"/>
                <w:lang w:eastAsia="pl-PL"/>
              </w:rPr>
              <w:t> 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color w:val="000000"/>
                <w:lang w:eastAsia="pl-PL"/>
              </w:rPr>
            </w:pPr>
            <w:r w:rsidRPr="008F4A56">
              <w:rPr>
                <w:rFonts w:ascii="Calibri" w:eastAsia="Times New Roman" w:hAnsi="Calibri" w:cs="Calibri"/>
                <w:b/>
                <w:color w:val="000000"/>
                <w:lang w:eastAsia="pl-PL"/>
              </w:rPr>
              <w:t>0</w:t>
            </w: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Umowa</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Strefowe trzydobowe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 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color w:val="000000"/>
                <w:lang w:eastAsia="pl-PL"/>
              </w:rPr>
            </w:pPr>
            <w:r w:rsidRPr="008F4A56">
              <w:rPr>
                <w:rFonts w:ascii="Calibri" w:eastAsia="Times New Roman" w:hAnsi="Calibri" w:cs="Calibri"/>
                <w:b/>
                <w:color w:val="000000"/>
                <w:lang w:eastAsia="pl-PL"/>
              </w:rPr>
              <w:t> 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rsidR="008F4A56" w:rsidRPr="008F4A56" w:rsidRDefault="008F4A56" w:rsidP="008F4A56">
            <w:pPr>
              <w:spacing w:after="0" w:line="240" w:lineRule="auto"/>
              <w:jc w:val="right"/>
              <w:rPr>
                <w:rFonts w:ascii="Calibri" w:eastAsia="Times New Roman" w:hAnsi="Calibri" w:cs="Calibri"/>
                <w:b/>
                <w:color w:val="000000"/>
                <w:lang w:eastAsia="pl-PL"/>
              </w:rPr>
            </w:pPr>
            <w:r w:rsidRPr="008F4A56">
              <w:rPr>
                <w:rFonts w:ascii="Calibri" w:eastAsia="Times New Roman" w:hAnsi="Calibri" w:cs="Calibri"/>
                <w:b/>
                <w:color w:val="000000"/>
                <w:lang w:eastAsia="pl-PL"/>
              </w:rPr>
              <w:t>0</w:t>
            </w: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rower / wózek</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rower / wózek miesięczny</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bagaż</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xml:space="preserve">pies </w:t>
            </w:r>
          </w:p>
        </w:tc>
        <w:tc>
          <w:tcPr>
            <w:tcW w:w="204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354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072"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276" w:type="dxa"/>
            <w:tcBorders>
              <w:top w:val="single" w:sz="4" w:space="0" w:color="auto"/>
              <w:left w:val="nil"/>
              <w:bottom w:val="nil"/>
              <w:right w:val="nil"/>
            </w:tcBorders>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26" w:type="dxa"/>
          </w:tcPr>
          <w:p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bl>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Times New Roman" w:hAnsi="Times New Roman" w:cs="Times New Roman"/>
          <w:b/>
          <w:color w:val="000000"/>
          <w:szCs w:val="28"/>
          <w:lang w:eastAsia="pl-PL"/>
        </w:rPr>
      </w:pPr>
      <w:r w:rsidRPr="008F4A56">
        <w:rPr>
          <w:rFonts w:ascii="Times New Roman" w:eastAsia="Times New Roman" w:hAnsi="Times New Roman" w:cs="Times New Roman"/>
          <w:b/>
          <w:color w:val="000000"/>
          <w:szCs w:val="28"/>
          <w:lang w:eastAsia="pl-PL"/>
        </w:rPr>
        <w:lastRenderedPageBreak/>
        <w:t>Załącznik nr 4a</w:t>
      </w:r>
    </w:p>
    <w:p w:rsidR="008F4A56" w:rsidRPr="008F4A56" w:rsidRDefault="008F4A56" w:rsidP="008F4A56">
      <w:pPr>
        <w:suppressAutoHyphens/>
        <w:spacing w:after="0" w:line="360" w:lineRule="auto"/>
        <w:jc w:val="center"/>
        <w:rPr>
          <w:rFonts w:ascii="Times New Roman" w:eastAsia="Times New Roman" w:hAnsi="Times New Roman" w:cs="Times New Roman"/>
          <w:color w:val="000000"/>
          <w:szCs w:val="28"/>
          <w:lang w:eastAsia="pl-PL"/>
        </w:rPr>
      </w:pPr>
    </w:p>
    <w:p w:rsidR="008F4A56" w:rsidRPr="008F4A56" w:rsidRDefault="008F4A56" w:rsidP="008F4A56">
      <w:pPr>
        <w:suppressAutoHyphens/>
        <w:spacing w:after="0" w:line="360" w:lineRule="auto"/>
        <w:jc w:val="center"/>
        <w:rPr>
          <w:rFonts w:ascii="Times New Roman" w:eastAsia="Calibri" w:hAnsi="Times New Roman" w:cs="Times New Roman"/>
          <w:sz w:val="18"/>
          <w:szCs w:val="24"/>
        </w:rPr>
      </w:pPr>
      <w:r w:rsidRPr="008F4A56">
        <w:rPr>
          <w:rFonts w:ascii="Times New Roman" w:eastAsia="Times New Roman" w:hAnsi="Times New Roman" w:cs="Times New Roman"/>
          <w:color w:val="000000"/>
          <w:szCs w:val="28"/>
          <w:lang w:eastAsia="pl-PL"/>
        </w:rPr>
        <w:t>Raport sprzedaży biletów za okres od …............ do …............</w:t>
      </w: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tbl>
      <w:tblPr>
        <w:tblW w:w="9406" w:type="dxa"/>
        <w:tblCellMar>
          <w:left w:w="70" w:type="dxa"/>
          <w:right w:w="70" w:type="dxa"/>
        </w:tblCellMar>
        <w:tblLook w:val="04A0" w:firstRow="1" w:lastRow="0" w:firstColumn="1" w:lastColumn="0" w:noHBand="0" w:noVBand="1"/>
      </w:tblPr>
      <w:tblGrid>
        <w:gridCol w:w="146"/>
        <w:gridCol w:w="4226"/>
        <w:gridCol w:w="1360"/>
        <w:gridCol w:w="1360"/>
        <w:gridCol w:w="1580"/>
        <w:gridCol w:w="734"/>
      </w:tblGrid>
      <w:tr w:rsidR="008F4A56" w:rsidRPr="008F4A56" w:rsidTr="007A2F74">
        <w:trPr>
          <w:gridAfter w:val="1"/>
          <w:wAfter w:w="734" w:type="dxa"/>
          <w:trHeight w:val="288"/>
        </w:trPr>
        <w:tc>
          <w:tcPr>
            <w:tcW w:w="146" w:type="dxa"/>
            <w:noWrap/>
            <w:vAlign w:val="bottom"/>
            <w:hideMark/>
          </w:tcPr>
          <w:p w:rsidR="008F4A56" w:rsidRPr="008F4A56" w:rsidRDefault="008F4A56" w:rsidP="008F4A56">
            <w:pPr>
              <w:spacing w:line="256" w:lineRule="auto"/>
              <w:rPr>
                <w:rFonts w:ascii="Times New Roman" w:eastAsia="Calibri" w:hAnsi="Times New Roman" w:cs="Times New Roman"/>
                <w:szCs w:val="24"/>
              </w:rPr>
            </w:pPr>
          </w:p>
        </w:tc>
        <w:tc>
          <w:tcPr>
            <w:tcW w:w="4226" w:type="dxa"/>
            <w:noWrap/>
            <w:vAlign w:val="bottom"/>
            <w:hideMark/>
          </w:tcPr>
          <w:p w:rsidR="008F4A56" w:rsidRPr="008F4A56" w:rsidRDefault="008F4A56" w:rsidP="008F4A56">
            <w:pPr>
              <w:spacing w:line="256" w:lineRule="auto"/>
              <w:rPr>
                <w:rFonts w:ascii="Calibri" w:eastAsia="Calibri" w:hAnsi="Calibri" w:cs="Times New Roman"/>
                <w:sz w:val="20"/>
                <w:szCs w:val="20"/>
                <w:lang w:eastAsia="pl-PL"/>
              </w:rPr>
            </w:pPr>
          </w:p>
        </w:tc>
        <w:tc>
          <w:tcPr>
            <w:tcW w:w="1360" w:type="dxa"/>
            <w:tcBorders>
              <w:top w:val="single" w:sz="4" w:space="0" w:color="auto"/>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szt. biletów</w:t>
            </w:r>
          </w:p>
        </w:tc>
        <w:tc>
          <w:tcPr>
            <w:tcW w:w="1360"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brutto w zł</w:t>
            </w:r>
          </w:p>
        </w:tc>
        <w:tc>
          <w:tcPr>
            <w:tcW w:w="1580"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netto w zł</w:t>
            </w:r>
          </w:p>
        </w:tc>
      </w:tr>
      <w:tr w:rsidR="008F4A56" w:rsidRPr="008F4A56" w:rsidTr="007A2F74">
        <w:trPr>
          <w:gridAfter w:val="1"/>
          <w:wAfter w:w="734" w:type="dxa"/>
          <w:trHeight w:val="288"/>
        </w:trPr>
        <w:tc>
          <w:tcPr>
            <w:tcW w:w="146" w:type="dxa"/>
            <w:noWrap/>
            <w:vAlign w:val="bottom"/>
            <w:hideMark/>
          </w:tcPr>
          <w:p w:rsidR="008F4A56" w:rsidRPr="008F4A56" w:rsidRDefault="008F4A56" w:rsidP="008F4A56">
            <w:pPr>
              <w:spacing w:line="256" w:lineRule="auto"/>
              <w:rPr>
                <w:rFonts w:ascii="Calibri" w:eastAsia="Calibri" w:hAnsi="Calibri" w:cs="Times New Roman"/>
              </w:rPr>
            </w:pPr>
          </w:p>
        </w:tc>
        <w:tc>
          <w:tcPr>
            <w:tcW w:w="4226" w:type="dxa"/>
            <w:tcBorders>
              <w:top w:val="single" w:sz="4" w:space="0" w:color="auto"/>
              <w:left w:val="single" w:sz="4" w:space="0" w:color="auto"/>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Bilety na przejazd razem:</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58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0,00</w:t>
            </w: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Calibri" w:hAnsi="Calibri" w:cs="Times New Roman"/>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Jednorazowe (razem):</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580" w:type="dxa"/>
            <w:noWrap/>
            <w:vAlign w:val="bottom"/>
            <w:hideMark/>
          </w:tcPr>
          <w:p w:rsidR="008F4A56" w:rsidRPr="008F4A56" w:rsidRDefault="008F4A56" w:rsidP="008F4A56">
            <w:pPr>
              <w:spacing w:line="256" w:lineRule="auto"/>
              <w:rPr>
                <w:rFonts w:ascii="Calibri" w:eastAsia="Times New Roman" w:hAnsi="Calibri" w:cs="Calibri"/>
                <w:b/>
                <w:bCs/>
                <w:color w:val="000000"/>
                <w:lang w:eastAsia="pl-PL"/>
              </w:rPr>
            </w:pPr>
          </w:p>
        </w:tc>
        <w:tc>
          <w:tcPr>
            <w:tcW w:w="734" w:type="dxa"/>
          </w:tcPr>
          <w:p w:rsidR="008F4A56" w:rsidRPr="008F4A56" w:rsidRDefault="008F4A56" w:rsidP="008F4A56">
            <w:pPr>
              <w:spacing w:after="0" w:line="240" w:lineRule="auto"/>
              <w:jc w:val="right"/>
              <w:rPr>
                <w:rFonts w:ascii="Calibri" w:eastAsia="Times New Roman" w:hAnsi="Calibri" w:cs="Calibri"/>
                <w:b/>
                <w:bCs/>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b/>
                <w:bCs/>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33%</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 KDR</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51%</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78%</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93%</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95%</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100%</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Ulga handlowa (razem):</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 </w:t>
            </w:r>
          </w:p>
        </w:tc>
        <w:tc>
          <w:tcPr>
            <w:tcW w:w="1360" w:type="dxa"/>
            <w:noWrap/>
            <w:vAlign w:val="bottom"/>
            <w:hideMark/>
          </w:tcPr>
          <w:p w:rsidR="008F4A56" w:rsidRPr="008F4A56" w:rsidRDefault="008F4A56" w:rsidP="008F4A56">
            <w:pPr>
              <w:spacing w:line="256" w:lineRule="auto"/>
              <w:rPr>
                <w:rFonts w:ascii="Calibri" w:eastAsia="Times New Roman" w:hAnsi="Calibri" w:cs="Calibri"/>
                <w:b/>
                <w:bCs/>
                <w:lang w:eastAsia="pl-PL"/>
              </w:rPr>
            </w:pPr>
          </w:p>
        </w:tc>
        <w:tc>
          <w:tcPr>
            <w:tcW w:w="158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734" w:type="dxa"/>
          </w:tcPr>
          <w:p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Times New Roman" w:eastAsia="Times New Roman" w:hAnsi="Times New Roman" w:cs="Times New Roman"/>
                <w:sz w:val="20"/>
                <w:szCs w:val="20"/>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25%</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30%</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50%</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70%</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80%</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99%</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Okresowe (razem):</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580" w:type="dxa"/>
            <w:noWrap/>
            <w:vAlign w:val="bottom"/>
            <w:hideMark/>
          </w:tcPr>
          <w:p w:rsidR="008F4A56" w:rsidRPr="008F4A56" w:rsidRDefault="008F4A56" w:rsidP="008F4A56">
            <w:pPr>
              <w:spacing w:line="256" w:lineRule="auto"/>
              <w:rPr>
                <w:rFonts w:ascii="Calibri" w:eastAsia="Times New Roman" w:hAnsi="Calibri" w:cs="Calibri"/>
                <w:b/>
                <w:bCs/>
                <w:color w:val="000000"/>
                <w:lang w:eastAsia="pl-PL"/>
              </w:rPr>
            </w:pPr>
          </w:p>
        </w:tc>
        <w:tc>
          <w:tcPr>
            <w:tcW w:w="734" w:type="dxa"/>
          </w:tcPr>
          <w:p w:rsidR="008F4A56" w:rsidRPr="008F4A56" w:rsidRDefault="008F4A56" w:rsidP="008F4A56">
            <w:pPr>
              <w:spacing w:after="0" w:line="240" w:lineRule="auto"/>
              <w:jc w:val="right"/>
              <w:rPr>
                <w:rFonts w:ascii="Calibri" w:eastAsia="Times New Roman" w:hAnsi="Calibri" w:cs="Calibri"/>
                <w:b/>
                <w:bCs/>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b/>
                <w:bCs/>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33%</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 KDR</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51%</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78%</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93%</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Ulga handlowa (razem):</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 </w:t>
            </w:r>
          </w:p>
        </w:tc>
        <w:tc>
          <w:tcPr>
            <w:tcW w:w="1360" w:type="dxa"/>
            <w:noWrap/>
            <w:vAlign w:val="bottom"/>
            <w:hideMark/>
          </w:tcPr>
          <w:p w:rsidR="008F4A56" w:rsidRPr="008F4A56" w:rsidRDefault="008F4A56" w:rsidP="008F4A56">
            <w:pPr>
              <w:spacing w:line="256" w:lineRule="auto"/>
              <w:rPr>
                <w:rFonts w:ascii="Calibri" w:eastAsia="Times New Roman" w:hAnsi="Calibri" w:cs="Calibri"/>
                <w:b/>
                <w:bCs/>
                <w:lang w:eastAsia="pl-PL"/>
              </w:rPr>
            </w:pPr>
          </w:p>
        </w:tc>
        <w:tc>
          <w:tcPr>
            <w:tcW w:w="158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734" w:type="dxa"/>
          </w:tcPr>
          <w:p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Times New Roman" w:eastAsia="Times New Roman" w:hAnsi="Times New Roman" w:cs="Times New Roman"/>
                <w:sz w:val="20"/>
                <w:szCs w:val="20"/>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10%</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single" w:sz="4" w:space="0" w:color="auto"/>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50%</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70%</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80%</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99%</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Strefowe dobowe (razem):</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 </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rPr>
                <w:rFonts w:ascii="Calibri" w:eastAsia="Times New Roman" w:hAnsi="Calibri" w:cs="Calibri"/>
                <w:color w:val="000000"/>
                <w:lang w:eastAsia="pl-PL"/>
              </w:rPr>
            </w:pPr>
            <w:r w:rsidRPr="008F4A56">
              <w:rPr>
                <w:rFonts w:ascii="Calibri" w:eastAsia="Times New Roman" w:hAnsi="Calibri" w:cs="Calibri"/>
                <w:color w:val="000000"/>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color w:val="000000"/>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Umowa</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Strefowe trzydobowe (razem):</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 </w:t>
            </w:r>
          </w:p>
        </w:tc>
        <w:tc>
          <w:tcPr>
            <w:tcW w:w="1360" w:type="dxa"/>
            <w:tcBorders>
              <w:top w:val="nil"/>
              <w:left w:val="nil"/>
              <w:bottom w:val="single" w:sz="4" w:space="0" w:color="auto"/>
              <w:right w:val="single" w:sz="4" w:space="0" w:color="auto"/>
            </w:tcBorders>
            <w:shd w:val="clear" w:color="auto" w:fill="C5D9F1"/>
            <w:noWrap/>
            <w:vAlign w:val="bottom"/>
            <w:hideMark/>
          </w:tcPr>
          <w:p w:rsidR="008F4A56" w:rsidRPr="008F4A56" w:rsidRDefault="008F4A56" w:rsidP="008F4A56">
            <w:pPr>
              <w:spacing w:after="0" w:line="240" w:lineRule="auto"/>
              <w:rPr>
                <w:rFonts w:ascii="Calibri" w:eastAsia="Times New Roman" w:hAnsi="Calibri" w:cs="Calibri"/>
                <w:color w:val="000000"/>
                <w:lang w:eastAsia="pl-PL"/>
              </w:rPr>
            </w:pPr>
            <w:r w:rsidRPr="008F4A56">
              <w:rPr>
                <w:rFonts w:ascii="Calibri" w:eastAsia="Times New Roman" w:hAnsi="Calibri" w:cs="Calibri"/>
                <w:color w:val="000000"/>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color w:val="000000"/>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rower / wózek</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rower / wózek miesięczny</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bagaż</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pies</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734" w:type="dxa"/>
          </w:tcPr>
          <w:p w:rsidR="008F4A56" w:rsidRPr="008F4A56" w:rsidRDefault="008F4A56" w:rsidP="008F4A56">
            <w:pPr>
              <w:spacing w:after="0" w:line="240" w:lineRule="auto"/>
              <w:rPr>
                <w:rFonts w:ascii="Calibri" w:eastAsia="Times New Roman" w:hAnsi="Calibri" w:cs="Calibri"/>
                <w:lang w:eastAsia="pl-PL"/>
              </w:rPr>
            </w:pPr>
          </w:p>
        </w:tc>
      </w:tr>
      <w:tr w:rsidR="008F4A56" w:rsidRPr="008F4A56" w:rsidTr="007A2F74">
        <w:trPr>
          <w:trHeight w:val="288"/>
        </w:trPr>
        <w:tc>
          <w:tcPr>
            <w:tcW w:w="146"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4226"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6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6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58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734" w:type="dxa"/>
          </w:tcPr>
          <w:p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bl>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b/>
          <w:szCs w:val="24"/>
        </w:rPr>
      </w:pPr>
      <w:r w:rsidRPr="008F4A56">
        <w:rPr>
          <w:rFonts w:ascii="Times New Roman" w:eastAsia="Calibri" w:hAnsi="Times New Roman" w:cs="Times New Roman"/>
          <w:b/>
          <w:szCs w:val="24"/>
        </w:rPr>
        <w:lastRenderedPageBreak/>
        <w:t>Załącznik nr 5</w:t>
      </w: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tbl>
      <w:tblPr>
        <w:tblW w:w="8424" w:type="dxa"/>
        <w:tblCellMar>
          <w:left w:w="70" w:type="dxa"/>
          <w:right w:w="70" w:type="dxa"/>
        </w:tblCellMar>
        <w:tblLook w:val="04A0" w:firstRow="1" w:lastRow="0" w:firstColumn="1" w:lastColumn="0" w:noHBand="0" w:noVBand="1"/>
      </w:tblPr>
      <w:tblGrid>
        <w:gridCol w:w="1451"/>
        <w:gridCol w:w="527"/>
        <w:gridCol w:w="2046"/>
        <w:gridCol w:w="2140"/>
        <w:gridCol w:w="1300"/>
        <w:gridCol w:w="960"/>
      </w:tblGrid>
      <w:tr w:rsidR="008F4A56" w:rsidRPr="008F4A56" w:rsidTr="007A2F74">
        <w:trPr>
          <w:trHeight w:val="288"/>
        </w:trPr>
        <w:tc>
          <w:tcPr>
            <w:tcW w:w="1451" w:type="dxa"/>
            <w:noWrap/>
            <w:vAlign w:val="bottom"/>
            <w:hideMark/>
          </w:tcPr>
          <w:p w:rsidR="008F4A56" w:rsidRPr="008F4A56" w:rsidRDefault="008F4A56" w:rsidP="008F4A56">
            <w:pPr>
              <w:spacing w:line="256" w:lineRule="auto"/>
              <w:rPr>
                <w:rFonts w:ascii="Times New Roman" w:eastAsia="Calibri" w:hAnsi="Times New Roman" w:cs="Times New Roman"/>
                <w:szCs w:val="24"/>
              </w:rPr>
            </w:pPr>
          </w:p>
        </w:tc>
        <w:tc>
          <w:tcPr>
            <w:tcW w:w="6013" w:type="dxa"/>
            <w:gridSpan w:val="4"/>
            <w:vMerge w:val="restart"/>
            <w:tcBorders>
              <w:top w:val="single" w:sz="4" w:space="0" w:color="auto"/>
              <w:left w:val="single" w:sz="4" w:space="0" w:color="auto"/>
              <w:bottom w:val="nil"/>
              <w:right w:val="single" w:sz="4" w:space="0" w:color="auto"/>
            </w:tcBorders>
            <w:noWrap/>
            <w:vAlign w:val="center"/>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Zestawienie wpłat utargów</w:t>
            </w:r>
          </w:p>
        </w:tc>
        <w:tc>
          <w:tcPr>
            <w:tcW w:w="960" w:type="dxa"/>
            <w:noWrap/>
            <w:vAlign w:val="bottom"/>
            <w:hideMark/>
          </w:tcPr>
          <w:p w:rsidR="008F4A56" w:rsidRPr="008F4A56" w:rsidRDefault="008F4A56" w:rsidP="008F4A56">
            <w:pPr>
              <w:spacing w:line="256" w:lineRule="auto"/>
              <w:rPr>
                <w:rFonts w:ascii="Calibri" w:eastAsia="Times New Roman" w:hAnsi="Calibri" w:cs="Calibri"/>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0" w:type="auto"/>
            <w:gridSpan w:val="4"/>
            <w:vMerge/>
            <w:tcBorders>
              <w:top w:val="single" w:sz="4" w:space="0" w:color="auto"/>
              <w:left w:val="single" w:sz="4" w:space="0" w:color="auto"/>
              <w:bottom w:val="nil"/>
              <w:right w:val="single" w:sz="4" w:space="0" w:color="auto"/>
            </w:tcBorders>
            <w:vAlign w:val="center"/>
            <w:hideMark/>
          </w:tcPr>
          <w:p w:rsidR="008F4A56" w:rsidRPr="008F4A56" w:rsidRDefault="008F4A56" w:rsidP="008F4A56">
            <w:pPr>
              <w:spacing w:after="0" w:line="256" w:lineRule="auto"/>
              <w:rPr>
                <w:rFonts w:ascii="Calibri" w:eastAsia="Times New Roman" w:hAnsi="Calibri" w:cs="Calibri"/>
                <w:lang w:eastAsia="pl-PL"/>
              </w:rPr>
            </w:pPr>
          </w:p>
        </w:tc>
        <w:tc>
          <w:tcPr>
            <w:tcW w:w="96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lp.</w:t>
            </w:r>
          </w:p>
        </w:tc>
        <w:tc>
          <w:tcPr>
            <w:tcW w:w="2046"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okres pięciodniowy</w:t>
            </w:r>
          </w:p>
        </w:tc>
        <w:tc>
          <w:tcPr>
            <w:tcW w:w="214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data dokonania wpłaty</w:t>
            </w:r>
          </w:p>
        </w:tc>
        <w:tc>
          <w:tcPr>
            <w:tcW w:w="130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wpłaty</w:t>
            </w:r>
          </w:p>
        </w:tc>
        <w:tc>
          <w:tcPr>
            <w:tcW w:w="960" w:type="dxa"/>
            <w:noWrap/>
            <w:vAlign w:val="bottom"/>
            <w:hideMark/>
          </w:tcPr>
          <w:p w:rsidR="008F4A56" w:rsidRPr="008F4A56" w:rsidRDefault="008F4A56" w:rsidP="008F4A56">
            <w:pPr>
              <w:spacing w:line="256" w:lineRule="auto"/>
              <w:rPr>
                <w:rFonts w:ascii="Calibri" w:eastAsia="Times New Roman" w:hAnsi="Calibri" w:cs="Calibri"/>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1</w:t>
            </w:r>
          </w:p>
        </w:tc>
        <w:tc>
          <w:tcPr>
            <w:tcW w:w="2046"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I.</w:t>
            </w:r>
          </w:p>
        </w:tc>
        <w:tc>
          <w:tcPr>
            <w:tcW w:w="214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rsidR="008F4A56" w:rsidRPr="008F4A56" w:rsidRDefault="008F4A56" w:rsidP="008F4A56">
            <w:pPr>
              <w:spacing w:line="256" w:lineRule="auto"/>
              <w:rPr>
                <w:rFonts w:ascii="Calibri" w:eastAsia="Times New Roman" w:hAnsi="Calibri" w:cs="Calibri"/>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2</w:t>
            </w:r>
          </w:p>
        </w:tc>
        <w:tc>
          <w:tcPr>
            <w:tcW w:w="2046"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II.</w:t>
            </w:r>
          </w:p>
        </w:tc>
        <w:tc>
          <w:tcPr>
            <w:tcW w:w="214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rsidR="008F4A56" w:rsidRPr="008F4A56" w:rsidRDefault="008F4A56" w:rsidP="008F4A56">
            <w:pPr>
              <w:spacing w:line="256" w:lineRule="auto"/>
              <w:rPr>
                <w:rFonts w:ascii="Calibri" w:eastAsia="Times New Roman" w:hAnsi="Calibri" w:cs="Calibri"/>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3</w:t>
            </w:r>
          </w:p>
        </w:tc>
        <w:tc>
          <w:tcPr>
            <w:tcW w:w="2046"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III.</w:t>
            </w:r>
          </w:p>
        </w:tc>
        <w:tc>
          <w:tcPr>
            <w:tcW w:w="214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rsidR="008F4A56" w:rsidRPr="008F4A56" w:rsidRDefault="008F4A56" w:rsidP="008F4A56">
            <w:pPr>
              <w:spacing w:line="256" w:lineRule="auto"/>
              <w:rPr>
                <w:rFonts w:ascii="Calibri" w:eastAsia="Times New Roman" w:hAnsi="Calibri" w:cs="Calibri"/>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4</w:t>
            </w:r>
          </w:p>
        </w:tc>
        <w:tc>
          <w:tcPr>
            <w:tcW w:w="2046"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IV.</w:t>
            </w:r>
          </w:p>
        </w:tc>
        <w:tc>
          <w:tcPr>
            <w:tcW w:w="214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rsidR="008F4A56" w:rsidRPr="008F4A56" w:rsidRDefault="008F4A56" w:rsidP="008F4A56">
            <w:pPr>
              <w:spacing w:line="256" w:lineRule="auto"/>
              <w:rPr>
                <w:rFonts w:ascii="Calibri" w:eastAsia="Times New Roman" w:hAnsi="Calibri" w:cs="Calibri"/>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5</w:t>
            </w:r>
          </w:p>
        </w:tc>
        <w:tc>
          <w:tcPr>
            <w:tcW w:w="2046"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V.</w:t>
            </w:r>
          </w:p>
        </w:tc>
        <w:tc>
          <w:tcPr>
            <w:tcW w:w="214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rsidR="008F4A56" w:rsidRPr="008F4A56" w:rsidRDefault="008F4A56" w:rsidP="008F4A56">
            <w:pPr>
              <w:spacing w:line="256" w:lineRule="auto"/>
              <w:rPr>
                <w:rFonts w:ascii="Calibri" w:eastAsia="Times New Roman" w:hAnsi="Calibri" w:cs="Calibri"/>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6</w:t>
            </w:r>
          </w:p>
        </w:tc>
        <w:tc>
          <w:tcPr>
            <w:tcW w:w="2046"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VI.</w:t>
            </w:r>
          </w:p>
        </w:tc>
        <w:tc>
          <w:tcPr>
            <w:tcW w:w="214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rsidR="008F4A56" w:rsidRPr="008F4A56" w:rsidRDefault="008F4A56" w:rsidP="008F4A56">
            <w:pPr>
              <w:spacing w:line="256" w:lineRule="auto"/>
              <w:rPr>
                <w:rFonts w:ascii="Calibri" w:eastAsia="Times New Roman" w:hAnsi="Calibri" w:cs="Calibri"/>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4713" w:type="dxa"/>
            <w:gridSpan w:val="3"/>
            <w:tcBorders>
              <w:top w:val="single" w:sz="4" w:space="0" w:color="auto"/>
              <w:left w:val="single" w:sz="4" w:space="0" w:color="auto"/>
              <w:bottom w:val="single" w:sz="4" w:space="0" w:color="auto"/>
              <w:right w:val="single" w:sz="4" w:space="0" w:color="auto"/>
            </w:tcBorders>
            <w:noWrap/>
            <w:vAlign w:val="bottom"/>
            <w:hideMark/>
          </w:tcPr>
          <w:p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razem</w:t>
            </w:r>
          </w:p>
        </w:tc>
        <w:tc>
          <w:tcPr>
            <w:tcW w:w="1300" w:type="dxa"/>
            <w:tcBorders>
              <w:top w:val="nil"/>
              <w:left w:val="nil"/>
              <w:bottom w:val="single" w:sz="4" w:space="0" w:color="auto"/>
              <w:right w:val="single" w:sz="4" w:space="0" w:color="auto"/>
            </w:tcBorders>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rsidR="008F4A56" w:rsidRPr="008F4A56" w:rsidRDefault="008F4A56" w:rsidP="008F4A56">
            <w:pPr>
              <w:spacing w:line="256" w:lineRule="auto"/>
              <w:rPr>
                <w:rFonts w:ascii="Calibri" w:eastAsia="Times New Roman" w:hAnsi="Calibri" w:cs="Calibri"/>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słownie:</w:t>
            </w:r>
          </w:p>
        </w:tc>
        <w:tc>
          <w:tcPr>
            <w:tcW w:w="527"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2046"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573" w:type="dxa"/>
            <w:gridSpan w:val="2"/>
            <w:noWrap/>
            <w:vAlign w:val="bottom"/>
            <w:hideMark/>
          </w:tcPr>
          <w:p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Podpis osoby upoważnionej.</w:t>
            </w:r>
          </w:p>
        </w:tc>
        <w:tc>
          <w:tcPr>
            <w:tcW w:w="2140" w:type="dxa"/>
            <w:noWrap/>
            <w:vAlign w:val="bottom"/>
            <w:hideMark/>
          </w:tcPr>
          <w:p w:rsidR="008F4A56" w:rsidRPr="008F4A56" w:rsidRDefault="008F4A56" w:rsidP="008F4A56">
            <w:pPr>
              <w:spacing w:line="256" w:lineRule="auto"/>
              <w:rPr>
                <w:rFonts w:ascii="Calibri" w:eastAsia="Times New Roman" w:hAnsi="Calibri" w:cs="Calibri"/>
                <w:lang w:eastAsia="pl-PL"/>
              </w:rPr>
            </w:pPr>
          </w:p>
        </w:tc>
        <w:tc>
          <w:tcPr>
            <w:tcW w:w="130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rsidTr="007A2F74">
        <w:trPr>
          <w:trHeight w:val="288"/>
        </w:trPr>
        <w:tc>
          <w:tcPr>
            <w:tcW w:w="1451"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rsidR="008F4A56" w:rsidRPr="008F4A56" w:rsidRDefault="008F4A56" w:rsidP="008F4A56">
            <w:pPr>
              <w:spacing w:after="0" w:line="256" w:lineRule="auto"/>
              <w:rPr>
                <w:rFonts w:ascii="Calibri" w:eastAsia="Calibri" w:hAnsi="Calibri" w:cs="Times New Roman"/>
                <w:sz w:val="20"/>
                <w:szCs w:val="20"/>
                <w:lang w:eastAsia="pl-PL"/>
              </w:rPr>
            </w:pPr>
          </w:p>
        </w:tc>
      </w:tr>
    </w:tbl>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rPr>
          <w:rFonts w:ascii="Times New Roman" w:eastAsia="Calibri" w:hAnsi="Times New Roman" w:cs="Times New Roman"/>
          <w:szCs w:val="24"/>
        </w:rPr>
      </w:pPr>
    </w:p>
    <w:p w:rsidR="008F4A56" w:rsidRPr="008F4A56" w:rsidRDefault="008F4A56" w:rsidP="008F4A56">
      <w:pPr>
        <w:suppressAutoHyphens/>
        <w:spacing w:after="0" w:line="360" w:lineRule="auto"/>
        <w:jc w:val="right"/>
        <w:rPr>
          <w:rFonts w:ascii="Times New Roman" w:eastAsia="Calibri" w:hAnsi="Times New Roman" w:cs="Times New Roman"/>
          <w:b/>
          <w:szCs w:val="24"/>
        </w:rPr>
      </w:pPr>
      <w:bookmarkStart w:id="60" w:name="_Hlk10026736"/>
      <w:r w:rsidRPr="008F4A56">
        <w:rPr>
          <w:rFonts w:ascii="Times New Roman" w:eastAsia="Calibri" w:hAnsi="Times New Roman" w:cs="Times New Roman"/>
          <w:b/>
          <w:szCs w:val="24"/>
        </w:rPr>
        <w:lastRenderedPageBreak/>
        <w:t xml:space="preserve">Załącznik nr 6 </w:t>
      </w:r>
    </w:p>
    <w:bookmarkEnd w:id="60"/>
    <w:p w:rsidR="008F4A56" w:rsidRPr="008F4A56" w:rsidRDefault="008F4A56" w:rsidP="008F4A56">
      <w:pPr>
        <w:suppressAutoHyphens/>
        <w:spacing w:after="0" w:line="360" w:lineRule="auto"/>
        <w:jc w:val="center"/>
        <w:rPr>
          <w:rFonts w:ascii="Calibri" w:eastAsia="Calibri" w:hAnsi="Calibri" w:cs="Calibri"/>
          <w:b/>
          <w:sz w:val="24"/>
          <w:szCs w:val="24"/>
        </w:rPr>
      </w:pPr>
    </w:p>
    <w:p w:rsidR="008F4A56" w:rsidRPr="008F4A56" w:rsidRDefault="008F4A56" w:rsidP="008F4A56">
      <w:pPr>
        <w:suppressAutoHyphens/>
        <w:spacing w:after="0" w:line="360" w:lineRule="auto"/>
        <w:jc w:val="center"/>
        <w:rPr>
          <w:rFonts w:ascii="Calibri" w:eastAsia="Calibri" w:hAnsi="Calibri" w:cs="Calibri"/>
          <w:b/>
          <w:sz w:val="24"/>
          <w:szCs w:val="24"/>
        </w:rPr>
      </w:pPr>
      <w:r w:rsidRPr="008F4A56">
        <w:rPr>
          <w:rFonts w:ascii="Calibri" w:eastAsia="Calibri" w:hAnsi="Calibri" w:cs="Calibri"/>
          <w:b/>
          <w:sz w:val="24"/>
          <w:szCs w:val="24"/>
        </w:rPr>
        <w:t>UMOWA POWIERZENIA PRZETWARZANIA DANYCH OSOBOWYCH</w:t>
      </w:r>
    </w:p>
    <w:p w:rsidR="008F4A56" w:rsidRPr="008F4A56" w:rsidRDefault="008F4A56" w:rsidP="008F4A56">
      <w:pPr>
        <w:suppressAutoHyphens/>
        <w:spacing w:after="0" w:line="360" w:lineRule="auto"/>
        <w:jc w:val="center"/>
        <w:rPr>
          <w:rFonts w:ascii="Calibri" w:eastAsia="Times New Roman" w:hAnsi="Calibri" w:cs="Calibri"/>
          <w:b/>
          <w:bCs/>
          <w:sz w:val="24"/>
          <w:szCs w:val="24"/>
          <w:lang w:eastAsia="ar-SA"/>
        </w:rPr>
      </w:pPr>
      <w:r w:rsidRPr="008F4A56">
        <w:rPr>
          <w:rFonts w:ascii="Calibri" w:eastAsia="Times New Roman" w:hAnsi="Calibri" w:cs="Calibri"/>
          <w:b/>
          <w:bCs/>
          <w:sz w:val="24"/>
          <w:szCs w:val="24"/>
          <w:lang w:eastAsia="ar-SA"/>
        </w:rPr>
        <w:t>nr SKM – …/…</w:t>
      </w:r>
    </w:p>
    <w:p w:rsidR="008F4A56" w:rsidRPr="008F4A56" w:rsidRDefault="008F4A56" w:rsidP="008F4A56">
      <w:pPr>
        <w:suppressAutoHyphens/>
        <w:spacing w:after="0" w:line="360" w:lineRule="auto"/>
        <w:jc w:val="center"/>
        <w:rPr>
          <w:rFonts w:ascii="Calibri" w:eastAsia="Times New Roman" w:hAnsi="Calibri" w:cs="Calibri"/>
          <w:sz w:val="24"/>
          <w:szCs w:val="24"/>
          <w:lang w:eastAsia="ar-SA"/>
        </w:rPr>
      </w:pPr>
    </w:p>
    <w:p w:rsidR="008F4A56" w:rsidRPr="008F4A56" w:rsidRDefault="008F4A56" w:rsidP="008F4A56">
      <w:pPr>
        <w:suppressAutoHyphens/>
        <w:spacing w:after="0" w:line="360" w:lineRule="auto"/>
        <w:jc w:val="both"/>
        <w:rPr>
          <w:rFonts w:ascii="Times New Roman" w:eastAsia="Calibri" w:hAnsi="Times New Roman" w:cs="Times New Roman"/>
        </w:rPr>
      </w:pPr>
      <w:bookmarkStart w:id="61" w:name="_Hlk10026891"/>
      <w:r w:rsidRPr="008F4A56">
        <w:rPr>
          <w:rFonts w:ascii="Times New Roman" w:eastAsia="Times New Roman" w:hAnsi="Times New Roman" w:cs="Times New Roman"/>
          <w:lang w:eastAsia="ar-SA"/>
        </w:rPr>
        <w:t xml:space="preserve">zawarta w dniu </w:t>
      </w:r>
      <w:r w:rsidRPr="008F4A56">
        <w:rPr>
          <w:rFonts w:ascii="Times New Roman" w:eastAsia="Times New Roman" w:hAnsi="Times New Roman" w:cs="Times New Roman"/>
          <w:b/>
          <w:lang w:eastAsia="ar-SA"/>
        </w:rPr>
        <w:t>… ………………… … roku</w:t>
      </w:r>
      <w:r w:rsidRPr="008F4A56">
        <w:rPr>
          <w:rFonts w:ascii="Times New Roman" w:eastAsia="Times New Roman" w:hAnsi="Times New Roman" w:cs="Times New Roman"/>
          <w:lang w:eastAsia="ar-SA"/>
        </w:rPr>
        <w:t xml:space="preserve"> w Gdyni, pomiędzy:</w:t>
      </w:r>
    </w:p>
    <w:p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b/>
          <w:lang w:eastAsia="ar-SA"/>
        </w:rPr>
        <w:t>PKP Szybka Kolej Miejska w Trójmieście Sp. z o.o.</w:t>
      </w:r>
      <w:r w:rsidRPr="008F4A56">
        <w:rPr>
          <w:rFonts w:ascii="Times New Roman" w:eastAsia="Times New Roman" w:hAnsi="Times New Roman" w:cs="Times New Roman"/>
          <w:lang w:eastAsia="ar-SA"/>
        </w:rPr>
        <w:t xml:space="preserve"> z siedzibą w Gdyni, ul. Morska 350a, 81-002 Gdynia, zarejestrowaną w rejestrze przedsiębiorców prowadzonym przez Sąd Rejonowy Gdańsk – Północ w Gdańsku, VIII Wydział Gospodarczy Krajowego Rejestru Sądowego pod numerem KRS 0000076705, NIP 958-13-70-512, Regon 192488478, Kapitał Zakładowy 165 919 000,00, którą reprezentują:</w:t>
      </w:r>
    </w:p>
    <w:p w:rsidR="008F4A56" w:rsidRPr="008F4A56" w:rsidRDefault="008F4A56" w:rsidP="008F4A56">
      <w:pPr>
        <w:suppressAutoHyphens/>
        <w:spacing w:after="0" w:line="240" w:lineRule="auto"/>
        <w:jc w:val="both"/>
        <w:rPr>
          <w:rFonts w:ascii="Times New Roman" w:eastAsia="Times New Roman" w:hAnsi="Times New Roman" w:cs="Times New Roman"/>
          <w:lang w:eastAsia="ar-SA"/>
        </w:rPr>
      </w:pPr>
    </w:p>
    <w:p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lang w:eastAsia="ar-SA"/>
        </w:rPr>
        <w:t>……………………………………………………………...…………</w:t>
      </w:r>
    </w:p>
    <w:p w:rsidR="008F4A56" w:rsidRPr="008F4A56" w:rsidRDefault="008F4A56" w:rsidP="008F4A56">
      <w:pPr>
        <w:suppressAutoHyphens/>
        <w:spacing w:after="0" w:line="240" w:lineRule="auto"/>
        <w:jc w:val="both"/>
        <w:rPr>
          <w:rFonts w:ascii="Times New Roman" w:eastAsia="Times New Roman" w:hAnsi="Times New Roman" w:cs="Times New Roman"/>
          <w:lang w:eastAsia="ar-SA"/>
        </w:rPr>
      </w:pPr>
    </w:p>
    <w:p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lang w:eastAsia="ar-SA"/>
        </w:rPr>
        <w:t>……….………………………………………………………………..</w:t>
      </w:r>
    </w:p>
    <w:p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 xml:space="preserve">zwaną w dalszej części umowy </w:t>
      </w:r>
      <w:r w:rsidRPr="008F4A56">
        <w:rPr>
          <w:rFonts w:ascii="Times New Roman" w:eastAsia="Calibri" w:hAnsi="Times New Roman" w:cs="Times New Roman"/>
          <w:b/>
        </w:rPr>
        <w:t xml:space="preserve">„Administratorem danych” lub „Administratorem” </w:t>
      </w:r>
    </w:p>
    <w:p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a</w:t>
      </w:r>
    </w:p>
    <w:p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b/>
          <w:lang w:eastAsia="ar-SA"/>
        </w:rPr>
        <w:t>…………………………………………………………………………………………………………………………………………………………………………………………………………………………………………………………………………………………………………………………………………………………………………………………………………………………………………………</w:t>
      </w:r>
    </w:p>
    <w:p w:rsidR="008F4A56" w:rsidRPr="008F4A56" w:rsidRDefault="008F4A56" w:rsidP="008F4A56">
      <w:pPr>
        <w:suppressAutoHyphens/>
        <w:spacing w:after="0" w:line="240" w:lineRule="auto"/>
        <w:jc w:val="both"/>
        <w:rPr>
          <w:rFonts w:ascii="Times New Roman" w:eastAsia="Times New Roman" w:hAnsi="Times New Roman" w:cs="Times New Roman"/>
          <w:lang w:eastAsia="ar-SA"/>
        </w:rPr>
      </w:pPr>
    </w:p>
    <w:p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bookmarkStart w:id="62" w:name="_Hlk520380231"/>
      <w:r w:rsidRPr="008F4A56">
        <w:rPr>
          <w:rFonts w:ascii="Times New Roman" w:eastAsia="Times New Roman" w:hAnsi="Times New Roman" w:cs="Times New Roman"/>
          <w:lang w:eastAsia="ar-SA"/>
        </w:rPr>
        <w:t>……………………………………………………………...…………</w:t>
      </w:r>
    </w:p>
    <w:p w:rsidR="008F4A56" w:rsidRPr="008F4A56" w:rsidRDefault="008F4A56" w:rsidP="008F4A56">
      <w:pPr>
        <w:suppressAutoHyphens/>
        <w:spacing w:after="0" w:line="240" w:lineRule="auto"/>
        <w:jc w:val="both"/>
        <w:rPr>
          <w:rFonts w:ascii="Times New Roman" w:eastAsia="Times New Roman" w:hAnsi="Times New Roman" w:cs="Times New Roman"/>
          <w:lang w:eastAsia="ar-SA"/>
        </w:rPr>
      </w:pPr>
    </w:p>
    <w:p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lang w:eastAsia="ar-SA"/>
        </w:rPr>
        <w:t>……….………………………………………………………………..</w:t>
      </w:r>
    </w:p>
    <w:bookmarkEnd w:id="62"/>
    <w:p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 xml:space="preserve">zwaną w dalszej części umowy </w:t>
      </w:r>
      <w:r w:rsidRPr="008F4A56">
        <w:rPr>
          <w:rFonts w:ascii="Times New Roman" w:eastAsia="Calibri" w:hAnsi="Times New Roman" w:cs="Times New Roman"/>
          <w:b/>
        </w:rPr>
        <w:t>„Podmiotem przetwarzającym”</w:t>
      </w:r>
      <w:r w:rsidRPr="008F4A56">
        <w:rPr>
          <w:rFonts w:ascii="Times New Roman" w:eastAsia="Calibri" w:hAnsi="Times New Roman" w:cs="Times New Roman"/>
        </w:rPr>
        <w:t xml:space="preserve"> </w:t>
      </w:r>
    </w:p>
    <w:bookmarkEnd w:id="61"/>
    <w:p w:rsidR="008F4A56" w:rsidRPr="008F4A56" w:rsidRDefault="008F4A56" w:rsidP="008F4A56">
      <w:pPr>
        <w:spacing w:after="0" w:line="360" w:lineRule="auto"/>
        <w:jc w:val="center"/>
        <w:rPr>
          <w:rFonts w:ascii="Times New Roman" w:eastAsia="Calibri" w:hAnsi="Times New Roman" w:cs="Times New Roman"/>
          <w:b/>
        </w:rPr>
      </w:pPr>
    </w:p>
    <w:p w:rsidR="008F4A56" w:rsidRPr="008F4A56" w:rsidRDefault="008F4A56" w:rsidP="008F4A56">
      <w:pPr>
        <w:spacing w:after="0" w:line="360" w:lineRule="auto"/>
        <w:jc w:val="center"/>
        <w:rPr>
          <w:rFonts w:ascii="Times New Roman" w:eastAsia="Calibri" w:hAnsi="Times New Roman" w:cs="Times New Roman"/>
          <w:b/>
        </w:rPr>
      </w:pP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Preambuła</w:t>
      </w:r>
    </w:p>
    <w:p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Niniejsza Umowa powierzenia przetwarzania danych osobowych, zwana dalej Umową:</w:t>
      </w:r>
    </w:p>
    <w:p w:rsidR="008F4A56" w:rsidRPr="008F4A56" w:rsidRDefault="008F4A56" w:rsidP="008F4A56">
      <w:pPr>
        <w:numPr>
          <w:ilvl w:val="0"/>
          <w:numId w:val="38"/>
        </w:numPr>
        <w:overflowPunct w:val="0"/>
        <w:autoSpaceDE w:val="0"/>
        <w:autoSpaceDN w:val="0"/>
        <w:adjustRightInd w:val="0"/>
        <w:spacing w:after="0" w:line="360" w:lineRule="auto"/>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 xml:space="preserve">stanowi integralną część </w:t>
      </w:r>
      <w:r w:rsidRPr="008F4A56">
        <w:rPr>
          <w:rFonts w:ascii="Times New Roman" w:eastAsia="Calibri" w:hAnsi="Times New Roman" w:cs="Times New Roman"/>
          <w:i/>
        </w:rPr>
        <w:t>…………………………………</w:t>
      </w:r>
      <w:r w:rsidRPr="008F4A56">
        <w:rPr>
          <w:rFonts w:ascii="Times New Roman" w:eastAsia="Calibri" w:hAnsi="Times New Roman" w:cs="Times New Roman"/>
        </w:rPr>
        <w:t xml:space="preserve"> zawartej ……………………….. r., zawartej pomiędzy Zleceniodawcą a Wykonawcą, zwaną dalej „Umową właściwą”,</w:t>
      </w:r>
    </w:p>
    <w:p w:rsidR="008F4A56" w:rsidRPr="008F4A56" w:rsidRDefault="008F4A56" w:rsidP="008F4A56">
      <w:pPr>
        <w:numPr>
          <w:ilvl w:val="0"/>
          <w:numId w:val="38"/>
        </w:numPr>
        <w:overflowPunct w:val="0"/>
        <w:autoSpaceDE w:val="0"/>
        <w:autoSpaceDN w:val="0"/>
        <w:adjustRightInd w:val="0"/>
        <w:spacing w:after="0" w:line="360" w:lineRule="auto"/>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zawarta jest na czas tożsamy z czasem obowiązywania Umowy właściwej.</w:t>
      </w:r>
    </w:p>
    <w:p w:rsidR="008F4A56" w:rsidRPr="008F4A56" w:rsidRDefault="008F4A56" w:rsidP="008F4A56">
      <w:pPr>
        <w:spacing w:after="0" w:line="360" w:lineRule="auto"/>
        <w:rPr>
          <w:rFonts w:ascii="Times New Roman" w:eastAsia="Calibri" w:hAnsi="Times New Roman" w:cs="Times New Roman"/>
          <w:b/>
        </w:rPr>
      </w:pP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1</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Powierzenie przetwarzania danych osobowych</w:t>
      </w:r>
    </w:p>
    <w:p w:rsidR="008F4A56" w:rsidRPr="008F4A56" w:rsidRDefault="008F4A56" w:rsidP="008F4A56">
      <w:pPr>
        <w:numPr>
          <w:ilvl w:val="0"/>
          <w:numId w:val="3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Administrator</w:t>
      </w:r>
      <w:r w:rsidRPr="008F4A56">
        <w:rPr>
          <w:rFonts w:ascii="Times New Roman" w:eastAsia="Calibri" w:hAnsi="Times New Roman" w:cs="Times New Roman"/>
        </w:rPr>
        <w:t xml:space="preserve"> danych powierza </w:t>
      </w:r>
      <w:r w:rsidRPr="008F4A56">
        <w:rPr>
          <w:rFonts w:ascii="Times New Roman" w:eastAsia="Calibri" w:hAnsi="Times New Roman" w:cs="Times New Roman"/>
          <w:b/>
        </w:rPr>
        <w:t>Podmiotowi przetwarzającemu</w:t>
      </w:r>
      <w:r w:rsidRPr="008F4A56">
        <w:rPr>
          <w:rFonts w:ascii="Times New Roman" w:eastAsia="Calibri" w:hAnsi="Times New Roman" w:cs="Times New Roman"/>
        </w:rPr>
        <w:t xml:space="preserve">, w trybie art. 28 ogólnego rozporządzenia o ochronie danych z dnia 27 kwietnia 2016 r. (zwanego w dalszej części „RODO”) dane osobowe do przetwarzania, na zasadach i w celu określonym </w:t>
      </w:r>
      <w:r w:rsidRPr="008F4A56">
        <w:rPr>
          <w:rFonts w:ascii="Times New Roman" w:eastAsia="Calibri" w:hAnsi="Times New Roman" w:cs="Times New Roman"/>
        </w:rPr>
        <w:br/>
        <w:t>w niniejszej Umowie.</w:t>
      </w:r>
    </w:p>
    <w:p w:rsidR="008F4A56" w:rsidRPr="008F4A56" w:rsidRDefault="008F4A56" w:rsidP="008F4A56">
      <w:pPr>
        <w:numPr>
          <w:ilvl w:val="0"/>
          <w:numId w:val="3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lastRenderedPageBreak/>
        <w:t>Podmiot przetwarzający</w:t>
      </w:r>
      <w:r w:rsidRPr="008F4A56">
        <w:rPr>
          <w:rFonts w:ascii="Times New Roman" w:eastAsia="Calibri" w:hAnsi="Times New Roman" w:cs="Times New Roman"/>
        </w:rPr>
        <w:t xml:space="preserve"> zobowiązuje się przetwarzać powierzone mu dane osobowe zgodnie z niniejszą umową, RODO oraz z innymi przepisami prawa powszechnie obowiązującego, które chronią prawa osób, których dane dotyczą.</w:t>
      </w:r>
    </w:p>
    <w:p w:rsidR="008F4A56" w:rsidRPr="008F4A56" w:rsidRDefault="008F4A56" w:rsidP="008F4A56">
      <w:pPr>
        <w:numPr>
          <w:ilvl w:val="0"/>
          <w:numId w:val="3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oświadcza, iż stosuje środki bezpieczeństwa spełniające wymogi RODO. </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§2</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Zakres i cel przetwarzania danych</w:t>
      </w:r>
    </w:p>
    <w:p w:rsidR="008F4A56" w:rsidRPr="008F4A56" w:rsidRDefault="008F4A56" w:rsidP="008F4A56">
      <w:pPr>
        <w:numPr>
          <w:ilvl w:val="0"/>
          <w:numId w:val="40"/>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color w:val="FF0000"/>
        </w:rPr>
      </w:pPr>
      <w:r w:rsidRPr="008F4A56">
        <w:rPr>
          <w:rFonts w:ascii="Times New Roman" w:eastAsia="Calibri" w:hAnsi="Times New Roman" w:cs="Times New Roman"/>
          <w:b/>
          <w:color w:val="000000"/>
        </w:rPr>
        <w:t>Podmiot przetwarzający</w:t>
      </w:r>
      <w:r w:rsidRPr="008F4A56">
        <w:rPr>
          <w:rFonts w:ascii="Times New Roman" w:eastAsia="Calibri" w:hAnsi="Times New Roman" w:cs="Times New Roman"/>
          <w:color w:val="000000"/>
        </w:rPr>
        <w:t xml:space="preserve"> będzie przetwarzał, powierzone na podstawie Umowy …………………………………………………………………………………………………………………………………………………………… .</w:t>
      </w:r>
    </w:p>
    <w:p w:rsidR="008F4A56" w:rsidRPr="008F4A56" w:rsidRDefault="008F4A56" w:rsidP="008F4A56">
      <w:pPr>
        <w:numPr>
          <w:ilvl w:val="0"/>
          <w:numId w:val="40"/>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b/>
        </w:rPr>
      </w:pPr>
      <w:r w:rsidRPr="008F4A56">
        <w:rPr>
          <w:rFonts w:ascii="Times New Roman" w:eastAsia="Calibri" w:hAnsi="Times New Roman" w:cs="Times New Roman"/>
          <w:color w:val="000000"/>
        </w:rPr>
        <w:t xml:space="preserve">Powierzone przez </w:t>
      </w:r>
      <w:r w:rsidRPr="008F4A56">
        <w:rPr>
          <w:rFonts w:ascii="Times New Roman" w:eastAsia="Calibri" w:hAnsi="Times New Roman" w:cs="Times New Roman"/>
          <w:b/>
          <w:color w:val="000000"/>
        </w:rPr>
        <w:t>Administratora</w:t>
      </w:r>
      <w:r w:rsidRPr="008F4A56">
        <w:rPr>
          <w:rFonts w:ascii="Times New Roman" w:eastAsia="Calibri" w:hAnsi="Times New Roman" w:cs="Times New Roman"/>
          <w:color w:val="000000"/>
        </w:rPr>
        <w:t xml:space="preserve"> </w:t>
      </w:r>
      <w:r w:rsidRPr="008F4A56">
        <w:rPr>
          <w:rFonts w:ascii="Times New Roman" w:eastAsia="Calibri" w:hAnsi="Times New Roman" w:cs="Times New Roman"/>
          <w:b/>
          <w:color w:val="000000"/>
        </w:rPr>
        <w:t>danych</w:t>
      </w:r>
      <w:r w:rsidRPr="008F4A56">
        <w:rPr>
          <w:rFonts w:ascii="Times New Roman" w:eastAsia="Calibri" w:hAnsi="Times New Roman" w:cs="Times New Roman"/>
          <w:color w:val="000000"/>
        </w:rPr>
        <w:t xml:space="preserve"> dane osobowe będą przetwarzane przez </w:t>
      </w:r>
      <w:r w:rsidRPr="008F4A56">
        <w:rPr>
          <w:rFonts w:ascii="Times New Roman" w:eastAsia="Calibri" w:hAnsi="Times New Roman" w:cs="Times New Roman"/>
          <w:b/>
          <w:color w:val="000000"/>
        </w:rPr>
        <w:t>Podmiot przetwarzający</w:t>
      </w:r>
      <w:r w:rsidRPr="008F4A56">
        <w:rPr>
          <w:rFonts w:ascii="Times New Roman" w:eastAsia="Calibri" w:hAnsi="Times New Roman" w:cs="Times New Roman"/>
          <w:color w:val="000000"/>
        </w:rPr>
        <w:t xml:space="preserve"> wyłącznie w celu prawidłowej realizacji Umowy właściwej zawartej przez Strony.</w:t>
      </w:r>
    </w:p>
    <w:p w:rsidR="008F4A56" w:rsidRPr="008F4A56" w:rsidRDefault="008F4A56" w:rsidP="008F4A56">
      <w:pPr>
        <w:spacing w:after="0" w:line="360" w:lineRule="auto"/>
        <w:ind w:left="426"/>
        <w:contextualSpacing/>
        <w:jc w:val="center"/>
        <w:rPr>
          <w:rFonts w:ascii="Times New Roman" w:eastAsia="Calibri" w:hAnsi="Times New Roman" w:cs="Times New Roman"/>
          <w:b/>
        </w:rPr>
      </w:pPr>
      <w:r w:rsidRPr="008F4A56">
        <w:rPr>
          <w:rFonts w:ascii="Times New Roman" w:eastAsia="Calibri" w:hAnsi="Times New Roman" w:cs="Times New Roman"/>
          <w:b/>
        </w:rPr>
        <w:t>§3</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xml:space="preserve">Obowiązki podmiotu przetwarzającego </w:t>
      </w:r>
    </w:p>
    <w:p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dołożyć należytej staranności przy przetwarzaniu powierzonych danych osobowych.</w:t>
      </w:r>
    </w:p>
    <w:p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 nadania upoważnień do przetwarzania danych osobowych wszystkim osobom, które będą przetwarzały w jego imieniu powierzone dane w celu realizacji Umowy właściwej.  </w:t>
      </w:r>
    </w:p>
    <w:p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zapewnić zachowanie w tajemnicy, </w:t>
      </w:r>
      <w:r w:rsidRPr="008F4A56">
        <w:rPr>
          <w:rFonts w:ascii="Times New Roman" w:eastAsia="Calibri" w:hAnsi="Times New Roman" w:cs="Times New Roman"/>
        </w:rPr>
        <w:br/>
        <w:t xml:space="preserve">(o której mowa w art. 28 ust 3 pkt b RODO) przetwarzanych danych przez osoby, które upoważnia do przetwarzania danych osobowych w celu realizacji Umowy właściwej zarówno w trakcie zatrudnienia ich w </w:t>
      </w:r>
      <w:r w:rsidRPr="008F4A56">
        <w:rPr>
          <w:rFonts w:ascii="Times New Roman" w:eastAsia="Calibri" w:hAnsi="Times New Roman" w:cs="Times New Roman"/>
          <w:b/>
        </w:rPr>
        <w:t>Podmiocie przetwarzającym</w:t>
      </w:r>
      <w:r w:rsidRPr="008F4A56">
        <w:rPr>
          <w:rFonts w:ascii="Times New Roman" w:eastAsia="Calibri" w:hAnsi="Times New Roman" w:cs="Times New Roman"/>
        </w:rPr>
        <w:t>, jak i po jego ustaniu.</w:t>
      </w:r>
    </w:p>
    <w:p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color w:val="000000"/>
        </w:rPr>
      </w:pPr>
      <w:r w:rsidRPr="008F4A56">
        <w:rPr>
          <w:rFonts w:ascii="Times New Roman" w:eastAsia="Calibri" w:hAnsi="Times New Roman" w:cs="Times New Roman"/>
          <w:b/>
          <w:color w:val="000000"/>
        </w:rPr>
        <w:t>Podmiot przetwarzający</w:t>
      </w:r>
      <w:r w:rsidRPr="008F4A56">
        <w:rPr>
          <w:rFonts w:ascii="Times New Roman" w:eastAsia="Calibri" w:hAnsi="Times New Roman" w:cs="Times New Roman"/>
          <w:color w:val="000000"/>
        </w:rPr>
        <w:t xml:space="preserve"> po zrealizowaniu celu przetwarzania danych osobowych zobowiązany jest usunąć wszelkie dane osobowe zgromadzone w trakcie realizacji niniejszej umowy.  </w:t>
      </w:r>
    </w:p>
    <w:p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 xml:space="preserve">W miarę możliwości </w:t>
      </w: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pomaga </w:t>
      </w:r>
      <w:r w:rsidRPr="008F4A56">
        <w:rPr>
          <w:rFonts w:ascii="Times New Roman" w:eastAsia="Calibri" w:hAnsi="Times New Roman" w:cs="Times New Roman"/>
          <w:b/>
        </w:rPr>
        <w:t xml:space="preserve">Administratorowi </w:t>
      </w:r>
      <w:r w:rsidRPr="008F4A56">
        <w:rPr>
          <w:rFonts w:ascii="Times New Roman" w:eastAsia="Calibri" w:hAnsi="Times New Roman" w:cs="Times New Roman"/>
        </w:rPr>
        <w:br/>
        <w:t xml:space="preserve">w niezbędnym zakresie wywiązywać się z obowiązku odpowiadania na żądania osoby, której dane dotyczą oraz wywiązywania się z obowiązków określonych w art. 32-36 Rozporządzenia. </w:t>
      </w:r>
    </w:p>
    <w:p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color w:val="FF0000"/>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po stwierdzeniu naruszenia ochrony danych osobowych bez zbędnej zwłoki nie później niż w ciągu 12 h od powzięcia informacji o naruszeniu, zgłasza je administratorowi na adres daneosobowe@skm.pkp.pl. </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§4</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Prawo realizacji audytu</w:t>
      </w:r>
    </w:p>
    <w:p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lastRenderedPageBreak/>
        <w:t>Administrator danych</w:t>
      </w:r>
      <w:r w:rsidRPr="008F4A56">
        <w:rPr>
          <w:rFonts w:ascii="Times New Roman" w:eastAsia="Calibri" w:hAnsi="Times New Roman" w:cs="Times New Roman"/>
        </w:rPr>
        <w:t xml:space="preserve"> zgodnie z art. 28 ust. 3 pkt lit. h RODO ma prawo realizacji audytu, czy środki zastosowane przez </w:t>
      </w: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przy przetwarzaniu i zabezpieczeniu powierzonych danych osobowych spełniają postanowienia umowy. </w:t>
      </w:r>
    </w:p>
    <w:p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Administrator danych</w:t>
      </w:r>
      <w:r w:rsidRPr="008F4A56">
        <w:rPr>
          <w:rFonts w:ascii="Times New Roman" w:eastAsia="Calibri" w:hAnsi="Times New Roman" w:cs="Times New Roman"/>
        </w:rPr>
        <w:t xml:space="preserve"> realizować będzie prawo realizacji audytu w godzinach pracy </w:t>
      </w:r>
      <w:r w:rsidRPr="008F4A56">
        <w:rPr>
          <w:rFonts w:ascii="Times New Roman" w:eastAsia="Calibri" w:hAnsi="Times New Roman" w:cs="Times New Roman"/>
          <w:b/>
        </w:rPr>
        <w:t>Podmiotu przetwarzającego</w:t>
      </w:r>
      <w:r w:rsidRPr="008F4A56">
        <w:rPr>
          <w:rFonts w:ascii="Times New Roman" w:eastAsia="Calibri" w:hAnsi="Times New Roman" w:cs="Times New Roman"/>
        </w:rPr>
        <w:t xml:space="preserve"> i z minimum 2 dniowym jego uprzedzeniem.</w:t>
      </w:r>
    </w:p>
    <w:p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Z przeprowadzonego audytu sporządzony zostanie protokół w dwóch egzemplarzach dla każdej ze stron po jednym.</w:t>
      </w:r>
    </w:p>
    <w:p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 usunięcia uchybień stwierdzonych podczas audytu w terminie wskazanym przez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nie dłuższym niż 5 dni.</w:t>
      </w:r>
    </w:p>
    <w:p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udostępnia</w:t>
      </w:r>
      <w:r w:rsidRPr="008F4A56">
        <w:rPr>
          <w:rFonts w:ascii="Times New Roman" w:eastAsia="Calibri" w:hAnsi="Times New Roman" w:cs="Times New Roman"/>
          <w:b/>
        </w:rPr>
        <w:t xml:space="preserve"> Administratorowi</w:t>
      </w:r>
      <w:r w:rsidRPr="008F4A56">
        <w:rPr>
          <w:rFonts w:ascii="Times New Roman" w:eastAsia="Calibri" w:hAnsi="Times New Roman" w:cs="Times New Roman"/>
        </w:rPr>
        <w:t xml:space="preserve"> wszelkie informacje niezbędne do wykazania spełnienia obowiązków określonych w art. 28 RODO. </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§5</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Dalsze powierzenie danych do przetwarzania</w:t>
      </w:r>
    </w:p>
    <w:p w:rsidR="008F4A56" w:rsidRPr="008F4A56" w:rsidRDefault="008F4A56" w:rsidP="008F4A56">
      <w:pPr>
        <w:numPr>
          <w:ilvl w:val="0"/>
          <w:numId w:val="43"/>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może powierzyć dane osobowe objęte niniejszą umową do dalszego przetwarzania podwykonawcom jedynie w celu wykonania umowy po uzyskaniu uprzedniej pisemnej pod rygorem nieważności zgody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w:t>
      </w:r>
    </w:p>
    <w:p w:rsidR="008F4A56" w:rsidRPr="008F4A56" w:rsidRDefault="008F4A56" w:rsidP="008F4A56">
      <w:pPr>
        <w:numPr>
          <w:ilvl w:val="0"/>
          <w:numId w:val="43"/>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 xml:space="preserve">Przekazanie powierzonych danych do państwa trzeciego może nastąpić jedynie na pisemne polecenie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chyba, że obowiązek taki nakłada </w:t>
      </w:r>
      <w:r w:rsidRPr="008F4A56">
        <w:rPr>
          <w:rFonts w:ascii="Times New Roman" w:eastAsia="Calibri" w:hAnsi="Times New Roman" w:cs="Times New Roman"/>
          <w:color w:val="000000"/>
        </w:rPr>
        <w:t xml:space="preserve">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w:t>
      </w:r>
      <w:r w:rsidRPr="008F4A56">
        <w:rPr>
          <w:rFonts w:ascii="Times New Roman" w:eastAsia="Calibri" w:hAnsi="Times New Roman" w:cs="Times New Roman"/>
        </w:rPr>
        <w:t>publiczny.</w:t>
      </w:r>
    </w:p>
    <w:p w:rsidR="008F4A56" w:rsidRPr="008F4A56" w:rsidRDefault="008F4A56" w:rsidP="008F4A56">
      <w:pPr>
        <w:numPr>
          <w:ilvl w:val="0"/>
          <w:numId w:val="43"/>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 xml:space="preserve">Podwykonawca, o którym mowa w ust. 1 Umowy winien spełniać te same gwarancje i obowiązki jakie zostały nałożone na </w:t>
      </w: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w niniejszej Umowie. </w:t>
      </w:r>
    </w:p>
    <w:p w:rsidR="008F4A56" w:rsidRPr="008F4A56" w:rsidRDefault="008F4A56" w:rsidP="008F4A56">
      <w:pPr>
        <w:numPr>
          <w:ilvl w:val="0"/>
          <w:numId w:val="43"/>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ponosi pełną odpowiedzialność wobec </w:t>
      </w:r>
      <w:r w:rsidRPr="008F4A56">
        <w:rPr>
          <w:rFonts w:ascii="Times New Roman" w:eastAsia="Calibri" w:hAnsi="Times New Roman" w:cs="Times New Roman"/>
          <w:b/>
        </w:rPr>
        <w:t>Administratora</w:t>
      </w:r>
      <w:r w:rsidRPr="008F4A56">
        <w:rPr>
          <w:rFonts w:ascii="Times New Roman" w:eastAsia="Calibri" w:hAnsi="Times New Roman" w:cs="Times New Roman"/>
        </w:rPr>
        <w:t xml:space="preserve"> za nie wywiązanie się ze spoczywających na podwykonawcy obowiązków ochrony danych.</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6</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Odpowiedzialność Podmiotu przetwarzającego</w:t>
      </w:r>
    </w:p>
    <w:p w:rsidR="008F4A56" w:rsidRPr="008F4A56" w:rsidRDefault="008F4A56" w:rsidP="008F4A56">
      <w:pPr>
        <w:numPr>
          <w:ilvl w:val="0"/>
          <w:numId w:val="44"/>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jest odpowiedzialny za udostępnienie lub wykorzystanie danych osobowych niezgodnie z treścią Umowy, a w szczególności za udostępnienie powierzonych do przetwarzania danych osobowych osobom nieupoważnionym. </w:t>
      </w:r>
    </w:p>
    <w:p w:rsidR="008F4A56" w:rsidRPr="008F4A56" w:rsidRDefault="008F4A56" w:rsidP="008F4A56">
      <w:pPr>
        <w:numPr>
          <w:ilvl w:val="0"/>
          <w:numId w:val="44"/>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 niezwłocznego poinformowania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o jakimkolwiek postępowaniu, w szczególności administracyjnym lub sądowym, dotyczącym przetwarzania przez </w:t>
      </w:r>
      <w:r w:rsidRPr="008F4A56">
        <w:rPr>
          <w:rFonts w:ascii="Times New Roman" w:eastAsia="Calibri" w:hAnsi="Times New Roman" w:cs="Times New Roman"/>
          <w:b/>
        </w:rPr>
        <w:t>Podmiot przetwarzający danych</w:t>
      </w:r>
      <w:r w:rsidRPr="008F4A56">
        <w:rPr>
          <w:rFonts w:ascii="Times New Roman" w:eastAsia="Calibri" w:hAnsi="Times New Roman" w:cs="Times New Roman"/>
        </w:rPr>
        <w:t xml:space="preserve"> osobowych określonych w Umowie, o jakiejkolwiek decyzji administracyjnej lub orzeczeniu dotyczącym przetwarzania tych danych, skierowanych do </w:t>
      </w:r>
      <w:r w:rsidRPr="008F4A56">
        <w:rPr>
          <w:rFonts w:ascii="Times New Roman" w:eastAsia="Calibri" w:hAnsi="Times New Roman" w:cs="Times New Roman"/>
          <w:b/>
        </w:rPr>
        <w:t>Podmiotu przetwarzającego</w:t>
      </w:r>
      <w:r w:rsidRPr="008F4A56">
        <w:rPr>
          <w:rFonts w:ascii="Times New Roman" w:eastAsia="Calibri" w:hAnsi="Times New Roman" w:cs="Times New Roman"/>
        </w:rPr>
        <w:t xml:space="preserve">, a także o wszelkich planowanych, o ile są wiadome, lub realizowanych kontrolach i inspekcjach dotyczących przetwarzania w </w:t>
      </w:r>
      <w:r w:rsidRPr="008F4A56">
        <w:rPr>
          <w:rFonts w:ascii="Times New Roman" w:eastAsia="Calibri" w:hAnsi="Times New Roman" w:cs="Times New Roman"/>
          <w:b/>
        </w:rPr>
        <w:t>Podmiocie przetwarzającym</w:t>
      </w:r>
      <w:r w:rsidRPr="008F4A56">
        <w:rPr>
          <w:rFonts w:ascii="Times New Roman" w:eastAsia="Calibri" w:hAnsi="Times New Roman" w:cs="Times New Roman"/>
        </w:rPr>
        <w:t xml:space="preserve"> tych danych osobowych, w szczególności prowadzonych przez inspektorów </w:t>
      </w:r>
      <w:r w:rsidRPr="008F4A56">
        <w:rPr>
          <w:rFonts w:ascii="Times New Roman" w:eastAsia="Calibri" w:hAnsi="Times New Roman" w:cs="Times New Roman"/>
        </w:rPr>
        <w:lastRenderedPageBreak/>
        <w:t xml:space="preserve">upoważnionych przez Prezesa Urzędu Ochrony Danych Osobowych. Niniejszy ustęp dotyczy wyłącznie danych osobowych powierzonych przez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w:t>
      </w:r>
    </w:p>
    <w:p w:rsidR="008F4A56" w:rsidRPr="008F4A56" w:rsidRDefault="008F4A56" w:rsidP="008F4A56">
      <w:pPr>
        <w:numPr>
          <w:ilvl w:val="0"/>
          <w:numId w:val="44"/>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b/>
        </w:rPr>
      </w:pPr>
      <w:r w:rsidRPr="008F4A56">
        <w:rPr>
          <w:rFonts w:ascii="Times New Roman" w:eastAsia="Calibri" w:hAnsi="Times New Roman" w:cs="Times New Roman"/>
        </w:rPr>
        <w:t>Za nie zgłoszenie w terminie naruszenia ochrony danych osobowych</w:t>
      </w:r>
      <w:r w:rsidRPr="008F4A56">
        <w:rPr>
          <w:rFonts w:ascii="Times New Roman" w:eastAsia="Calibri" w:hAnsi="Times New Roman" w:cs="Times New Roman"/>
          <w:b/>
        </w:rPr>
        <w:t xml:space="preserve"> naliczona zostanie Podmiotowi przetwarzającemu kara umowna w wysokości 2 000,00 zł za każdy rozpoczęty dzień opóźnienia w zgłoszeniu. </w:t>
      </w:r>
    </w:p>
    <w:p w:rsidR="008F4A56" w:rsidRPr="008F4A56" w:rsidRDefault="008F4A56" w:rsidP="008F4A56">
      <w:pPr>
        <w:numPr>
          <w:ilvl w:val="0"/>
          <w:numId w:val="44"/>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b/>
        </w:rPr>
      </w:pPr>
      <w:r w:rsidRPr="008F4A56">
        <w:rPr>
          <w:rFonts w:ascii="Times New Roman" w:eastAsia="Calibri" w:hAnsi="Times New Roman" w:cs="Times New Roman"/>
        </w:rPr>
        <w:t>Jeżeli osoba trzecia wystąpi z roszczeniem za naruszenie ochrony jej danych osobowych z w trakcie czynności realizowanych przez Podmiot Przetwarzający wówczas pełną  wysokość  roszczenia i odpowiedzialność pokrywa Podmiot przetwarzający.</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§7</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Czas obowiązywania umowy</w:t>
      </w:r>
    </w:p>
    <w:p w:rsidR="008F4A56" w:rsidRPr="008F4A56" w:rsidRDefault="008F4A56" w:rsidP="008F4A56">
      <w:pPr>
        <w:numPr>
          <w:ilvl w:val="0"/>
          <w:numId w:val="45"/>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Umowa zostaje zawarta na czas tożsamy z czasem obowiązywania Umowy właściwej.</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§8</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Rozwiązanie umowy</w:t>
      </w:r>
    </w:p>
    <w:p w:rsidR="008F4A56" w:rsidRPr="008F4A56" w:rsidRDefault="008F4A56" w:rsidP="008F4A56">
      <w:pPr>
        <w:numPr>
          <w:ilvl w:val="0"/>
          <w:numId w:val="46"/>
        </w:numPr>
        <w:overflowPunct w:val="0"/>
        <w:autoSpaceDE w:val="0"/>
        <w:autoSpaceDN w:val="0"/>
        <w:adjustRightInd w:val="0"/>
        <w:spacing w:after="0" w:line="360" w:lineRule="auto"/>
        <w:ind w:left="426" w:hanging="426"/>
        <w:contextualSpacing/>
        <w:textAlignment w:val="baseline"/>
        <w:rPr>
          <w:rFonts w:ascii="Times New Roman" w:eastAsia="Calibri" w:hAnsi="Times New Roman" w:cs="Times New Roman"/>
          <w:b/>
        </w:rPr>
      </w:pPr>
      <w:r w:rsidRPr="008F4A56">
        <w:rPr>
          <w:rFonts w:ascii="Times New Roman" w:eastAsia="Calibri" w:hAnsi="Times New Roman" w:cs="Times New Roman"/>
          <w:b/>
        </w:rPr>
        <w:t>Administrator danych</w:t>
      </w:r>
      <w:r w:rsidRPr="008F4A56">
        <w:rPr>
          <w:rFonts w:ascii="Times New Roman" w:eastAsia="Calibri" w:hAnsi="Times New Roman" w:cs="Times New Roman"/>
        </w:rPr>
        <w:t xml:space="preserve"> może rozwiązać niniejszą Umowę ze skutkiem natychmiastowym gdy </w:t>
      </w:r>
      <w:r w:rsidRPr="008F4A56">
        <w:rPr>
          <w:rFonts w:ascii="Times New Roman" w:eastAsia="Calibri" w:hAnsi="Times New Roman" w:cs="Times New Roman"/>
          <w:b/>
        </w:rPr>
        <w:t>Podmiot przetwarzający</w:t>
      </w:r>
      <w:r w:rsidRPr="008F4A56">
        <w:rPr>
          <w:rFonts w:ascii="Times New Roman" w:eastAsia="Calibri" w:hAnsi="Times New Roman" w:cs="Times New Roman"/>
        </w:rPr>
        <w:t>:</w:t>
      </w:r>
    </w:p>
    <w:p w:rsidR="008F4A56" w:rsidRPr="008F4A56" w:rsidRDefault="008F4A56" w:rsidP="008F4A56">
      <w:pPr>
        <w:numPr>
          <w:ilvl w:val="0"/>
          <w:numId w:val="47"/>
        </w:numPr>
        <w:overflowPunct w:val="0"/>
        <w:autoSpaceDE w:val="0"/>
        <w:autoSpaceDN w:val="0"/>
        <w:adjustRightInd w:val="0"/>
        <w:spacing w:after="0" w:line="360" w:lineRule="auto"/>
        <w:ind w:left="851" w:hanging="425"/>
        <w:contextualSpacing/>
        <w:textAlignment w:val="baseline"/>
        <w:rPr>
          <w:rFonts w:ascii="Times New Roman" w:eastAsia="Calibri" w:hAnsi="Times New Roman" w:cs="Times New Roman"/>
          <w:b/>
        </w:rPr>
      </w:pPr>
      <w:r w:rsidRPr="008F4A56">
        <w:rPr>
          <w:rFonts w:ascii="Times New Roman" w:eastAsia="Calibri" w:hAnsi="Times New Roman" w:cs="Times New Roman"/>
        </w:rPr>
        <w:t>pomimo zobowiązania go do usunięcia uchybień stwierdzonych podczas kontroli nie usunie ich w wyznaczonym terminie;</w:t>
      </w:r>
    </w:p>
    <w:p w:rsidR="008F4A56" w:rsidRPr="008F4A56" w:rsidRDefault="008F4A56" w:rsidP="008F4A56">
      <w:pPr>
        <w:numPr>
          <w:ilvl w:val="0"/>
          <w:numId w:val="47"/>
        </w:numPr>
        <w:overflowPunct w:val="0"/>
        <w:autoSpaceDE w:val="0"/>
        <w:autoSpaceDN w:val="0"/>
        <w:adjustRightInd w:val="0"/>
        <w:spacing w:after="0" w:line="360" w:lineRule="auto"/>
        <w:ind w:left="851" w:hanging="425"/>
        <w:contextualSpacing/>
        <w:textAlignment w:val="baseline"/>
        <w:rPr>
          <w:rFonts w:ascii="Times New Roman" w:eastAsia="Calibri" w:hAnsi="Times New Roman" w:cs="Times New Roman"/>
        </w:rPr>
      </w:pPr>
      <w:r w:rsidRPr="008F4A56">
        <w:rPr>
          <w:rFonts w:ascii="Times New Roman" w:eastAsia="Calibri" w:hAnsi="Times New Roman" w:cs="Times New Roman"/>
        </w:rPr>
        <w:t>przetwarza dane osobowe w sposób niezgodny z Umową;</w:t>
      </w:r>
    </w:p>
    <w:p w:rsidR="008F4A56" w:rsidRPr="008F4A56" w:rsidRDefault="008F4A56" w:rsidP="008F4A56">
      <w:pPr>
        <w:numPr>
          <w:ilvl w:val="0"/>
          <w:numId w:val="47"/>
        </w:numPr>
        <w:overflowPunct w:val="0"/>
        <w:autoSpaceDE w:val="0"/>
        <w:autoSpaceDN w:val="0"/>
        <w:adjustRightInd w:val="0"/>
        <w:spacing w:after="0" w:line="360" w:lineRule="auto"/>
        <w:ind w:left="851" w:hanging="425"/>
        <w:contextualSpacing/>
        <w:jc w:val="both"/>
        <w:textAlignment w:val="baseline"/>
        <w:rPr>
          <w:rFonts w:ascii="Times New Roman" w:eastAsia="Calibri" w:hAnsi="Times New Roman" w:cs="Times New Roman"/>
          <w:b/>
        </w:rPr>
      </w:pPr>
      <w:r w:rsidRPr="008F4A56">
        <w:rPr>
          <w:rFonts w:ascii="Times New Roman" w:eastAsia="Calibri" w:hAnsi="Times New Roman" w:cs="Times New Roman"/>
        </w:rPr>
        <w:t xml:space="preserve">powierzył przetwarzanie danych osobowych innemu podmiotowi bez zgody </w:t>
      </w:r>
      <w:r w:rsidRPr="008F4A56">
        <w:rPr>
          <w:rFonts w:ascii="Times New Roman" w:eastAsia="Calibri" w:hAnsi="Times New Roman" w:cs="Times New Roman"/>
          <w:b/>
        </w:rPr>
        <w:t>Administratora danych</w:t>
      </w:r>
      <w:r w:rsidRPr="008F4A56">
        <w:rPr>
          <w:rFonts w:ascii="Times New Roman" w:eastAsia="Calibri" w:hAnsi="Times New Roman" w:cs="Times New Roman"/>
        </w:rPr>
        <w:t>;</w:t>
      </w:r>
    </w:p>
    <w:p w:rsidR="008F4A56" w:rsidRPr="008F4A56" w:rsidRDefault="008F4A56" w:rsidP="008F4A56">
      <w:pPr>
        <w:numPr>
          <w:ilvl w:val="0"/>
          <w:numId w:val="46"/>
        </w:numPr>
        <w:overflowPunct w:val="0"/>
        <w:autoSpaceDE w:val="0"/>
        <w:autoSpaceDN w:val="0"/>
        <w:adjustRightInd w:val="0"/>
        <w:spacing w:after="0" w:line="360" w:lineRule="auto"/>
        <w:ind w:left="426" w:hanging="426"/>
        <w:contextualSpacing/>
        <w:textAlignment w:val="baseline"/>
        <w:rPr>
          <w:rFonts w:ascii="Times New Roman" w:eastAsia="Calibri" w:hAnsi="Times New Roman" w:cs="Times New Roman"/>
        </w:rPr>
      </w:pPr>
      <w:r w:rsidRPr="008F4A56">
        <w:rPr>
          <w:rFonts w:ascii="Times New Roman" w:eastAsia="Calibri" w:hAnsi="Times New Roman" w:cs="Times New Roman"/>
        </w:rPr>
        <w:t>Rozwiązania umowy powoduje konieczność zaprzestania realizacji Umowy właściwej w zakresie, w którym zachodzi powierzenie danych osobowych.</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§9</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Zasady zachowania poufności</w:t>
      </w:r>
    </w:p>
    <w:p w:rsidR="008F4A56" w:rsidRPr="008F4A56" w:rsidRDefault="008F4A56" w:rsidP="008F4A56">
      <w:pPr>
        <w:numPr>
          <w:ilvl w:val="0"/>
          <w:numId w:val="48"/>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 zachowania w tajemnicy wszelkich informacji, danych, materiałów, dokumentów i danych osobowych otrzymanych od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i od współpracujących z nim osób oraz danych uzyskanych </w:t>
      </w:r>
      <w:r w:rsidRPr="008F4A56">
        <w:rPr>
          <w:rFonts w:ascii="Times New Roman" w:eastAsia="Calibri" w:hAnsi="Times New Roman" w:cs="Times New Roman"/>
        </w:rPr>
        <w:br/>
        <w:t>w jakikolwiek inny sposób, zamierzony czy przypadkowy w formie ustnej, pisemnej lub elektronicznej („dane poufne”).</w:t>
      </w:r>
    </w:p>
    <w:p w:rsidR="008F4A56" w:rsidRPr="008F4A56" w:rsidRDefault="008F4A56" w:rsidP="008F4A56">
      <w:pPr>
        <w:numPr>
          <w:ilvl w:val="0"/>
          <w:numId w:val="48"/>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oświadcza, że w związku ze zobowiązaniem do zachowania </w:t>
      </w:r>
      <w:r w:rsidRPr="008F4A56">
        <w:rPr>
          <w:rFonts w:ascii="Times New Roman" w:eastAsia="Calibri" w:hAnsi="Times New Roman" w:cs="Times New Roman"/>
        </w:rPr>
        <w:br/>
        <w:t xml:space="preserve">w tajemnicy danych poufnych nie będą one wykorzystywane, ujawniane ani udostępniane bez pisemnej zgody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w innym celu niż wykonanie Umowy właściwej, chyba że konieczność ujawnienia posiadanych informacji wynika z obowiązujących przepisów prawa lub Umowy właściwej.</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xml:space="preserve">§10 </w:t>
      </w: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Postanowienia końcowe</w:t>
      </w:r>
    </w:p>
    <w:p w:rsidR="008F4A56" w:rsidRPr="008F4A56" w:rsidRDefault="008F4A56" w:rsidP="008F4A56">
      <w:pPr>
        <w:numPr>
          <w:ilvl w:val="0"/>
          <w:numId w:val="4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Umowa została sporządzona w dwóch jednobrzmiących egzemplarzach dla każdej ze stron.</w:t>
      </w:r>
    </w:p>
    <w:p w:rsidR="008F4A56" w:rsidRPr="008F4A56" w:rsidRDefault="008F4A56" w:rsidP="008F4A56">
      <w:pPr>
        <w:numPr>
          <w:ilvl w:val="0"/>
          <w:numId w:val="4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W sprawach nieuregulowanych zastosowanie będą miały przepisy Kodeksu cywilnego oraz RODO.</w:t>
      </w:r>
    </w:p>
    <w:p w:rsidR="008F4A56" w:rsidRPr="008F4A56" w:rsidRDefault="008F4A56" w:rsidP="008F4A56">
      <w:pPr>
        <w:numPr>
          <w:ilvl w:val="0"/>
          <w:numId w:val="4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lastRenderedPageBreak/>
        <w:t xml:space="preserve">Sądem właściwym dla rozpatrzenia sporów wynikających z niniejszej umowy będzie sąd właściwy miejscowo dla siedziby </w:t>
      </w:r>
      <w:r w:rsidRPr="008F4A56">
        <w:rPr>
          <w:rFonts w:ascii="Times New Roman" w:eastAsia="Calibri" w:hAnsi="Times New Roman" w:cs="Times New Roman"/>
          <w:b/>
        </w:rPr>
        <w:t>Administratora danych</w:t>
      </w:r>
      <w:r w:rsidRPr="008F4A56">
        <w:rPr>
          <w:rFonts w:ascii="Times New Roman" w:eastAsia="Calibri" w:hAnsi="Times New Roman" w:cs="Times New Roman"/>
        </w:rPr>
        <w:t>.</w:t>
      </w:r>
    </w:p>
    <w:p w:rsidR="008F4A56" w:rsidRPr="008F4A56" w:rsidRDefault="008F4A56" w:rsidP="008F4A56">
      <w:pPr>
        <w:spacing w:after="0" w:line="360" w:lineRule="auto"/>
        <w:jc w:val="center"/>
        <w:rPr>
          <w:rFonts w:ascii="Times New Roman" w:eastAsia="Calibri" w:hAnsi="Times New Roman" w:cs="Times New Roman"/>
        </w:rPr>
      </w:pPr>
    </w:p>
    <w:p w:rsidR="008F4A56" w:rsidRPr="008F4A56" w:rsidRDefault="008F4A56" w:rsidP="008F4A56">
      <w:pPr>
        <w:spacing w:after="0" w:line="360" w:lineRule="auto"/>
        <w:jc w:val="center"/>
        <w:rPr>
          <w:rFonts w:ascii="Times New Roman" w:eastAsia="Calibri" w:hAnsi="Times New Roman" w:cs="Times New Roman"/>
        </w:rPr>
      </w:pPr>
    </w:p>
    <w:p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xml:space="preserve">Administrator danych </w:t>
      </w:r>
      <w:r w:rsidRPr="008F4A56">
        <w:rPr>
          <w:rFonts w:ascii="Times New Roman" w:eastAsia="Calibri" w:hAnsi="Times New Roman" w:cs="Times New Roman"/>
          <w:b/>
        </w:rPr>
        <w:tab/>
      </w:r>
      <w:r w:rsidRPr="008F4A56">
        <w:rPr>
          <w:rFonts w:ascii="Times New Roman" w:eastAsia="Calibri" w:hAnsi="Times New Roman" w:cs="Times New Roman"/>
          <w:b/>
        </w:rPr>
        <w:tab/>
      </w:r>
      <w:r w:rsidRPr="008F4A56">
        <w:rPr>
          <w:rFonts w:ascii="Times New Roman" w:eastAsia="Calibri" w:hAnsi="Times New Roman" w:cs="Times New Roman"/>
          <w:b/>
        </w:rPr>
        <w:tab/>
      </w:r>
      <w:r w:rsidRPr="008F4A56">
        <w:rPr>
          <w:rFonts w:ascii="Times New Roman" w:eastAsia="Calibri" w:hAnsi="Times New Roman" w:cs="Times New Roman"/>
          <w:b/>
        </w:rPr>
        <w:tab/>
      </w:r>
      <w:r w:rsidRPr="008F4A56">
        <w:rPr>
          <w:rFonts w:ascii="Times New Roman" w:eastAsia="Calibri" w:hAnsi="Times New Roman" w:cs="Times New Roman"/>
          <w:b/>
        </w:rPr>
        <w:tab/>
        <w:t>Podmiot przetwarzający</w:t>
      </w:r>
    </w:p>
    <w:p w:rsidR="008F4A56" w:rsidRPr="008F4A56" w:rsidRDefault="008F4A56" w:rsidP="008F4A56">
      <w:pPr>
        <w:spacing w:line="252" w:lineRule="auto"/>
        <w:rPr>
          <w:rFonts w:ascii="Calibri" w:eastAsia="Calibri" w:hAnsi="Calibri" w:cs="Times New Roman"/>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Del="006939A1" w:rsidRDefault="008F4A56" w:rsidP="008F4A56">
      <w:pPr>
        <w:spacing w:after="0" w:line="240" w:lineRule="auto"/>
        <w:jc w:val="both"/>
        <w:rPr>
          <w:del w:id="63" w:author="Anna Gorzka" w:date="2019-05-30T14:22:00Z"/>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8F4A56" w:rsidRPr="008F4A56" w:rsidTr="007A2F74">
        <w:tc>
          <w:tcPr>
            <w:tcW w:w="9212"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after="0" w:line="240" w:lineRule="auto"/>
              <w:jc w:val="center"/>
              <w:rPr>
                <w:rFonts w:ascii="Times New Roman" w:eastAsia="Times New Roman" w:hAnsi="Times New Roman" w:cs="Times New Roman"/>
                <w:b/>
                <w:lang w:eastAsia="pl-PL"/>
              </w:rPr>
            </w:pPr>
          </w:p>
          <w:p w:rsidR="008F4A56" w:rsidRPr="008F4A56" w:rsidRDefault="008F4A56" w:rsidP="008F4A56">
            <w:pPr>
              <w:spacing w:after="0" w:line="24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lastRenderedPageBreak/>
              <w:t>ZAŁĄCZNIK NUMER 3</w:t>
            </w:r>
          </w:p>
          <w:p w:rsidR="008F4A56" w:rsidRPr="008F4A56" w:rsidRDefault="008F4A56" w:rsidP="008F4A56">
            <w:pPr>
              <w:spacing w:after="0" w:line="24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OŚWIADCZENIE</w:t>
            </w:r>
          </w:p>
          <w:p w:rsidR="008F4A56" w:rsidRPr="008F4A56" w:rsidRDefault="008F4A56" w:rsidP="008F4A56">
            <w:pPr>
              <w:spacing w:after="0" w:line="240" w:lineRule="auto"/>
              <w:jc w:val="center"/>
              <w:rPr>
                <w:rFonts w:ascii="Times New Roman" w:eastAsia="Times New Roman" w:hAnsi="Times New Roman" w:cs="Times New Roman"/>
                <w:b/>
                <w:lang w:eastAsia="pl-PL"/>
              </w:rPr>
            </w:pPr>
          </w:p>
        </w:tc>
      </w:tr>
    </w:tbl>
    <w:p w:rsidR="008F4A56" w:rsidRPr="008F4A56" w:rsidRDefault="008F4A56" w:rsidP="008F4A56">
      <w:pPr>
        <w:tabs>
          <w:tab w:val="left" w:pos="6521"/>
        </w:tabs>
        <w:spacing w:after="0" w:line="240" w:lineRule="auto"/>
        <w:jc w:val="both"/>
        <w:rPr>
          <w:rFonts w:ascii="Times New Roman" w:eastAsia="Times New Roman" w:hAnsi="Times New Roman" w:cs="Times New Roman"/>
          <w:lang w:eastAsia="pl-PL"/>
        </w:rPr>
      </w:pPr>
    </w:p>
    <w:p w:rsidR="008F4A56" w:rsidRPr="008F4A56" w:rsidRDefault="008F4A56" w:rsidP="008F4A56">
      <w:pPr>
        <w:tabs>
          <w:tab w:val="left" w:pos="6521"/>
        </w:tabs>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Oświadczenie o  spełnianiu warunków określonych w §11 ust.1 Regulaminu udzielania przez PKP Szybka Kolej Miejska w Trójmieście Sp. z o.o. zamówień sektorowych podprogowych na roboty budowlane, dostawy i usługi, o których mowa w Art. 132 ustawy prawo zamówień publicznych (Dz. U. z 2018 r. poz. 1986 z późn. zm.).                                           </w:t>
      </w:r>
    </w:p>
    <w:p w:rsidR="008F4A56" w:rsidRPr="008F4A56" w:rsidRDefault="008F4A56" w:rsidP="008F4A56">
      <w:pPr>
        <w:spacing w:after="0" w:line="24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ind w:firstLine="3261"/>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lang w:eastAsia="pl-PL"/>
        </w:rPr>
        <w:tab/>
      </w:r>
      <w:r w:rsidRPr="008F4A56">
        <w:rPr>
          <w:rFonts w:ascii="Times New Roman" w:eastAsia="Times New Roman" w:hAnsi="Times New Roman" w:cs="Times New Roman"/>
          <w:lang w:eastAsia="pl-PL"/>
        </w:rPr>
        <w:tab/>
        <w:t xml:space="preserve">  …..........................................., dnia …..............................</w:t>
      </w:r>
    </w:p>
    <w:p w:rsidR="008F4A56" w:rsidRPr="008F4A56" w:rsidRDefault="008F4A56" w:rsidP="008F4A56">
      <w:pPr>
        <w:spacing w:after="0" w:line="240" w:lineRule="auto"/>
        <w:ind w:firstLine="3261"/>
        <w:rPr>
          <w:rFonts w:ascii="Times New Roman" w:eastAsia="Times New Roman" w:hAnsi="Times New Roman" w:cs="Times New Roman"/>
          <w:lang w:eastAsia="pl-PL"/>
        </w:rPr>
      </w:pPr>
      <w:r w:rsidRPr="008F4A56">
        <w:rPr>
          <w:rFonts w:ascii="Times New Roman" w:eastAsia="Times New Roman" w:hAnsi="Times New Roman" w:cs="Times New Roman"/>
          <w:i/>
          <w:lang w:eastAsia="pl-PL"/>
        </w:rPr>
        <w:t xml:space="preserve">                               / miejscowość/</w:t>
      </w: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pieczątka nagłówkowa Wykonawcy /</w:t>
      </w:r>
    </w:p>
    <w:p w:rsidR="008F4A56" w:rsidRPr="008F4A56" w:rsidRDefault="008F4A56" w:rsidP="008F4A56">
      <w:pPr>
        <w:spacing w:after="0" w:line="240" w:lineRule="auto"/>
        <w:jc w:val="both"/>
        <w:rPr>
          <w:rFonts w:ascii="Times New Roman" w:eastAsia="Times New Roman" w:hAnsi="Times New Roman" w:cs="Times New Roman"/>
          <w:b/>
          <w:lang w:eastAsia="pl-PL"/>
        </w:rPr>
      </w:pPr>
      <w:r w:rsidRPr="008F4A56">
        <w:rPr>
          <w:rFonts w:ascii="Times New Roman" w:eastAsia="Times New Roman" w:hAnsi="Times New Roman" w:cs="Times New Roman"/>
          <w:lang w:eastAsia="pl-PL"/>
        </w:rPr>
        <w:t>znak: SKMMU.086.63.18</w:t>
      </w:r>
    </w:p>
    <w:p w:rsidR="008F4A56" w:rsidRPr="008F4A56" w:rsidRDefault="008F4A56" w:rsidP="008F4A56">
      <w:pPr>
        <w:spacing w:after="0" w:line="36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OŚWIADCZENIE</w:t>
      </w:r>
    </w:p>
    <w:p w:rsidR="008F4A56" w:rsidRPr="008F4A56" w:rsidRDefault="008F4A56" w:rsidP="008F4A56">
      <w:pPr>
        <w:spacing w:after="0" w:line="360" w:lineRule="auto"/>
        <w:jc w:val="center"/>
        <w:rPr>
          <w:rFonts w:ascii="Times New Roman" w:eastAsia="Times New Roman" w:hAnsi="Times New Roman" w:cs="Times New Roman"/>
          <w:b/>
          <w:lang w:eastAsia="pl-PL"/>
        </w:rPr>
      </w:pP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Oświadczam, że podmiot, który reprezentuję spełnia warunki dotyczące:</w:t>
      </w:r>
    </w:p>
    <w:p w:rsidR="008F4A56" w:rsidRPr="008F4A56" w:rsidRDefault="008F4A56" w:rsidP="008F4A56">
      <w:pPr>
        <w:numPr>
          <w:ilvl w:val="0"/>
          <w:numId w:val="50"/>
        </w:num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rsidR="008F4A56" w:rsidRPr="008F4A56" w:rsidRDefault="008F4A56" w:rsidP="008F4A56">
      <w:pPr>
        <w:numPr>
          <w:ilvl w:val="0"/>
          <w:numId w:val="50"/>
        </w:num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posiadania wiedzy i doświadczenia,</w:t>
      </w:r>
    </w:p>
    <w:p w:rsidR="008F4A56" w:rsidRPr="008F4A56" w:rsidRDefault="008F4A56" w:rsidP="008F4A56">
      <w:pPr>
        <w:numPr>
          <w:ilvl w:val="0"/>
          <w:numId w:val="50"/>
        </w:num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dysponowania odpowiednim potencjałem technicznym oraz osobami zdolnymi do wykonania zamówienia,</w:t>
      </w:r>
    </w:p>
    <w:p w:rsidR="008F4A56" w:rsidRPr="008F4A56" w:rsidRDefault="008F4A56" w:rsidP="008F4A56">
      <w:pPr>
        <w:numPr>
          <w:ilvl w:val="0"/>
          <w:numId w:val="50"/>
        </w:num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sytuacji ekonomicznej i finansowej.</w:t>
      </w:r>
    </w:p>
    <w:p w:rsidR="008F4A56" w:rsidRPr="008F4A56" w:rsidRDefault="008F4A56" w:rsidP="008F4A56">
      <w:pPr>
        <w:spacing w:after="0" w:line="360" w:lineRule="auto"/>
        <w:jc w:val="both"/>
        <w:rPr>
          <w:rFonts w:ascii="Times New Roman" w:eastAsia="Times New Roman" w:hAnsi="Times New Roman" w:cs="Times New Roman"/>
          <w:lang w:eastAsia="pl-PL"/>
        </w:rPr>
      </w:pP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Nie podlegamy wykluczeniu z postępowania o udzielenie zamówienia publicznego zgodnie z paragrafem </w:t>
      </w:r>
      <w:r w:rsidRPr="008F4A56">
        <w:rPr>
          <w:rFonts w:ascii="Times New Roman" w:eastAsia="Times New Roman" w:hAnsi="Times New Roman" w:cs="Times New Roman"/>
          <w:iCs/>
          <w:lang w:eastAsia="pl-PL"/>
        </w:rPr>
        <w:t>13 ust. 1 pkt 1-9 i ust. 2 Regulaminu</w:t>
      </w:r>
      <w:r w:rsidRPr="008F4A56">
        <w:rPr>
          <w:rFonts w:ascii="Times New Roman" w:eastAsia="Times New Roman" w:hAnsi="Times New Roman" w:cs="Times New Roman"/>
          <w:lang w:eastAsia="pl-PL"/>
        </w:rPr>
        <w:t>.</w:t>
      </w:r>
    </w:p>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240" w:lineRule="auto"/>
        <w:ind w:right="287"/>
        <w:jc w:val="both"/>
        <w:rPr>
          <w:rFonts w:ascii="Times New Roman" w:eastAsia="Times New Roman" w:hAnsi="Times New Roman" w:cs="Times New Roman"/>
          <w:lang w:eastAsia="pl-PL"/>
        </w:rPr>
      </w:pPr>
    </w:p>
    <w:p w:rsidR="008F4A56" w:rsidRPr="008F4A56" w:rsidRDefault="008F4A56" w:rsidP="008F4A56">
      <w:pPr>
        <w:spacing w:after="0" w:line="240" w:lineRule="auto"/>
        <w:rPr>
          <w:rFonts w:ascii="Times New Roman" w:eastAsia="Times New Roman" w:hAnsi="Times New Roman" w:cs="Times New Roman"/>
          <w:b/>
          <w:lang w:eastAsia="pl-PL"/>
        </w:rPr>
      </w:pPr>
    </w:p>
    <w:p w:rsidR="008F4A56" w:rsidRPr="008F4A56" w:rsidRDefault="008F4A56" w:rsidP="008F4A56">
      <w:pPr>
        <w:spacing w:after="0" w:line="240" w:lineRule="auto"/>
        <w:jc w:val="both"/>
        <w:rPr>
          <w:rFonts w:ascii="Times New Roman" w:eastAsia="Times New Roman" w:hAnsi="Times New Roman" w:cs="Times New Roman"/>
          <w:i/>
          <w:lang w:eastAsia="pl-PL"/>
        </w:rPr>
      </w:pPr>
    </w:p>
    <w:p w:rsidR="008F4A56" w:rsidRPr="008F4A56" w:rsidRDefault="008F4A56" w:rsidP="008F4A56">
      <w:pPr>
        <w:spacing w:after="0" w:line="240" w:lineRule="auto"/>
        <w:jc w:val="both"/>
        <w:rPr>
          <w:rFonts w:ascii="Times New Roman" w:eastAsia="Times New Roman" w:hAnsi="Times New Roman" w:cs="Times New Roman"/>
          <w:i/>
          <w:lang w:eastAsia="pl-PL"/>
        </w:rPr>
      </w:pPr>
    </w:p>
    <w:p w:rsidR="008F4A56" w:rsidRPr="008F4A56" w:rsidRDefault="008F4A56" w:rsidP="008F4A56">
      <w:pPr>
        <w:spacing w:after="0" w:line="240" w:lineRule="auto"/>
        <w:jc w:val="both"/>
        <w:rPr>
          <w:rFonts w:ascii="Times New Roman" w:eastAsia="Times New Roman" w:hAnsi="Times New Roman" w:cs="Times New Roman"/>
          <w:i/>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w:t>
      </w:r>
    </w:p>
    <w:p w:rsidR="008F4A56" w:rsidRPr="008F4A56" w:rsidRDefault="008F4A56" w:rsidP="008F4A56">
      <w:pPr>
        <w:spacing w:after="0" w:line="240" w:lineRule="auto"/>
        <w:jc w:val="right"/>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/pieczątka i podpis osoby upoważnionej do składania oświadczeń w imieniu Wykonawcy/</w:t>
      </w: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Default="008F4A56" w:rsidP="008F4A56">
      <w:pPr>
        <w:spacing w:after="0" w:line="240" w:lineRule="auto"/>
        <w:jc w:val="right"/>
        <w:rPr>
          <w:rFonts w:ascii="Times New Roman" w:eastAsia="Times New Roman" w:hAnsi="Times New Roman" w:cs="Times New Roman"/>
          <w:lang w:eastAsia="pl-PL"/>
        </w:rPr>
      </w:pPr>
    </w:p>
    <w:p w:rsid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5"/>
      </w:tblGrid>
      <w:tr w:rsidR="008F4A56" w:rsidRPr="008F4A56" w:rsidTr="007A2F74">
        <w:tc>
          <w:tcPr>
            <w:tcW w:w="9396"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tabs>
                <w:tab w:val="left" w:pos="2338"/>
              </w:tabs>
              <w:spacing w:after="0" w:line="240" w:lineRule="auto"/>
              <w:rPr>
                <w:rFonts w:ascii="Times New Roman" w:eastAsia="Times New Roman" w:hAnsi="Times New Roman" w:cs="Times New Roman"/>
                <w:b/>
                <w:lang w:eastAsia="pl-PL"/>
              </w:rPr>
            </w:pPr>
          </w:p>
          <w:p w:rsidR="008F4A56" w:rsidRPr="008F4A56" w:rsidRDefault="008F4A56" w:rsidP="008F4A56">
            <w:pPr>
              <w:keepNext/>
              <w:tabs>
                <w:tab w:val="left" w:pos="2338"/>
              </w:tabs>
              <w:spacing w:after="0" w:line="240" w:lineRule="auto"/>
              <w:jc w:val="center"/>
              <w:outlineLvl w:val="6"/>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lastRenderedPageBreak/>
              <w:t>ZAŁĄCZNIK NUMER 4</w:t>
            </w:r>
          </w:p>
          <w:p w:rsidR="008F4A56" w:rsidRPr="008F4A56" w:rsidRDefault="008F4A56" w:rsidP="008F4A56">
            <w:pPr>
              <w:spacing w:after="0" w:line="24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DOŚWIADCZENIE</w:t>
            </w:r>
          </w:p>
          <w:p w:rsidR="008F4A56" w:rsidRPr="008F4A56" w:rsidRDefault="008F4A56" w:rsidP="008F4A56">
            <w:pPr>
              <w:tabs>
                <w:tab w:val="left" w:pos="2338"/>
              </w:tabs>
              <w:spacing w:after="0" w:line="240" w:lineRule="auto"/>
              <w:jc w:val="center"/>
              <w:rPr>
                <w:rFonts w:ascii="Times New Roman" w:eastAsia="Times New Roman" w:hAnsi="Times New Roman" w:cs="Times New Roman"/>
                <w:b/>
                <w:lang w:eastAsia="pl-PL"/>
              </w:rPr>
            </w:pPr>
          </w:p>
        </w:tc>
      </w:tr>
    </w:tbl>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360" w:lineRule="auto"/>
        <w:jc w:val="both"/>
        <w:rPr>
          <w:rFonts w:ascii="Times New Roman" w:eastAsia="Times New Roman" w:hAnsi="Times New Roman" w:cs="Times New Roman"/>
          <w:szCs w:val="24"/>
          <w:lang w:eastAsia="pl-PL"/>
        </w:rPr>
      </w:pPr>
      <w:r w:rsidRPr="008F4A56">
        <w:rPr>
          <w:rFonts w:ascii="Times New Roman" w:eastAsia="Times New Roman" w:hAnsi="Times New Roman" w:cs="Times New Roman"/>
          <w:szCs w:val="24"/>
          <w:lang w:eastAsia="pl-PL"/>
        </w:rPr>
        <w:t xml:space="preserve">Składając ofertę w przetargu nieograniczonym na </w:t>
      </w:r>
      <w:r w:rsidRPr="008F4A56">
        <w:rPr>
          <w:rFonts w:ascii="Times New Roman" w:eastAsia="Times New Roman" w:hAnsi="Times New Roman" w:cs="Times New Roman"/>
          <w:b/>
          <w:szCs w:val="24"/>
          <w:lang w:eastAsia="pl-PL"/>
        </w:rPr>
        <w:t xml:space="preserve">sprzedaż biletów PKP SKM przez aplikację mobilną </w:t>
      </w:r>
      <w:r w:rsidRPr="008F4A56">
        <w:rPr>
          <w:rFonts w:ascii="Times New Roman" w:eastAsia="Times New Roman" w:hAnsi="Times New Roman" w:cs="Times New Roman"/>
          <w:szCs w:val="24"/>
          <w:lang w:eastAsia="pl-PL"/>
        </w:rPr>
        <w:t>dla PKP Szybka Kolej Miejska w Trójmieście Sp. z o.o. z siedzibą  w Gdyni – znak: SKMMU.086.63.18,</w:t>
      </w:r>
      <w:r w:rsidRPr="008F4A56">
        <w:rPr>
          <w:rFonts w:ascii="Courier New" w:eastAsia="Times New Roman" w:hAnsi="Courier New" w:cs="Times New Roman"/>
          <w:sz w:val="18"/>
          <w:szCs w:val="20"/>
          <w:lang w:eastAsia="pl-PL"/>
        </w:rPr>
        <w:t xml:space="preserve"> </w:t>
      </w:r>
      <w:r w:rsidRPr="008F4A56">
        <w:rPr>
          <w:rFonts w:ascii="Times New Roman" w:eastAsia="Times New Roman" w:hAnsi="Times New Roman" w:cs="Times New Roman"/>
          <w:color w:val="000000"/>
          <w:szCs w:val="24"/>
          <w:lang w:eastAsia="pl-PL"/>
        </w:rPr>
        <w:t>oświadczamy, że reprezentowany przez nas podmiot zrealizował w ciągu ostatnich 5 lat przed terminem składania ofert następujące zamówienia:</w:t>
      </w:r>
    </w:p>
    <w:p w:rsidR="008F4A56" w:rsidRPr="008F4A56" w:rsidRDefault="008F4A56" w:rsidP="008F4A56">
      <w:pPr>
        <w:spacing w:after="0" w:line="288" w:lineRule="auto"/>
        <w:jc w:val="both"/>
        <w:rPr>
          <w:rFonts w:ascii="Times New Roman" w:eastAsia="Times New Roman" w:hAnsi="Times New Roman" w:cs="Times New Roman"/>
          <w:b/>
          <w:sz w:val="24"/>
          <w:szCs w:val="24"/>
          <w:lang w:eastAsia="pl-PL"/>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1"/>
        <w:gridCol w:w="3731"/>
        <w:gridCol w:w="2127"/>
        <w:gridCol w:w="986"/>
        <w:gridCol w:w="900"/>
      </w:tblGrid>
      <w:tr w:rsidR="008F4A56" w:rsidRPr="008F4A56" w:rsidTr="007A2F74">
        <w:trPr>
          <w:cantSplit/>
        </w:trPr>
        <w:tc>
          <w:tcPr>
            <w:tcW w:w="1870" w:type="dxa"/>
            <w:vMerge w:val="restart"/>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360"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Nazwa i adres Zamawiającego</w:t>
            </w:r>
          </w:p>
          <w:p w:rsidR="008F4A56" w:rsidRPr="008F4A56" w:rsidRDefault="008F4A56" w:rsidP="008F4A56">
            <w:pPr>
              <w:spacing w:before="120" w:after="0" w:line="288" w:lineRule="auto"/>
              <w:jc w:val="center"/>
              <w:rPr>
                <w:rFonts w:ascii="Times New Roman" w:eastAsia="Times New Roman" w:hAnsi="Times New Roman" w:cs="Times New Roman"/>
                <w:sz w:val="24"/>
                <w:lang w:eastAsia="pl-PL"/>
              </w:rPr>
            </w:pPr>
          </w:p>
        </w:tc>
        <w:tc>
          <w:tcPr>
            <w:tcW w:w="3729" w:type="dxa"/>
            <w:vMerge w:val="restart"/>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before="120" w:after="0" w:line="360"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Przedmiot zamówienia</w:t>
            </w:r>
          </w:p>
          <w:p w:rsidR="008F4A56" w:rsidRPr="008F4A56" w:rsidRDefault="008F4A56" w:rsidP="008F4A56">
            <w:pPr>
              <w:spacing w:before="120" w:after="0" w:line="360"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(zgodnie z pkt 2.5 ppkt 5 SIWZ)</w:t>
            </w:r>
          </w:p>
        </w:tc>
        <w:tc>
          <w:tcPr>
            <w:tcW w:w="2126" w:type="dxa"/>
            <w:vMerge w:val="restart"/>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before="120" w:after="0" w:line="288"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br/>
              <w:t>Wartość zamówienia w zł netto</w:t>
            </w:r>
          </w:p>
        </w:tc>
        <w:tc>
          <w:tcPr>
            <w:tcW w:w="1885" w:type="dxa"/>
            <w:gridSpan w:val="2"/>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before="120" w:after="0" w:line="288"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Czas realizacji</w:t>
            </w:r>
          </w:p>
        </w:tc>
      </w:tr>
      <w:tr w:rsidR="008F4A56" w:rsidRPr="008F4A56" w:rsidTr="007A2F74">
        <w:trPr>
          <w:cantSplit/>
          <w:trHeight w:val="818"/>
        </w:trPr>
        <w:tc>
          <w:tcPr>
            <w:tcW w:w="1870" w:type="dxa"/>
            <w:vMerge/>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256" w:lineRule="auto"/>
              <w:rPr>
                <w:rFonts w:ascii="Times New Roman" w:eastAsia="Times New Roman" w:hAnsi="Times New Roman" w:cs="Times New Roman"/>
                <w:sz w:val="24"/>
                <w:lang w:eastAsia="pl-PL"/>
              </w:rPr>
            </w:pPr>
          </w:p>
        </w:tc>
        <w:tc>
          <w:tcPr>
            <w:tcW w:w="3729" w:type="dxa"/>
            <w:vMerge/>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256" w:lineRule="auto"/>
              <w:rPr>
                <w:rFonts w:ascii="Times New Roman" w:eastAsia="Times New Roman" w:hAnsi="Times New Roman" w:cs="Times New Roman"/>
                <w:sz w:val="24"/>
                <w:lang w:eastAsia="pl-PL"/>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F4A56" w:rsidRPr="008F4A56" w:rsidRDefault="008F4A56" w:rsidP="008F4A56">
            <w:pPr>
              <w:spacing w:after="0" w:line="256" w:lineRule="auto"/>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before="120" w:after="0" w:line="288"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początek</w:t>
            </w:r>
          </w:p>
        </w:tc>
        <w:tc>
          <w:tcPr>
            <w:tcW w:w="900" w:type="dxa"/>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before="120" w:after="0" w:line="288"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koniec</w:t>
            </w:r>
          </w:p>
        </w:tc>
      </w:tr>
      <w:tr w:rsidR="008F4A56" w:rsidRPr="008F4A56" w:rsidTr="007A2F74">
        <w:trPr>
          <w:trHeight w:val="256"/>
        </w:trPr>
        <w:tc>
          <w:tcPr>
            <w:tcW w:w="1870" w:type="dxa"/>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after="0" w:line="240" w:lineRule="auto"/>
              <w:jc w:val="center"/>
              <w:rPr>
                <w:rFonts w:ascii="Times New Roman" w:eastAsia="Times New Roman" w:hAnsi="Times New Roman" w:cs="Times New Roman"/>
                <w:i/>
                <w:iCs/>
                <w:sz w:val="24"/>
                <w:lang w:eastAsia="pl-PL"/>
              </w:rPr>
            </w:pPr>
            <w:r w:rsidRPr="008F4A56">
              <w:rPr>
                <w:rFonts w:ascii="Times New Roman" w:eastAsia="Times New Roman" w:hAnsi="Times New Roman" w:cs="Times New Roman"/>
                <w:i/>
                <w:iCs/>
                <w:lang w:eastAsia="pl-PL"/>
              </w:rPr>
              <w:t>1</w:t>
            </w:r>
          </w:p>
        </w:tc>
        <w:tc>
          <w:tcPr>
            <w:tcW w:w="3729" w:type="dxa"/>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after="0" w:line="240" w:lineRule="auto"/>
              <w:jc w:val="center"/>
              <w:rPr>
                <w:rFonts w:ascii="Times New Roman" w:eastAsia="Times New Roman" w:hAnsi="Times New Roman" w:cs="Times New Roman"/>
                <w:i/>
                <w:iCs/>
                <w:sz w:val="24"/>
                <w:lang w:eastAsia="pl-PL"/>
              </w:rPr>
            </w:pPr>
            <w:r w:rsidRPr="008F4A56">
              <w:rPr>
                <w:rFonts w:ascii="Times New Roman" w:eastAsia="Times New Roman" w:hAnsi="Times New Roman" w:cs="Times New Roman"/>
                <w:i/>
                <w:iCs/>
                <w:lang w:eastAsia="pl-PL"/>
              </w:rPr>
              <w:t>2</w:t>
            </w:r>
          </w:p>
        </w:tc>
        <w:tc>
          <w:tcPr>
            <w:tcW w:w="2126" w:type="dxa"/>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after="0" w:line="240" w:lineRule="auto"/>
              <w:jc w:val="center"/>
              <w:rPr>
                <w:rFonts w:ascii="Times New Roman" w:eastAsia="Times New Roman" w:hAnsi="Times New Roman" w:cs="Times New Roman"/>
                <w:i/>
                <w:iCs/>
                <w:sz w:val="24"/>
                <w:lang w:eastAsia="pl-PL"/>
              </w:rPr>
            </w:pPr>
            <w:r w:rsidRPr="008F4A56">
              <w:rPr>
                <w:rFonts w:ascii="Times New Roman" w:eastAsia="Times New Roman" w:hAnsi="Times New Roman" w:cs="Times New Roman"/>
                <w:i/>
                <w:iCs/>
                <w:lang w:eastAsia="pl-PL"/>
              </w:rPr>
              <w:t>3</w:t>
            </w:r>
          </w:p>
        </w:tc>
        <w:tc>
          <w:tcPr>
            <w:tcW w:w="985" w:type="dxa"/>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after="0" w:line="240" w:lineRule="auto"/>
              <w:jc w:val="center"/>
              <w:rPr>
                <w:rFonts w:ascii="Times New Roman" w:eastAsia="Times New Roman" w:hAnsi="Times New Roman" w:cs="Times New Roman"/>
                <w:i/>
                <w:iCs/>
                <w:sz w:val="24"/>
                <w:lang w:eastAsia="pl-PL"/>
              </w:rPr>
            </w:pPr>
            <w:r w:rsidRPr="008F4A56">
              <w:rPr>
                <w:rFonts w:ascii="Times New Roman" w:eastAsia="Times New Roman" w:hAnsi="Times New Roman" w:cs="Times New Roman"/>
                <w:i/>
                <w:iCs/>
                <w:lang w:eastAsia="pl-PL"/>
              </w:rPr>
              <w:t>4</w:t>
            </w:r>
          </w:p>
        </w:tc>
        <w:tc>
          <w:tcPr>
            <w:tcW w:w="900" w:type="dxa"/>
            <w:tcBorders>
              <w:top w:val="single" w:sz="4" w:space="0" w:color="auto"/>
              <w:left w:val="single" w:sz="4" w:space="0" w:color="auto"/>
              <w:bottom w:val="single" w:sz="4" w:space="0" w:color="auto"/>
              <w:right w:val="single" w:sz="4" w:space="0" w:color="auto"/>
            </w:tcBorders>
            <w:hideMark/>
          </w:tcPr>
          <w:p w:rsidR="008F4A56" w:rsidRPr="008F4A56" w:rsidRDefault="008F4A56" w:rsidP="008F4A56">
            <w:pPr>
              <w:spacing w:after="0" w:line="240" w:lineRule="auto"/>
              <w:jc w:val="center"/>
              <w:rPr>
                <w:rFonts w:ascii="Times New Roman" w:eastAsia="Times New Roman" w:hAnsi="Times New Roman" w:cs="Times New Roman"/>
                <w:i/>
                <w:iCs/>
                <w:sz w:val="24"/>
                <w:lang w:eastAsia="pl-PL"/>
              </w:rPr>
            </w:pPr>
            <w:r w:rsidRPr="008F4A56">
              <w:rPr>
                <w:rFonts w:ascii="Times New Roman" w:eastAsia="Times New Roman" w:hAnsi="Times New Roman" w:cs="Times New Roman"/>
                <w:i/>
                <w:iCs/>
                <w:lang w:eastAsia="pl-PL"/>
              </w:rPr>
              <w:t>5</w:t>
            </w:r>
          </w:p>
        </w:tc>
      </w:tr>
      <w:tr w:rsidR="008F4A56" w:rsidRPr="008F4A56" w:rsidTr="007A2F74">
        <w:trPr>
          <w:trHeight w:val="795"/>
        </w:trPr>
        <w:tc>
          <w:tcPr>
            <w:tcW w:w="1870"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3729"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900"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r>
      <w:tr w:rsidR="008F4A56" w:rsidRPr="008F4A56" w:rsidTr="007A2F74">
        <w:trPr>
          <w:trHeight w:val="863"/>
        </w:trPr>
        <w:tc>
          <w:tcPr>
            <w:tcW w:w="1870"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3729"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900"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r>
      <w:tr w:rsidR="008F4A56" w:rsidRPr="008F4A56" w:rsidTr="007A2F74">
        <w:trPr>
          <w:trHeight w:val="833"/>
        </w:trPr>
        <w:tc>
          <w:tcPr>
            <w:tcW w:w="1870"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3729"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900"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r>
      <w:tr w:rsidR="008F4A56" w:rsidRPr="008F4A56" w:rsidTr="007A2F74">
        <w:trPr>
          <w:trHeight w:val="831"/>
        </w:trPr>
        <w:tc>
          <w:tcPr>
            <w:tcW w:w="1870"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3729"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c>
          <w:tcPr>
            <w:tcW w:w="900"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spacing w:before="120" w:after="0" w:line="288" w:lineRule="auto"/>
              <w:jc w:val="both"/>
              <w:rPr>
                <w:rFonts w:ascii="Times New Roman" w:eastAsia="Times New Roman" w:hAnsi="Times New Roman" w:cs="Times New Roman"/>
                <w:sz w:val="24"/>
                <w:lang w:eastAsia="pl-PL"/>
              </w:rPr>
            </w:pPr>
          </w:p>
        </w:tc>
      </w:tr>
    </w:tbl>
    <w:p w:rsidR="008F4A56" w:rsidRPr="008F4A56" w:rsidRDefault="008F4A56" w:rsidP="008F4A56">
      <w:pPr>
        <w:spacing w:before="120" w:after="0" w:line="288" w:lineRule="auto"/>
        <w:jc w:val="both"/>
        <w:rPr>
          <w:rFonts w:ascii="Times New Roman" w:eastAsia="Times New Roman" w:hAnsi="Times New Roman" w:cs="Times New Roman"/>
          <w:b/>
          <w:lang w:eastAsia="pl-PL"/>
        </w:rPr>
      </w:pPr>
    </w:p>
    <w:p w:rsidR="008F4A56" w:rsidRPr="008F4A56" w:rsidRDefault="008F4A56" w:rsidP="008F4A56">
      <w:pPr>
        <w:spacing w:before="120"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u w:val="single"/>
          <w:lang w:eastAsia="pl-PL"/>
        </w:rPr>
        <w:t>Uwaga</w:t>
      </w:r>
      <w:r w:rsidRPr="008F4A56">
        <w:rPr>
          <w:rFonts w:ascii="Times New Roman" w:eastAsia="Times New Roman" w:hAnsi="Times New Roman" w:cs="Times New Roman"/>
          <w:lang w:eastAsia="pl-PL"/>
        </w:rPr>
        <w:t>: Wykonawca zobowiązany jest do załączenia dokumentów potwierdzających należyte wykonanie wyszczególnionych w tabeli zamówień.</w:t>
      </w:r>
    </w:p>
    <w:p w:rsidR="008F4A56" w:rsidRPr="008F4A56" w:rsidRDefault="008F4A56" w:rsidP="008F4A56">
      <w:pPr>
        <w:spacing w:before="120" w:after="0" w:line="288" w:lineRule="auto"/>
        <w:jc w:val="both"/>
        <w:rPr>
          <w:rFonts w:ascii="Times New Roman" w:eastAsia="Times New Roman" w:hAnsi="Times New Roman" w:cs="Times New Roman"/>
          <w:lang w:eastAsia="pl-PL"/>
        </w:rPr>
      </w:pPr>
    </w:p>
    <w:p w:rsidR="008F4A56" w:rsidRPr="008F4A56" w:rsidRDefault="008F4A56" w:rsidP="008F4A56">
      <w:pPr>
        <w:spacing w:after="0" w:line="360" w:lineRule="auto"/>
        <w:jc w:val="both"/>
        <w:rPr>
          <w:rFonts w:ascii="Times New Roman" w:eastAsia="Times New Roman" w:hAnsi="Times New Roman" w:cs="Times New Roman"/>
          <w:i/>
          <w:szCs w:val="20"/>
          <w:lang w:eastAsia="pl-PL"/>
        </w:rPr>
      </w:pPr>
    </w:p>
    <w:p w:rsidR="008F4A56" w:rsidRPr="008F4A56" w:rsidRDefault="008F4A56" w:rsidP="008F4A56">
      <w:pPr>
        <w:spacing w:after="0" w:line="360" w:lineRule="auto"/>
        <w:jc w:val="both"/>
        <w:rPr>
          <w:rFonts w:ascii="Times New Roman" w:eastAsia="Times New Roman" w:hAnsi="Times New Roman" w:cs="Times New Roman"/>
          <w:i/>
          <w:szCs w:val="20"/>
          <w:lang w:eastAsia="pl-PL"/>
        </w:rPr>
      </w:pPr>
    </w:p>
    <w:p w:rsidR="008F4A56" w:rsidRPr="008F4A56" w:rsidRDefault="008F4A56" w:rsidP="008F4A56">
      <w:pPr>
        <w:spacing w:after="0" w:line="360" w:lineRule="auto"/>
        <w:jc w:val="both"/>
        <w:rPr>
          <w:rFonts w:ascii="Times New Roman" w:eastAsia="Times New Roman" w:hAnsi="Times New Roman" w:cs="Times New Roman"/>
          <w:i/>
          <w:szCs w:val="20"/>
          <w:lang w:eastAsia="pl-PL"/>
        </w:rPr>
      </w:pPr>
    </w:p>
    <w:p w:rsidR="008F4A56" w:rsidRPr="008F4A56" w:rsidRDefault="008F4A56" w:rsidP="008F4A56">
      <w:pPr>
        <w:spacing w:after="0" w:line="360" w:lineRule="auto"/>
        <w:jc w:val="both"/>
        <w:rPr>
          <w:rFonts w:ascii="Times New Roman" w:eastAsia="Times New Roman" w:hAnsi="Times New Roman" w:cs="Times New Roman"/>
          <w:i/>
          <w:szCs w:val="20"/>
          <w:lang w:eastAsia="pl-PL"/>
        </w:rPr>
      </w:pPr>
    </w:p>
    <w:p w:rsidR="008F4A56" w:rsidRPr="008F4A56" w:rsidRDefault="008F4A56" w:rsidP="008F4A56">
      <w:pPr>
        <w:spacing w:after="0" w:line="360" w:lineRule="auto"/>
        <w:jc w:val="right"/>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t>
      </w:r>
    </w:p>
    <w:p w:rsidR="008F4A56" w:rsidRPr="008F4A56" w:rsidRDefault="008F4A56" w:rsidP="008F4A56">
      <w:pPr>
        <w:spacing w:after="0" w:line="360" w:lineRule="auto"/>
        <w:jc w:val="right"/>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/pieczątka i podpis osoby upoważnionej do składania oświadczeń w imieniu Wykonawcy/</w:t>
      </w: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jc w:val="right"/>
        <w:rPr>
          <w:rFonts w:ascii="Times New Roman" w:eastAsia="Times New Roman" w:hAnsi="Times New Roman" w:cs="Times New Roman"/>
          <w:lang w:eastAsia="pl-PL"/>
        </w:rPr>
      </w:pPr>
    </w:p>
    <w:p w:rsidR="008F4A56" w:rsidRPr="008F4A56" w:rsidRDefault="008F4A56" w:rsidP="008F4A56">
      <w:pPr>
        <w:spacing w:after="0" w:line="240"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5"/>
      </w:tblGrid>
      <w:tr w:rsidR="008F4A56" w:rsidRPr="008F4A56" w:rsidTr="007A2F74">
        <w:tc>
          <w:tcPr>
            <w:tcW w:w="9396" w:type="dxa"/>
            <w:tcBorders>
              <w:top w:val="single" w:sz="4" w:space="0" w:color="auto"/>
              <w:left w:val="single" w:sz="4" w:space="0" w:color="auto"/>
              <w:bottom w:val="single" w:sz="4" w:space="0" w:color="auto"/>
              <w:right w:val="single" w:sz="4" w:space="0" w:color="auto"/>
            </w:tcBorders>
          </w:tcPr>
          <w:p w:rsidR="008F4A56" w:rsidRPr="008F4A56" w:rsidRDefault="008F4A56" w:rsidP="008F4A56">
            <w:pPr>
              <w:tabs>
                <w:tab w:val="left" w:pos="2338"/>
              </w:tabs>
              <w:spacing w:after="0" w:line="240" w:lineRule="auto"/>
              <w:rPr>
                <w:rFonts w:ascii="Times New Roman" w:eastAsia="Times New Roman" w:hAnsi="Times New Roman" w:cs="Times New Roman"/>
                <w:b/>
                <w:lang w:eastAsia="pl-PL"/>
              </w:rPr>
            </w:pPr>
            <w:bookmarkStart w:id="64" w:name="_Hlk8107108"/>
          </w:p>
          <w:p w:rsidR="008F4A56" w:rsidRPr="008F4A56" w:rsidRDefault="008F4A56" w:rsidP="008F4A56">
            <w:pPr>
              <w:keepNext/>
              <w:tabs>
                <w:tab w:val="left" w:pos="2338"/>
              </w:tabs>
              <w:spacing w:after="0" w:line="240" w:lineRule="auto"/>
              <w:jc w:val="center"/>
              <w:outlineLvl w:val="6"/>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lastRenderedPageBreak/>
              <w:t>ZAŁĄCZNIK NUMER 5</w:t>
            </w:r>
          </w:p>
          <w:p w:rsidR="008F4A56" w:rsidRPr="008F4A56" w:rsidRDefault="008F4A56" w:rsidP="008F4A56">
            <w:pPr>
              <w:spacing w:after="0" w:line="24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OŚWIADCZENIE O WYPEŁNIENIU OBOWIĄZKÓW INFORMACYJNYCH PRZEWIDZIANYCH W ART. 13 LUB 14 RODO</w:t>
            </w:r>
          </w:p>
          <w:p w:rsidR="008F4A56" w:rsidRPr="008F4A56" w:rsidRDefault="008F4A56" w:rsidP="008F4A56">
            <w:pPr>
              <w:tabs>
                <w:tab w:val="left" w:pos="2338"/>
              </w:tabs>
              <w:spacing w:after="0" w:line="240" w:lineRule="auto"/>
              <w:jc w:val="center"/>
              <w:rPr>
                <w:rFonts w:ascii="Times New Roman" w:eastAsia="Times New Roman" w:hAnsi="Times New Roman" w:cs="Times New Roman"/>
                <w:b/>
                <w:lang w:eastAsia="pl-PL"/>
              </w:rPr>
            </w:pPr>
          </w:p>
        </w:tc>
      </w:tr>
      <w:bookmarkEnd w:id="64"/>
    </w:tbl>
    <w:p w:rsidR="008F4A56" w:rsidRPr="008F4A56" w:rsidRDefault="008F4A56" w:rsidP="008F4A56">
      <w:pPr>
        <w:spacing w:after="0" w:line="240" w:lineRule="auto"/>
        <w:jc w:val="both"/>
        <w:rPr>
          <w:rFonts w:ascii="Times New Roman" w:eastAsia="Times New Roman" w:hAnsi="Times New Roman" w:cs="Times New Roman"/>
          <w:lang w:eastAsia="pl-PL"/>
        </w:rPr>
      </w:pPr>
    </w:p>
    <w:p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Oświadczam, że wypełniłem obowiązki informacyjne przewidziane w art. 13 lub art. 14 RODO</w:t>
      </w:r>
      <w:r w:rsidRPr="008F4A56">
        <w:rPr>
          <w:rFonts w:ascii="Times New Roman" w:eastAsia="Times New Roman" w:hAnsi="Times New Roman" w:cs="Times New Roman"/>
          <w:vertAlign w:val="superscript"/>
          <w:lang w:eastAsia="pl-PL"/>
        </w:rPr>
        <w:footnoteReference w:id="1"/>
      </w:r>
      <w:r w:rsidRPr="008F4A56">
        <w:rPr>
          <w:rFonts w:ascii="Times New Roman" w:eastAsia="Times New Roman" w:hAnsi="Times New Roman" w:cs="Times New Roman"/>
          <w:lang w:eastAsia="pl-PL"/>
        </w:rPr>
        <w:t xml:space="preserve"> wobec osób fizycznych, od których dane osobowe bezpośrednio lub pośrednio pozyskałem w celu ubiegania się o udzielenie zamówienia publicznego w niniejszym postępowaniu</w:t>
      </w:r>
      <w:r w:rsidRPr="008F4A56">
        <w:rPr>
          <w:rFonts w:ascii="Times New Roman" w:eastAsia="Times New Roman" w:hAnsi="Times New Roman" w:cs="Times New Roman"/>
          <w:vertAlign w:val="superscript"/>
          <w:lang w:eastAsia="pl-PL"/>
        </w:rPr>
        <w:footnoteReference w:id="2"/>
      </w:r>
      <w:r w:rsidRPr="008F4A56">
        <w:rPr>
          <w:rFonts w:ascii="Times New Roman" w:eastAsia="Times New Roman" w:hAnsi="Times New Roman" w:cs="Times New Roman"/>
          <w:lang w:eastAsia="pl-PL"/>
        </w:rPr>
        <w:t>.</w:t>
      </w:r>
    </w:p>
    <w:p w:rsidR="008F4A56" w:rsidRPr="008F4A56" w:rsidRDefault="008F4A56" w:rsidP="008F4A56">
      <w:pPr>
        <w:spacing w:after="0" w:line="240" w:lineRule="auto"/>
        <w:jc w:val="center"/>
        <w:rPr>
          <w:rFonts w:ascii="Times New Roman" w:eastAsia="Times New Roman" w:hAnsi="Times New Roman" w:cs="Times New Roman"/>
          <w:lang w:eastAsia="pl-PL"/>
        </w:rPr>
      </w:pPr>
    </w:p>
    <w:p w:rsidR="008F4A56" w:rsidRPr="008F4A56" w:rsidRDefault="008F4A56" w:rsidP="008F4A56">
      <w:pPr>
        <w:spacing w:after="0" w:line="360" w:lineRule="auto"/>
        <w:jc w:val="center"/>
        <w:rPr>
          <w:rFonts w:ascii="Times New Roman" w:eastAsia="Times New Roman" w:hAnsi="Times New Roman" w:cs="Times New Roman"/>
          <w:b/>
          <w:sz w:val="28"/>
          <w:szCs w:val="20"/>
          <w:lang w:eastAsia="pl-PL"/>
        </w:rPr>
      </w:pPr>
    </w:p>
    <w:p w:rsidR="008F4A56" w:rsidRPr="008F4A56" w:rsidRDefault="008F4A56" w:rsidP="008F4A56">
      <w:pPr>
        <w:spacing w:line="256" w:lineRule="auto"/>
        <w:rPr>
          <w:rFonts w:ascii="Calibri" w:eastAsia="Calibri" w:hAnsi="Calibri" w:cs="Times New Roman"/>
        </w:rPr>
      </w:pPr>
    </w:p>
    <w:p w:rsidR="008F4A56" w:rsidRPr="008F4A56" w:rsidRDefault="008F4A56" w:rsidP="008F4A56">
      <w:pPr>
        <w:spacing w:line="256" w:lineRule="auto"/>
        <w:rPr>
          <w:rFonts w:ascii="Calibri" w:eastAsia="Calibri" w:hAnsi="Calibri" w:cs="Times New Roman"/>
        </w:rPr>
      </w:pPr>
    </w:p>
    <w:p w:rsidR="008F4A56" w:rsidRPr="008F4A56" w:rsidRDefault="008F4A56" w:rsidP="008F4A56">
      <w:pPr>
        <w:spacing w:line="256" w:lineRule="auto"/>
        <w:rPr>
          <w:rFonts w:ascii="Calibri" w:eastAsia="Calibri" w:hAnsi="Calibri" w:cs="Times New Roman"/>
        </w:rPr>
      </w:pPr>
    </w:p>
    <w:p w:rsidR="008F4A56" w:rsidRPr="008F4A56" w:rsidRDefault="008F4A56" w:rsidP="008F4A56">
      <w:pPr>
        <w:spacing w:line="256" w:lineRule="auto"/>
        <w:rPr>
          <w:rFonts w:ascii="Calibri" w:eastAsia="Calibri" w:hAnsi="Calibri" w:cs="Times New Roman"/>
        </w:rPr>
      </w:pPr>
    </w:p>
    <w:p w:rsidR="008F4A56" w:rsidRPr="008F4A56" w:rsidRDefault="008F4A56" w:rsidP="008F4A56">
      <w:pPr>
        <w:spacing w:after="0" w:line="360" w:lineRule="auto"/>
        <w:jc w:val="both"/>
        <w:rPr>
          <w:rFonts w:ascii="Times New Roman" w:eastAsia="Times New Roman" w:hAnsi="Times New Roman" w:cs="Times New Roman"/>
          <w:b/>
          <w:bCs/>
          <w:color w:val="000000"/>
          <w:lang w:eastAsia="pl-PL"/>
        </w:rPr>
      </w:pPr>
    </w:p>
    <w:p w:rsidR="00F246C2" w:rsidRDefault="00F246C2"/>
    <w:sectPr w:rsidR="00F246C2" w:rsidSect="00297E68">
      <w:headerReference w:type="default" r:id="rId15"/>
      <w:footerReference w:type="even" r:id="rId16"/>
      <w:footerReference w:type="default" r:id="rId17"/>
      <w:headerReference w:type="first" r:id="rId18"/>
      <w:pgSz w:w="11907" w:h="16840" w:code="9"/>
      <w:pgMar w:top="1276" w:right="1134" w:bottom="993" w:left="1418" w:header="284" w:footer="15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D2C" w:rsidRDefault="00925D2C" w:rsidP="008F4A56">
      <w:pPr>
        <w:spacing w:after="0" w:line="240" w:lineRule="auto"/>
      </w:pPr>
      <w:r>
        <w:separator/>
      </w:r>
    </w:p>
  </w:endnote>
  <w:endnote w:type="continuationSeparator" w:id="0">
    <w:p w:rsidR="00925D2C" w:rsidRDefault="00925D2C" w:rsidP="008F4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umanist 52 1 P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0B" w:rsidRDefault="008F4A56" w:rsidP="00297E6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DF450B" w:rsidRDefault="00925D2C" w:rsidP="00297E68">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0B" w:rsidRDefault="00925D2C" w:rsidP="00297E68">
    <w:pPr>
      <w:pStyle w:val="Stopk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D2C" w:rsidRDefault="00925D2C" w:rsidP="008F4A56">
      <w:pPr>
        <w:spacing w:after="0" w:line="240" w:lineRule="auto"/>
      </w:pPr>
      <w:r>
        <w:separator/>
      </w:r>
    </w:p>
  </w:footnote>
  <w:footnote w:type="continuationSeparator" w:id="0">
    <w:p w:rsidR="00925D2C" w:rsidRDefault="00925D2C" w:rsidP="008F4A56">
      <w:pPr>
        <w:spacing w:after="0" w:line="240" w:lineRule="auto"/>
      </w:pPr>
      <w:r>
        <w:continuationSeparator/>
      </w:r>
    </w:p>
  </w:footnote>
  <w:footnote w:id="1">
    <w:p w:rsidR="008F4A56" w:rsidRDefault="008F4A56" w:rsidP="008F4A56">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8F4A56" w:rsidRDefault="008F4A56" w:rsidP="008F4A56">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0B" w:rsidRDefault="00925D2C" w:rsidP="00297E68">
    <w:pPr>
      <w:pStyle w:val="Nagwek"/>
    </w:pPr>
  </w:p>
  <w:p w:rsidR="00DF450B" w:rsidRDefault="00925D2C" w:rsidP="00297E68">
    <w:pPr>
      <w:pStyle w:val="Nagwek"/>
    </w:pPr>
  </w:p>
  <w:p w:rsidR="00DF450B" w:rsidRPr="006A436D" w:rsidRDefault="00925D2C" w:rsidP="00297E6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7" w:type="dxa"/>
      <w:tblLook w:val="01E0" w:firstRow="1" w:lastRow="1" w:firstColumn="1" w:lastColumn="1" w:noHBand="0" w:noVBand="0"/>
    </w:tblPr>
    <w:tblGrid>
      <w:gridCol w:w="1276"/>
      <w:gridCol w:w="5069"/>
      <w:gridCol w:w="3402"/>
    </w:tblGrid>
    <w:tr w:rsidR="00DF450B" w:rsidRPr="006E3934">
      <w:trPr>
        <w:trHeight w:val="1270"/>
      </w:trPr>
      <w:tc>
        <w:tcPr>
          <w:tcW w:w="1276" w:type="dxa"/>
          <w:shd w:val="clear" w:color="auto" w:fill="auto"/>
        </w:tcPr>
        <w:p w:rsidR="00DF450B" w:rsidRPr="006E3934" w:rsidRDefault="00925D2C" w:rsidP="00297E68">
          <w:pPr>
            <w:rPr>
              <w:sz w:val="18"/>
              <w:szCs w:val="18"/>
            </w:rPr>
          </w:pPr>
        </w:p>
      </w:tc>
      <w:tc>
        <w:tcPr>
          <w:tcW w:w="5069" w:type="dxa"/>
          <w:shd w:val="clear" w:color="auto" w:fill="auto"/>
        </w:tcPr>
        <w:p w:rsidR="00DF450B" w:rsidRPr="006E3934" w:rsidRDefault="00925D2C" w:rsidP="00297E68">
          <w:pPr>
            <w:jc w:val="center"/>
            <w:rPr>
              <w:lang w:val="it-IT"/>
            </w:rPr>
          </w:pPr>
        </w:p>
      </w:tc>
      <w:tc>
        <w:tcPr>
          <w:tcW w:w="3402" w:type="dxa"/>
          <w:shd w:val="clear" w:color="auto" w:fill="auto"/>
        </w:tcPr>
        <w:p w:rsidR="00DF450B" w:rsidRPr="006E3934" w:rsidRDefault="00925D2C" w:rsidP="00297E68">
          <w:pPr>
            <w:rPr>
              <w:lang w:val="en-US"/>
            </w:rPr>
          </w:pPr>
        </w:p>
      </w:tc>
    </w:tr>
  </w:tbl>
  <w:p w:rsidR="00DF450B" w:rsidRPr="00235E1F" w:rsidRDefault="00925D2C" w:rsidP="00297E68">
    <w:pPr>
      <w:pStyle w:val="Nagwek"/>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673D1"/>
    <w:multiLevelType w:val="hybridMultilevel"/>
    <w:tmpl w:val="086ECAAC"/>
    <w:lvl w:ilvl="0" w:tplc="04150011">
      <w:start w:val="1"/>
      <w:numFmt w:val="decimal"/>
      <w:lvlText w:val="%1)"/>
      <w:lvlJc w:val="left"/>
      <w:pPr>
        <w:ind w:left="447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D9E2B0A"/>
    <w:multiLevelType w:val="multilevel"/>
    <w:tmpl w:val="6AF82E50"/>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A542D74"/>
    <w:multiLevelType w:val="singleLevel"/>
    <w:tmpl w:val="82B25BF4"/>
    <w:lvl w:ilvl="0">
      <w:start w:val="1"/>
      <w:numFmt w:val="decimal"/>
      <w:lvlText w:val="%1)"/>
      <w:lvlJc w:val="left"/>
      <w:pPr>
        <w:tabs>
          <w:tab w:val="num" w:pos="360"/>
        </w:tabs>
        <w:ind w:left="360" w:hanging="360"/>
      </w:pPr>
      <w:rPr>
        <w:b w:val="0"/>
        <w:i w:val="0"/>
      </w:rPr>
    </w:lvl>
  </w:abstractNum>
  <w:abstractNum w:abstractNumId="6" w15:restartNumberingAfterBreak="0">
    <w:nsid w:val="1AB016EC"/>
    <w:multiLevelType w:val="hybridMultilevel"/>
    <w:tmpl w:val="E73685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47F6E"/>
    <w:multiLevelType w:val="hybridMultilevel"/>
    <w:tmpl w:val="0A78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0E82870"/>
    <w:multiLevelType w:val="hybridMultilevel"/>
    <w:tmpl w:val="091AA452"/>
    <w:lvl w:ilvl="0" w:tplc="EE1E7C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736870"/>
    <w:multiLevelType w:val="hybridMultilevel"/>
    <w:tmpl w:val="7DDC07D6"/>
    <w:lvl w:ilvl="0" w:tplc="13DE8A3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864A65"/>
    <w:multiLevelType w:val="hybridMultilevel"/>
    <w:tmpl w:val="BBFAE9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3745EC9"/>
    <w:multiLevelType w:val="hybridMultilevel"/>
    <w:tmpl w:val="3816F4FE"/>
    <w:lvl w:ilvl="0" w:tplc="04150011">
      <w:start w:val="1"/>
      <w:numFmt w:val="decimal"/>
      <w:lvlText w:val="%1)"/>
      <w:lvlJc w:val="left"/>
      <w:pPr>
        <w:ind w:left="1837" w:hanging="360"/>
      </w:pPr>
    </w:lvl>
    <w:lvl w:ilvl="1" w:tplc="04150019">
      <w:start w:val="1"/>
      <w:numFmt w:val="lowerLetter"/>
      <w:lvlText w:val="%2."/>
      <w:lvlJc w:val="left"/>
      <w:pPr>
        <w:ind w:left="2557" w:hanging="360"/>
      </w:pPr>
    </w:lvl>
    <w:lvl w:ilvl="2" w:tplc="0415001B">
      <w:start w:val="1"/>
      <w:numFmt w:val="lowerRoman"/>
      <w:lvlText w:val="%3."/>
      <w:lvlJc w:val="right"/>
      <w:pPr>
        <w:ind w:left="3277" w:hanging="180"/>
      </w:pPr>
    </w:lvl>
    <w:lvl w:ilvl="3" w:tplc="0415000F">
      <w:start w:val="1"/>
      <w:numFmt w:val="decimal"/>
      <w:lvlText w:val="%4."/>
      <w:lvlJc w:val="left"/>
      <w:pPr>
        <w:ind w:left="3997" w:hanging="360"/>
      </w:pPr>
    </w:lvl>
    <w:lvl w:ilvl="4" w:tplc="04150019">
      <w:start w:val="1"/>
      <w:numFmt w:val="lowerLetter"/>
      <w:lvlText w:val="%5."/>
      <w:lvlJc w:val="left"/>
      <w:pPr>
        <w:ind w:left="4717" w:hanging="360"/>
      </w:pPr>
    </w:lvl>
    <w:lvl w:ilvl="5" w:tplc="0415001B">
      <w:start w:val="1"/>
      <w:numFmt w:val="lowerRoman"/>
      <w:lvlText w:val="%6."/>
      <w:lvlJc w:val="right"/>
      <w:pPr>
        <w:ind w:left="5437" w:hanging="180"/>
      </w:pPr>
    </w:lvl>
    <w:lvl w:ilvl="6" w:tplc="0415000F">
      <w:start w:val="1"/>
      <w:numFmt w:val="decimal"/>
      <w:lvlText w:val="%7."/>
      <w:lvlJc w:val="left"/>
      <w:pPr>
        <w:ind w:left="6157" w:hanging="360"/>
      </w:pPr>
    </w:lvl>
    <w:lvl w:ilvl="7" w:tplc="04150019">
      <w:start w:val="1"/>
      <w:numFmt w:val="lowerLetter"/>
      <w:lvlText w:val="%8."/>
      <w:lvlJc w:val="left"/>
      <w:pPr>
        <w:ind w:left="6877" w:hanging="360"/>
      </w:pPr>
    </w:lvl>
    <w:lvl w:ilvl="8" w:tplc="0415001B">
      <w:start w:val="1"/>
      <w:numFmt w:val="lowerRoman"/>
      <w:lvlText w:val="%9."/>
      <w:lvlJc w:val="right"/>
      <w:pPr>
        <w:ind w:left="7597" w:hanging="180"/>
      </w:pPr>
    </w:lvl>
  </w:abstractNum>
  <w:abstractNum w:abstractNumId="12" w15:restartNumberingAfterBreak="0">
    <w:nsid w:val="25C10437"/>
    <w:multiLevelType w:val="hybridMultilevel"/>
    <w:tmpl w:val="811A5DC2"/>
    <w:lvl w:ilvl="0" w:tplc="04150011">
      <w:start w:val="1"/>
      <w:numFmt w:val="decimal"/>
      <w:lvlText w:val="%1)"/>
      <w:lvlJc w:val="left"/>
      <w:pPr>
        <w:tabs>
          <w:tab w:val="num" w:pos="720"/>
        </w:tabs>
        <w:ind w:left="720" w:hanging="360"/>
      </w:pPr>
      <w:rPr>
        <w:rFonts w:cs="Times New Roman" w:hint="default"/>
      </w:rPr>
    </w:lvl>
    <w:lvl w:ilvl="1" w:tplc="A006B758">
      <w:start w:val="1"/>
      <w:numFmt w:val="decimal"/>
      <w:lvlText w:val="%2."/>
      <w:lvlJc w:val="left"/>
      <w:pPr>
        <w:tabs>
          <w:tab w:val="num" w:pos="1440"/>
        </w:tabs>
        <w:ind w:left="1440" w:hanging="360"/>
      </w:pPr>
      <w:rPr>
        <w:rFonts w:cs="Times New Roman" w:hint="default"/>
      </w:rPr>
    </w:lvl>
    <w:lvl w:ilvl="2" w:tplc="04150011">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6647D0D"/>
    <w:multiLevelType w:val="hybridMultilevel"/>
    <w:tmpl w:val="23865004"/>
    <w:lvl w:ilvl="0" w:tplc="41FA5F88">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CD224C"/>
    <w:multiLevelType w:val="hybridMultilevel"/>
    <w:tmpl w:val="E06400F2"/>
    <w:lvl w:ilvl="0" w:tplc="AC6C4A68">
      <w:start w:val="1"/>
      <w:numFmt w:val="decimal"/>
      <w:lvlText w:val="%1)"/>
      <w:lvlJc w:val="left"/>
      <w:pPr>
        <w:ind w:left="840" w:hanging="360"/>
      </w:pPr>
      <w:rPr>
        <w:rFonts w:cs="Times New Roman" w:hint="default"/>
      </w:rPr>
    </w:lvl>
    <w:lvl w:ilvl="1" w:tplc="04150019">
      <w:start w:val="1"/>
      <w:numFmt w:val="lowerLetter"/>
      <w:lvlText w:val="%2."/>
      <w:lvlJc w:val="left"/>
      <w:pPr>
        <w:ind w:left="1560" w:hanging="360"/>
      </w:pPr>
      <w:rPr>
        <w:rFonts w:cs="Times New Roman"/>
      </w:rPr>
    </w:lvl>
    <w:lvl w:ilvl="2" w:tplc="0415001B">
      <w:start w:val="1"/>
      <w:numFmt w:val="lowerRoman"/>
      <w:lvlText w:val="%3."/>
      <w:lvlJc w:val="right"/>
      <w:pPr>
        <w:ind w:left="2280" w:hanging="180"/>
      </w:pPr>
      <w:rPr>
        <w:rFonts w:cs="Times New Roman"/>
      </w:rPr>
    </w:lvl>
    <w:lvl w:ilvl="3" w:tplc="0415000F">
      <w:start w:val="1"/>
      <w:numFmt w:val="decimal"/>
      <w:lvlText w:val="%4."/>
      <w:lvlJc w:val="left"/>
      <w:pPr>
        <w:ind w:left="3000" w:hanging="360"/>
      </w:pPr>
      <w:rPr>
        <w:rFonts w:cs="Times New Roman"/>
      </w:rPr>
    </w:lvl>
    <w:lvl w:ilvl="4" w:tplc="04150019">
      <w:start w:val="1"/>
      <w:numFmt w:val="lowerLetter"/>
      <w:lvlText w:val="%5."/>
      <w:lvlJc w:val="left"/>
      <w:pPr>
        <w:ind w:left="3720" w:hanging="360"/>
      </w:pPr>
      <w:rPr>
        <w:rFonts w:cs="Times New Roman"/>
      </w:rPr>
    </w:lvl>
    <w:lvl w:ilvl="5" w:tplc="0415001B">
      <w:start w:val="1"/>
      <w:numFmt w:val="lowerRoman"/>
      <w:lvlText w:val="%6."/>
      <w:lvlJc w:val="right"/>
      <w:pPr>
        <w:ind w:left="4440" w:hanging="180"/>
      </w:pPr>
      <w:rPr>
        <w:rFonts w:cs="Times New Roman"/>
      </w:rPr>
    </w:lvl>
    <w:lvl w:ilvl="6" w:tplc="0415000F">
      <w:start w:val="1"/>
      <w:numFmt w:val="decimal"/>
      <w:lvlText w:val="%7."/>
      <w:lvlJc w:val="left"/>
      <w:pPr>
        <w:ind w:left="5160" w:hanging="360"/>
      </w:pPr>
      <w:rPr>
        <w:rFonts w:cs="Times New Roman"/>
      </w:rPr>
    </w:lvl>
    <w:lvl w:ilvl="7" w:tplc="04150019">
      <w:start w:val="1"/>
      <w:numFmt w:val="lowerLetter"/>
      <w:lvlText w:val="%8."/>
      <w:lvlJc w:val="left"/>
      <w:pPr>
        <w:ind w:left="5880" w:hanging="360"/>
      </w:pPr>
      <w:rPr>
        <w:rFonts w:cs="Times New Roman"/>
      </w:rPr>
    </w:lvl>
    <w:lvl w:ilvl="8" w:tplc="0415001B">
      <w:start w:val="1"/>
      <w:numFmt w:val="lowerRoman"/>
      <w:lvlText w:val="%9."/>
      <w:lvlJc w:val="right"/>
      <w:pPr>
        <w:ind w:left="6600" w:hanging="180"/>
      </w:pPr>
      <w:rPr>
        <w:rFonts w:cs="Times New Roman"/>
      </w:rPr>
    </w:lvl>
  </w:abstractNum>
  <w:abstractNum w:abstractNumId="15"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E8B2BDE"/>
    <w:multiLevelType w:val="hybridMultilevel"/>
    <w:tmpl w:val="2C2E2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0400854"/>
    <w:multiLevelType w:val="hybridMultilevel"/>
    <w:tmpl w:val="47E6D06C"/>
    <w:lvl w:ilvl="0" w:tplc="B192A97A">
      <w:start w:val="1"/>
      <w:numFmt w:val="decimal"/>
      <w:lvlText w:val="%1)"/>
      <w:lvlJc w:val="left"/>
      <w:pPr>
        <w:ind w:left="916" w:hanging="360"/>
      </w:pPr>
      <w:rPr>
        <w:rFonts w:cs="Times New Roman" w:hint="default"/>
      </w:rPr>
    </w:lvl>
    <w:lvl w:ilvl="1" w:tplc="04150019">
      <w:start w:val="1"/>
      <w:numFmt w:val="lowerLetter"/>
      <w:lvlText w:val="%2."/>
      <w:lvlJc w:val="left"/>
      <w:pPr>
        <w:ind w:left="1636" w:hanging="360"/>
      </w:pPr>
      <w:rPr>
        <w:rFonts w:cs="Times New Roman"/>
      </w:rPr>
    </w:lvl>
    <w:lvl w:ilvl="2" w:tplc="0415001B">
      <w:start w:val="1"/>
      <w:numFmt w:val="lowerRoman"/>
      <w:lvlText w:val="%3."/>
      <w:lvlJc w:val="right"/>
      <w:pPr>
        <w:ind w:left="2356" w:hanging="180"/>
      </w:pPr>
      <w:rPr>
        <w:rFonts w:cs="Times New Roman"/>
      </w:rPr>
    </w:lvl>
    <w:lvl w:ilvl="3" w:tplc="0415000F">
      <w:start w:val="1"/>
      <w:numFmt w:val="decimal"/>
      <w:lvlText w:val="%4."/>
      <w:lvlJc w:val="left"/>
      <w:pPr>
        <w:ind w:left="3076" w:hanging="360"/>
      </w:pPr>
      <w:rPr>
        <w:rFonts w:cs="Times New Roman"/>
      </w:rPr>
    </w:lvl>
    <w:lvl w:ilvl="4" w:tplc="04150019">
      <w:start w:val="1"/>
      <w:numFmt w:val="lowerLetter"/>
      <w:lvlText w:val="%5."/>
      <w:lvlJc w:val="left"/>
      <w:pPr>
        <w:ind w:left="3796" w:hanging="360"/>
      </w:pPr>
      <w:rPr>
        <w:rFonts w:cs="Times New Roman"/>
      </w:rPr>
    </w:lvl>
    <w:lvl w:ilvl="5" w:tplc="0415001B">
      <w:start w:val="1"/>
      <w:numFmt w:val="lowerRoman"/>
      <w:lvlText w:val="%6."/>
      <w:lvlJc w:val="right"/>
      <w:pPr>
        <w:ind w:left="4516" w:hanging="180"/>
      </w:pPr>
      <w:rPr>
        <w:rFonts w:cs="Times New Roman"/>
      </w:rPr>
    </w:lvl>
    <w:lvl w:ilvl="6" w:tplc="0415000F">
      <w:start w:val="1"/>
      <w:numFmt w:val="decimal"/>
      <w:lvlText w:val="%7."/>
      <w:lvlJc w:val="left"/>
      <w:pPr>
        <w:ind w:left="5236" w:hanging="360"/>
      </w:pPr>
      <w:rPr>
        <w:rFonts w:cs="Times New Roman"/>
      </w:rPr>
    </w:lvl>
    <w:lvl w:ilvl="7" w:tplc="04150019">
      <w:start w:val="1"/>
      <w:numFmt w:val="lowerLetter"/>
      <w:lvlText w:val="%8."/>
      <w:lvlJc w:val="left"/>
      <w:pPr>
        <w:ind w:left="5956" w:hanging="360"/>
      </w:pPr>
      <w:rPr>
        <w:rFonts w:cs="Times New Roman"/>
      </w:rPr>
    </w:lvl>
    <w:lvl w:ilvl="8" w:tplc="0415001B">
      <w:start w:val="1"/>
      <w:numFmt w:val="lowerRoman"/>
      <w:lvlText w:val="%9."/>
      <w:lvlJc w:val="right"/>
      <w:pPr>
        <w:ind w:left="6676" w:hanging="180"/>
      </w:pPr>
      <w:rPr>
        <w:rFonts w:cs="Times New Roman"/>
      </w:rPr>
    </w:lvl>
  </w:abstractNum>
  <w:abstractNum w:abstractNumId="18" w15:restartNumberingAfterBreak="0">
    <w:nsid w:val="447B6AFD"/>
    <w:multiLevelType w:val="multilevel"/>
    <w:tmpl w:val="B7D62EA0"/>
    <w:lvl w:ilvl="0">
      <w:start w:val="1"/>
      <w:numFmt w:val="decimal"/>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decimal"/>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4">
      <w:start w:val="1"/>
      <w:numFmt w:val="lowerRoman"/>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19" w15:restartNumberingAfterBreak="0">
    <w:nsid w:val="44DE37BD"/>
    <w:multiLevelType w:val="hybridMultilevel"/>
    <w:tmpl w:val="987081FE"/>
    <w:lvl w:ilvl="0" w:tplc="848204FC">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4C4D7691"/>
    <w:multiLevelType w:val="hybridMultilevel"/>
    <w:tmpl w:val="45B0C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E35505"/>
    <w:multiLevelType w:val="hybridMultilevel"/>
    <w:tmpl w:val="CE7A9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F10F10"/>
    <w:multiLevelType w:val="multilevel"/>
    <w:tmpl w:val="D0A62928"/>
    <w:lvl w:ilvl="0">
      <w:start w:val="1"/>
      <w:numFmt w:val="decimal"/>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decimal"/>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4">
      <w:start w:val="1"/>
      <w:numFmt w:val="lowerRoman"/>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24" w15:restartNumberingAfterBreak="0">
    <w:nsid w:val="50494653"/>
    <w:multiLevelType w:val="hybridMultilevel"/>
    <w:tmpl w:val="4D089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22E6DC0"/>
    <w:multiLevelType w:val="hybridMultilevel"/>
    <w:tmpl w:val="3EDE39F6"/>
    <w:lvl w:ilvl="0" w:tplc="141CBB6C">
      <w:start w:val="1"/>
      <w:numFmt w:val="decimal"/>
      <w:lvlText w:val="%1."/>
      <w:lvlJc w:val="left"/>
      <w:pPr>
        <w:ind w:left="720" w:hanging="360"/>
      </w:pPr>
      <w:rPr>
        <w:rFonts w:ascii="Calibri" w:eastAsia="Calibri" w:hAnsi="Calibri" w:cs="Times New Roman"/>
        <w:b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53F2489"/>
    <w:multiLevelType w:val="hybridMultilevel"/>
    <w:tmpl w:val="9C4EE0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7C2088D"/>
    <w:multiLevelType w:val="hybridMultilevel"/>
    <w:tmpl w:val="3816F4FE"/>
    <w:lvl w:ilvl="0" w:tplc="04150011">
      <w:start w:val="1"/>
      <w:numFmt w:val="decimal"/>
      <w:lvlText w:val="%1)"/>
      <w:lvlJc w:val="left"/>
      <w:pPr>
        <w:ind w:left="1837" w:hanging="360"/>
      </w:pPr>
    </w:lvl>
    <w:lvl w:ilvl="1" w:tplc="04150019">
      <w:start w:val="1"/>
      <w:numFmt w:val="lowerLetter"/>
      <w:lvlText w:val="%2."/>
      <w:lvlJc w:val="left"/>
      <w:pPr>
        <w:ind w:left="2557" w:hanging="360"/>
      </w:pPr>
    </w:lvl>
    <w:lvl w:ilvl="2" w:tplc="0415001B">
      <w:start w:val="1"/>
      <w:numFmt w:val="lowerRoman"/>
      <w:lvlText w:val="%3."/>
      <w:lvlJc w:val="right"/>
      <w:pPr>
        <w:ind w:left="3277" w:hanging="180"/>
      </w:pPr>
    </w:lvl>
    <w:lvl w:ilvl="3" w:tplc="0415000F">
      <w:start w:val="1"/>
      <w:numFmt w:val="decimal"/>
      <w:lvlText w:val="%4."/>
      <w:lvlJc w:val="left"/>
      <w:pPr>
        <w:ind w:left="3997" w:hanging="360"/>
      </w:pPr>
    </w:lvl>
    <w:lvl w:ilvl="4" w:tplc="04150019">
      <w:start w:val="1"/>
      <w:numFmt w:val="lowerLetter"/>
      <w:lvlText w:val="%5."/>
      <w:lvlJc w:val="left"/>
      <w:pPr>
        <w:ind w:left="4717" w:hanging="360"/>
      </w:pPr>
    </w:lvl>
    <w:lvl w:ilvl="5" w:tplc="0415001B">
      <w:start w:val="1"/>
      <w:numFmt w:val="lowerRoman"/>
      <w:lvlText w:val="%6."/>
      <w:lvlJc w:val="right"/>
      <w:pPr>
        <w:ind w:left="5437" w:hanging="180"/>
      </w:pPr>
    </w:lvl>
    <w:lvl w:ilvl="6" w:tplc="0415000F">
      <w:start w:val="1"/>
      <w:numFmt w:val="decimal"/>
      <w:lvlText w:val="%7."/>
      <w:lvlJc w:val="left"/>
      <w:pPr>
        <w:ind w:left="6157" w:hanging="360"/>
      </w:pPr>
    </w:lvl>
    <w:lvl w:ilvl="7" w:tplc="04150019">
      <w:start w:val="1"/>
      <w:numFmt w:val="lowerLetter"/>
      <w:lvlText w:val="%8."/>
      <w:lvlJc w:val="left"/>
      <w:pPr>
        <w:ind w:left="6877" w:hanging="360"/>
      </w:pPr>
    </w:lvl>
    <w:lvl w:ilvl="8" w:tplc="0415001B">
      <w:start w:val="1"/>
      <w:numFmt w:val="lowerRoman"/>
      <w:lvlText w:val="%9."/>
      <w:lvlJc w:val="right"/>
      <w:pPr>
        <w:ind w:left="7597" w:hanging="180"/>
      </w:pPr>
    </w:lvl>
  </w:abstractNum>
  <w:abstractNum w:abstractNumId="2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475061"/>
    <w:multiLevelType w:val="hybridMultilevel"/>
    <w:tmpl w:val="71A4FA98"/>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0" w15:restartNumberingAfterBreak="0">
    <w:nsid w:val="5E3012EB"/>
    <w:multiLevelType w:val="hybridMultilevel"/>
    <w:tmpl w:val="45B0C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1570502"/>
    <w:multiLevelType w:val="hybridMultilevel"/>
    <w:tmpl w:val="2F28773E"/>
    <w:lvl w:ilvl="0" w:tplc="AA68F2C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2342550"/>
    <w:multiLevelType w:val="hybridMultilevel"/>
    <w:tmpl w:val="ACA0FF00"/>
    <w:lvl w:ilvl="0" w:tplc="04150011">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4" w15:restartNumberingAfterBreak="0">
    <w:nsid w:val="62577375"/>
    <w:multiLevelType w:val="hybridMultilevel"/>
    <w:tmpl w:val="334E87CA"/>
    <w:lvl w:ilvl="0" w:tplc="EC2050F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3B7D89"/>
    <w:multiLevelType w:val="hybridMultilevel"/>
    <w:tmpl w:val="FE2A4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48A416F"/>
    <w:multiLevelType w:val="hybridMultilevel"/>
    <w:tmpl w:val="887202C8"/>
    <w:lvl w:ilvl="0" w:tplc="1180D48E">
      <w:start w:val="1"/>
      <w:numFmt w:val="decimal"/>
      <w:lvlText w:val="%1."/>
      <w:lvlJc w:val="left"/>
      <w:pPr>
        <w:ind w:left="720" w:hanging="360"/>
      </w:pPr>
      <w:rPr>
        <w:b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64DC061E"/>
    <w:multiLevelType w:val="hybridMultilevel"/>
    <w:tmpl w:val="82D0EC70"/>
    <w:lvl w:ilvl="0" w:tplc="2AEE37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5717D66"/>
    <w:multiLevelType w:val="multilevel"/>
    <w:tmpl w:val="C8503886"/>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57B5CCF"/>
    <w:multiLevelType w:val="hybridMultilevel"/>
    <w:tmpl w:val="89724EE8"/>
    <w:lvl w:ilvl="0" w:tplc="7B584C84">
      <w:start w:val="1"/>
      <w:numFmt w:val="decimal"/>
      <w:lvlText w:val="%1."/>
      <w:lvlJc w:val="left"/>
      <w:pPr>
        <w:ind w:left="720" w:hanging="360"/>
      </w:pPr>
      <w:rPr>
        <w:rFonts w:ascii="Calibri" w:eastAsia="Calibri" w:hAnsi="Calibr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6C322DA"/>
    <w:multiLevelType w:val="multilevel"/>
    <w:tmpl w:val="A1223F6C"/>
    <w:lvl w:ilvl="0">
      <w:start w:val="1"/>
      <w:numFmt w:val="decimal"/>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lowerLetter"/>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4">
      <w:start w:val="1"/>
      <w:numFmt w:val="lowerRoman"/>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42" w15:restartNumberingAfterBreak="0">
    <w:nsid w:val="6A5624D1"/>
    <w:multiLevelType w:val="hybridMultilevel"/>
    <w:tmpl w:val="620AA6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3362BC9"/>
    <w:multiLevelType w:val="hybridMultilevel"/>
    <w:tmpl w:val="0D12D4DA"/>
    <w:lvl w:ilvl="0" w:tplc="35B83C2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33E7485"/>
    <w:multiLevelType w:val="hybridMultilevel"/>
    <w:tmpl w:val="27E8612E"/>
    <w:lvl w:ilvl="0" w:tplc="B102176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3572020"/>
    <w:multiLevelType w:val="hybridMultilevel"/>
    <w:tmpl w:val="E9F02E48"/>
    <w:lvl w:ilvl="0" w:tplc="09ECE348">
      <w:start w:val="1"/>
      <w:numFmt w:val="decimal"/>
      <w:lvlText w:val="%1)"/>
      <w:lvlJc w:val="left"/>
      <w:pPr>
        <w:ind w:left="2629" w:hanging="360"/>
      </w:pPr>
      <w:rPr>
        <w:strike w:val="0"/>
        <w:dstrike w:val="0"/>
        <w:u w:val="none"/>
        <w:effect w:val="none"/>
      </w:rPr>
    </w:lvl>
    <w:lvl w:ilvl="1" w:tplc="04150019">
      <w:start w:val="1"/>
      <w:numFmt w:val="lowerLetter"/>
      <w:lvlText w:val="%2."/>
      <w:lvlJc w:val="left"/>
      <w:pPr>
        <w:ind w:left="3349" w:hanging="360"/>
      </w:pPr>
    </w:lvl>
    <w:lvl w:ilvl="2" w:tplc="0415001B">
      <w:start w:val="1"/>
      <w:numFmt w:val="lowerRoman"/>
      <w:lvlText w:val="%3."/>
      <w:lvlJc w:val="right"/>
      <w:pPr>
        <w:ind w:left="4069" w:hanging="180"/>
      </w:pPr>
    </w:lvl>
    <w:lvl w:ilvl="3" w:tplc="0415000F">
      <w:start w:val="1"/>
      <w:numFmt w:val="decimal"/>
      <w:lvlText w:val="%4."/>
      <w:lvlJc w:val="left"/>
      <w:pPr>
        <w:ind w:left="4789" w:hanging="360"/>
      </w:pPr>
    </w:lvl>
    <w:lvl w:ilvl="4" w:tplc="04150019">
      <w:start w:val="1"/>
      <w:numFmt w:val="lowerLetter"/>
      <w:lvlText w:val="%5."/>
      <w:lvlJc w:val="left"/>
      <w:pPr>
        <w:ind w:left="5509" w:hanging="360"/>
      </w:pPr>
    </w:lvl>
    <w:lvl w:ilvl="5" w:tplc="0415001B">
      <w:start w:val="1"/>
      <w:numFmt w:val="lowerRoman"/>
      <w:lvlText w:val="%6."/>
      <w:lvlJc w:val="right"/>
      <w:pPr>
        <w:ind w:left="6229" w:hanging="180"/>
      </w:pPr>
    </w:lvl>
    <w:lvl w:ilvl="6" w:tplc="0415000F">
      <w:start w:val="1"/>
      <w:numFmt w:val="decimal"/>
      <w:lvlText w:val="%7."/>
      <w:lvlJc w:val="left"/>
      <w:pPr>
        <w:ind w:left="6949" w:hanging="360"/>
      </w:pPr>
    </w:lvl>
    <w:lvl w:ilvl="7" w:tplc="04150019">
      <w:start w:val="1"/>
      <w:numFmt w:val="lowerLetter"/>
      <w:lvlText w:val="%8."/>
      <w:lvlJc w:val="left"/>
      <w:pPr>
        <w:ind w:left="7669" w:hanging="360"/>
      </w:pPr>
    </w:lvl>
    <w:lvl w:ilvl="8" w:tplc="0415001B">
      <w:start w:val="1"/>
      <w:numFmt w:val="lowerRoman"/>
      <w:lvlText w:val="%9."/>
      <w:lvlJc w:val="right"/>
      <w:pPr>
        <w:ind w:left="8389" w:hanging="180"/>
      </w:pPr>
    </w:lvl>
  </w:abstractNum>
  <w:abstractNum w:abstractNumId="48" w15:restartNumberingAfterBreak="0">
    <w:nsid w:val="77944B31"/>
    <w:multiLevelType w:val="hybridMultilevel"/>
    <w:tmpl w:val="CADCF888"/>
    <w:lvl w:ilvl="0" w:tplc="27E4BD0E">
      <w:start w:val="1"/>
      <w:numFmt w:val="decimal"/>
      <w:lvlText w:val="%1."/>
      <w:lvlJc w:val="left"/>
      <w:pPr>
        <w:ind w:left="720" w:hanging="360"/>
      </w:pPr>
      <w:rPr>
        <w:rFonts w:ascii="Calibri" w:eastAsia="Calibri" w:hAnsi="Calibr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0" w15:restartNumberingAfterBreak="0">
    <w:nsid w:val="78B20F66"/>
    <w:multiLevelType w:val="hybridMultilevel"/>
    <w:tmpl w:val="D8B89202"/>
    <w:lvl w:ilvl="0" w:tplc="0415000F">
      <w:start w:val="1"/>
      <w:numFmt w:val="decimal"/>
      <w:lvlText w:val="%1."/>
      <w:lvlJc w:val="left"/>
      <w:pPr>
        <w:ind w:left="-65" w:hanging="360"/>
      </w:pPr>
    </w:lvl>
    <w:lvl w:ilvl="1" w:tplc="04150019">
      <w:start w:val="1"/>
      <w:numFmt w:val="lowerLetter"/>
      <w:lvlText w:val="%2."/>
      <w:lvlJc w:val="left"/>
      <w:pPr>
        <w:ind w:left="655" w:hanging="360"/>
      </w:pPr>
    </w:lvl>
    <w:lvl w:ilvl="2" w:tplc="0415001B">
      <w:start w:val="1"/>
      <w:numFmt w:val="lowerRoman"/>
      <w:lvlText w:val="%3."/>
      <w:lvlJc w:val="right"/>
      <w:pPr>
        <w:ind w:left="1375" w:hanging="180"/>
      </w:pPr>
    </w:lvl>
    <w:lvl w:ilvl="3" w:tplc="0415000F">
      <w:start w:val="1"/>
      <w:numFmt w:val="decimal"/>
      <w:lvlText w:val="%4."/>
      <w:lvlJc w:val="left"/>
      <w:pPr>
        <w:ind w:left="2095" w:hanging="360"/>
      </w:pPr>
    </w:lvl>
    <w:lvl w:ilvl="4" w:tplc="04150019">
      <w:start w:val="1"/>
      <w:numFmt w:val="lowerLetter"/>
      <w:lvlText w:val="%5."/>
      <w:lvlJc w:val="left"/>
      <w:pPr>
        <w:ind w:left="2815" w:hanging="360"/>
      </w:pPr>
    </w:lvl>
    <w:lvl w:ilvl="5" w:tplc="0415001B">
      <w:start w:val="1"/>
      <w:numFmt w:val="lowerRoman"/>
      <w:lvlText w:val="%6."/>
      <w:lvlJc w:val="right"/>
      <w:pPr>
        <w:ind w:left="3535" w:hanging="180"/>
      </w:pPr>
    </w:lvl>
    <w:lvl w:ilvl="6" w:tplc="0415000F">
      <w:start w:val="1"/>
      <w:numFmt w:val="decimal"/>
      <w:lvlText w:val="%7."/>
      <w:lvlJc w:val="left"/>
      <w:pPr>
        <w:ind w:left="4255" w:hanging="360"/>
      </w:pPr>
    </w:lvl>
    <w:lvl w:ilvl="7" w:tplc="04150019">
      <w:start w:val="1"/>
      <w:numFmt w:val="lowerLetter"/>
      <w:lvlText w:val="%8."/>
      <w:lvlJc w:val="left"/>
      <w:pPr>
        <w:ind w:left="4975" w:hanging="360"/>
      </w:pPr>
    </w:lvl>
    <w:lvl w:ilvl="8" w:tplc="0415001B">
      <w:start w:val="1"/>
      <w:numFmt w:val="lowerRoman"/>
      <w:lvlText w:val="%9."/>
      <w:lvlJc w:val="right"/>
      <w:pPr>
        <w:ind w:left="5695" w:hanging="180"/>
      </w:pPr>
    </w:lvl>
  </w:abstractNum>
  <w:abstractNum w:abstractNumId="51" w15:restartNumberingAfterBreak="0">
    <w:nsid w:val="7A0844B9"/>
    <w:multiLevelType w:val="multilevel"/>
    <w:tmpl w:val="BD8064DC"/>
    <w:lvl w:ilvl="0">
      <w:start w:val="1"/>
      <w:numFmt w:val="decimal"/>
      <w:pStyle w:val="Nagwek1"/>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decimal"/>
      <w:pStyle w:val="Nagwek2"/>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pStyle w:val="Nagwek3"/>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b w:val="0"/>
        <w:i w:val="0"/>
        <w:caps w:val="0"/>
        <w:strike w:val="0"/>
        <w:dstrike w:val="0"/>
        <w:vanish w:val="0"/>
        <w:webHidden w:val="0"/>
        <w:color w:val="000000"/>
        <w:sz w:val="22"/>
        <w:szCs w:val="22"/>
        <w:u w:val="none" w:color="000000"/>
        <w:effect w:val="none"/>
        <w:vertAlign w:val="baseline"/>
        <w:specVanish w:val="0"/>
      </w:rPr>
    </w:lvl>
    <w:lvl w:ilvl="4">
      <w:start w:val="1"/>
      <w:numFmt w:val="lowerRoman"/>
      <w:pStyle w:val="Nagwek5"/>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pStyle w:val="Nagwek6"/>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pStyle w:val="Nagwek7"/>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52" w15:restartNumberingAfterBreak="0">
    <w:nsid w:val="7CC57452"/>
    <w:multiLevelType w:val="hybridMultilevel"/>
    <w:tmpl w:val="BE74E492"/>
    <w:lvl w:ilvl="0" w:tplc="3CF4CB5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F55332F"/>
    <w:multiLevelType w:val="hybridMultilevel"/>
    <w:tmpl w:val="AB78AEDC"/>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54" w15:restartNumberingAfterBreak="0">
    <w:nsid w:val="7F9E25A9"/>
    <w:multiLevelType w:val="multilevel"/>
    <w:tmpl w:val="B0F0643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49"/>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num>
  <w:num w:numId="51">
    <w:abstractNumId w:val="11"/>
  </w:num>
  <w:num w:numId="52">
    <w:abstractNumId w:val="12"/>
  </w:num>
  <w:num w:numId="53">
    <w:abstractNumId w:val="14"/>
  </w:num>
  <w:num w:numId="54">
    <w:abstractNumId w:val="17"/>
  </w:num>
  <w:num w:numId="55">
    <w:abstractNumId w:val="39"/>
  </w:num>
  <w:num w:numId="56">
    <w:abstractNumId w:val="30"/>
  </w:num>
  <w:num w:numId="57">
    <w:abstractNumId w:val="54"/>
  </w:num>
  <w:num w:numId="58">
    <w:abstractNumId w:val="21"/>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A56"/>
    <w:rsid w:val="001B350B"/>
    <w:rsid w:val="008F4A56"/>
    <w:rsid w:val="00925D2C"/>
    <w:rsid w:val="00F246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B7E43D-4CED-42C7-B729-22CBE25B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8F4A56"/>
    <w:pPr>
      <w:keepNext/>
      <w:numPr>
        <w:numId w:val="1"/>
      </w:numPr>
      <w:spacing w:after="0" w:line="240" w:lineRule="auto"/>
      <w:ind w:left="0" w:firstLine="0"/>
      <w:jc w:val="both"/>
      <w:outlineLvl w:val="0"/>
    </w:pPr>
    <w:rPr>
      <w:rFonts w:ascii="Times New Roman" w:eastAsia="Times New Roman" w:hAnsi="Times New Roman" w:cs="Times New Roman"/>
      <w:sz w:val="24"/>
      <w:szCs w:val="20"/>
      <w:u w:val="single"/>
      <w:lang w:eastAsia="pl-PL"/>
    </w:rPr>
  </w:style>
  <w:style w:type="paragraph" w:styleId="Nagwek2">
    <w:name w:val="heading 2"/>
    <w:aliases w:val="2,21,211,2111,2112,212,213,22,221,2211,2212,222,223,23,231,2311,2312,232,233,24,241,2411,2412,242,243,25,251,252,26,261,27,2PBC,A,A.B.C.,H2-Heading 2,Header 2,Header2,Heading2,Paragraph,Point 1.1,a,b,h2,heading2,l2,list 2,list2"/>
    <w:basedOn w:val="Normalny"/>
    <w:next w:val="Normalny"/>
    <w:link w:val="Nagwek2Znak"/>
    <w:semiHidden/>
    <w:unhideWhenUsed/>
    <w:qFormat/>
    <w:rsid w:val="008F4A56"/>
    <w:pPr>
      <w:keepNext/>
      <w:widowControl w:val="0"/>
      <w:numPr>
        <w:ilvl w:val="1"/>
        <w:numId w:val="1"/>
      </w:numPr>
      <w:spacing w:after="0" w:line="240" w:lineRule="auto"/>
      <w:ind w:left="0" w:firstLine="0"/>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semiHidden/>
    <w:unhideWhenUsed/>
    <w:qFormat/>
    <w:rsid w:val="008F4A56"/>
    <w:pPr>
      <w:keepNext/>
      <w:numPr>
        <w:ilvl w:val="2"/>
        <w:numId w:val="1"/>
      </w:numPr>
      <w:spacing w:after="0" w:line="240" w:lineRule="auto"/>
      <w:ind w:left="0" w:firstLine="0"/>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semiHidden/>
    <w:unhideWhenUsed/>
    <w:qFormat/>
    <w:rsid w:val="008F4A56"/>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semiHidden/>
    <w:unhideWhenUsed/>
    <w:qFormat/>
    <w:rsid w:val="008F4A56"/>
    <w:pPr>
      <w:keepNext/>
      <w:widowControl w:val="0"/>
      <w:numPr>
        <w:ilvl w:val="4"/>
        <w:numId w:val="1"/>
      </w:numPr>
      <w:autoSpaceDE w:val="0"/>
      <w:autoSpaceDN w:val="0"/>
      <w:adjustRightInd w:val="0"/>
      <w:spacing w:after="0" w:line="240" w:lineRule="auto"/>
      <w:ind w:left="0" w:firstLine="0"/>
      <w:outlineLvl w:val="4"/>
    </w:pPr>
    <w:rPr>
      <w:rFonts w:ascii="Arial" w:eastAsia="Times New Roman" w:hAnsi="Arial" w:cs="Times New Roman"/>
      <w:b/>
      <w:sz w:val="20"/>
      <w:szCs w:val="20"/>
      <w:lang w:eastAsia="pl-PL"/>
    </w:rPr>
  </w:style>
  <w:style w:type="paragraph" w:styleId="Nagwek6">
    <w:name w:val="heading 6"/>
    <w:basedOn w:val="Normalny"/>
    <w:link w:val="Nagwek6Znak"/>
    <w:unhideWhenUsed/>
    <w:qFormat/>
    <w:rsid w:val="008F4A56"/>
    <w:pPr>
      <w:numPr>
        <w:ilvl w:val="5"/>
        <w:numId w:val="1"/>
      </w:numPr>
      <w:spacing w:after="240" w:line="240" w:lineRule="auto"/>
      <w:jc w:val="both"/>
      <w:outlineLvl w:val="5"/>
    </w:pPr>
    <w:rPr>
      <w:rFonts w:ascii="Times New Roman" w:eastAsia="Times New Roman" w:hAnsi="Times New Roman" w:cs="Times New Roman"/>
      <w:sz w:val="24"/>
      <w:lang w:val="en-US"/>
    </w:rPr>
  </w:style>
  <w:style w:type="paragraph" w:styleId="Nagwek7">
    <w:name w:val="heading 7"/>
    <w:basedOn w:val="Normalny"/>
    <w:next w:val="Normalny"/>
    <w:link w:val="Nagwek7Znak"/>
    <w:semiHidden/>
    <w:unhideWhenUsed/>
    <w:qFormat/>
    <w:rsid w:val="008F4A56"/>
    <w:pPr>
      <w:keepNext/>
      <w:numPr>
        <w:ilvl w:val="6"/>
        <w:numId w:val="1"/>
      </w:numPr>
      <w:spacing w:after="0" w:line="240" w:lineRule="auto"/>
      <w:ind w:left="0" w:firstLine="0"/>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4A56"/>
    <w:rPr>
      <w:rFonts w:ascii="Times New Roman" w:eastAsia="Times New Roman" w:hAnsi="Times New Roman" w:cs="Times New Roman"/>
      <w:sz w:val="24"/>
      <w:szCs w:val="20"/>
      <w:u w:val="single"/>
      <w:lang w:eastAsia="pl-PL"/>
    </w:rPr>
  </w:style>
  <w:style w:type="character" w:customStyle="1" w:styleId="Nagwek2Znak">
    <w:name w:val="Nagłówek 2 Znak"/>
    <w:aliases w:val="2 Znak,21 Znak,211 Znak,2111 Znak,2112 Znak,212 Znak,213 Znak,22 Znak,221 Znak,2211 Znak,2212 Znak,222 Znak,223 Znak,23 Znak,231 Znak,2311 Znak,2312 Znak,232 Znak,233 Znak,24 Znak,241 Znak,2411 Znak,2412 Znak,242 Znak,243 Znak,25 Znak"/>
    <w:basedOn w:val="Domylnaczcionkaakapitu"/>
    <w:link w:val="Nagwek2"/>
    <w:semiHidden/>
    <w:rsid w:val="008F4A56"/>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semiHidden/>
    <w:rsid w:val="008F4A56"/>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semiHidden/>
    <w:rsid w:val="008F4A56"/>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semiHidden/>
    <w:rsid w:val="008F4A56"/>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rsid w:val="008F4A56"/>
    <w:rPr>
      <w:rFonts w:ascii="Times New Roman" w:eastAsia="Times New Roman" w:hAnsi="Times New Roman" w:cs="Times New Roman"/>
      <w:sz w:val="24"/>
      <w:lang w:val="en-US"/>
    </w:rPr>
  </w:style>
  <w:style w:type="character" w:customStyle="1" w:styleId="Nagwek7Znak">
    <w:name w:val="Nagłówek 7 Znak"/>
    <w:basedOn w:val="Domylnaczcionkaakapitu"/>
    <w:link w:val="Nagwek7"/>
    <w:semiHidden/>
    <w:rsid w:val="008F4A56"/>
    <w:rPr>
      <w:rFonts w:ascii="Times New Roman" w:eastAsia="Times New Roman" w:hAnsi="Times New Roman" w:cs="Times New Roman"/>
      <w:b/>
      <w:sz w:val="24"/>
      <w:szCs w:val="20"/>
      <w:lang w:eastAsia="pl-PL"/>
    </w:rPr>
  </w:style>
  <w:style w:type="numbering" w:customStyle="1" w:styleId="Bezlisty1">
    <w:name w:val="Bez listy1"/>
    <w:next w:val="Bezlisty"/>
    <w:semiHidden/>
    <w:unhideWhenUsed/>
    <w:rsid w:val="008F4A56"/>
  </w:style>
  <w:style w:type="paragraph" w:styleId="Stopka">
    <w:name w:val="footer"/>
    <w:basedOn w:val="Normalny"/>
    <w:link w:val="StopkaZnak"/>
    <w:uiPriority w:val="99"/>
    <w:rsid w:val="008F4A56"/>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8F4A56"/>
    <w:rPr>
      <w:rFonts w:ascii="Times New Roman" w:eastAsia="Times New Roman" w:hAnsi="Times New Roman" w:cs="Times New Roman"/>
      <w:sz w:val="20"/>
      <w:szCs w:val="20"/>
      <w:lang w:eastAsia="pl-PL"/>
    </w:rPr>
  </w:style>
  <w:style w:type="character" w:styleId="Numerstrony">
    <w:name w:val="page number"/>
    <w:basedOn w:val="Domylnaczcionkaakapitu"/>
    <w:rsid w:val="008F4A56"/>
  </w:style>
  <w:style w:type="paragraph" w:styleId="Nagwek">
    <w:name w:val="header"/>
    <w:basedOn w:val="Normalny"/>
    <w:link w:val="NagwekZnak"/>
    <w:rsid w:val="008F4A56"/>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8F4A56"/>
    <w:rPr>
      <w:rFonts w:ascii="Times New Roman" w:eastAsia="Times New Roman" w:hAnsi="Times New Roman" w:cs="Times New Roman"/>
      <w:sz w:val="20"/>
      <w:szCs w:val="20"/>
      <w:lang w:eastAsia="pl-PL"/>
    </w:rPr>
  </w:style>
  <w:style w:type="paragraph" w:customStyle="1" w:styleId="Trescpola">
    <w:name w:val="Tresc_pola"/>
    <w:basedOn w:val="Normalny"/>
    <w:rsid w:val="008F4A56"/>
    <w:pPr>
      <w:spacing w:after="0" w:line="240" w:lineRule="auto"/>
      <w:jc w:val="center"/>
    </w:pPr>
    <w:rPr>
      <w:rFonts w:ascii="Times New Roman" w:eastAsia="Times New Roman" w:hAnsi="Times New Roman" w:cs="Times New Roman"/>
      <w:b/>
      <w:sz w:val="24"/>
      <w:szCs w:val="24"/>
      <w:lang w:eastAsia="pl-PL"/>
    </w:rPr>
  </w:style>
  <w:style w:type="paragraph" w:styleId="NormalnyWeb">
    <w:name w:val="Normal (Web)"/>
    <w:basedOn w:val="Normalny"/>
    <w:rsid w:val="008F4A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rsid w:val="008F4A56"/>
    <w:pPr>
      <w:overflowPunct w:val="0"/>
      <w:autoSpaceDE w:val="0"/>
      <w:autoSpaceDN w:val="0"/>
      <w:adjustRightInd w:val="0"/>
      <w:spacing w:after="0" w:line="240" w:lineRule="auto"/>
      <w:textAlignment w:val="baseline"/>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rsid w:val="008F4A56"/>
    <w:rPr>
      <w:rFonts w:ascii="Segoe UI" w:eastAsia="Times New Roman" w:hAnsi="Segoe UI" w:cs="Segoe UI"/>
      <w:sz w:val="18"/>
      <w:szCs w:val="18"/>
      <w:lang w:eastAsia="pl-PL"/>
    </w:rPr>
  </w:style>
  <w:style w:type="numbering" w:customStyle="1" w:styleId="Bezlisty11">
    <w:name w:val="Bez listy11"/>
    <w:next w:val="Bezlisty"/>
    <w:uiPriority w:val="99"/>
    <w:semiHidden/>
    <w:unhideWhenUsed/>
    <w:rsid w:val="008F4A56"/>
  </w:style>
  <w:style w:type="character" w:styleId="Hipercze">
    <w:name w:val="Hyperlink"/>
    <w:uiPriority w:val="99"/>
    <w:unhideWhenUsed/>
    <w:rsid w:val="008F4A56"/>
    <w:rPr>
      <w:color w:val="0000FF"/>
      <w:u w:val="single"/>
    </w:rPr>
  </w:style>
  <w:style w:type="character" w:styleId="UyteHipercze">
    <w:name w:val="FollowedHyperlink"/>
    <w:uiPriority w:val="99"/>
    <w:unhideWhenUsed/>
    <w:rsid w:val="008F4A56"/>
    <w:rPr>
      <w:color w:val="800080"/>
      <w:u w:val="single"/>
    </w:rPr>
  </w:style>
  <w:style w:type="character" w:customStyle="1" w:styleId="Nagwek2Znak1">
    <w:name w:val="Nagłówek 2 Znak1"/>
    <w:aliases w:val="2 Znak1,21 Znak1,211 Znak1,2111 Znak1,2112 Znak1,212 Znak1,213 Znak1,22 Znak1,221 Znak1,2211 Znak1,2212 Znak1,222 Znak1,223 Znak1,23 Znak1,231 Znak1,2311 Znak1,2312 Znak1,232 Znak1,233 Znak1,24 Znak1,241 Znak1,2411 Znak1,2412 Znak1"/>
    <w:semiHidden/>
    <w:rsid w:val="008F4A56"/>
    <w:rPr>
      <w:rFonts w:ascii="Calibri Light" w:eastAsia="Times New Roman" w:hAnsi="Calibri Light" w:cs="Times New Roman"/>
      <w:color w:val="2F5496"/>
      <w:sz w:val="26"/>
      <w:szCs w:val="26"/>
    </w:rPr>
  </w:style>
  <w:style w:type="paragraph" w:customStyle="1" w:styleId="msonormal0">
    <w:name w:val="msonormal"/>
    <w:basedOn w:val="Normalny"/>
    <w:rsid w:val="008F4A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8F4A5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8F4A5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8F4A5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8F4A5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nhideWhenUsed/>
    <w:rsid w:val="008F4A5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8F4A56"/>
    <w:rPr>
      <w:rFonts w:ascii="Times New Roman" w:eastAsia="Times New Roman" w:hAnsi="Times New Roman" w:cs="Times New Roman"/>
      <w:sz w:val="20"/>
      <w:szCs w:val="20"/>
      <w:lang w:eastAsia="pl-PL"/>
    </w:rPr>
  </w:style>
  <w:style w:type="paragraph" w:styleId="Tytu">
    <w:name w:val="Title"/>
    <w:basedOn w:val="Normalny"/>
    <w:link w:val="TytuZnak"/>
    <w:qFormat/>
    <w:rsid w:val="008F4A5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8F4A56"/>
    <w:rPr>
      <w:rFonts w:ascii="Times New Roman" w:eastAsia="Times New Roman" w:hAnsi="Times New Roman" w:cs="Times New Roman"/>
      <w:b/>
      <w:sz w:val="28"/>
      <w:szCs w:val="20"/>
      <w:lang w:eastAsia="pl-PL"/>
    </w:rPr>
  </w:style>
  <w:style w:type="character" w:customStyle="1" w:styleId="TekstpodstawowyZnak">
    <w:name w:val="Tekst podstawowy Znak"/>
    <w:aliases w:val="(F2) Znak"/>
    <w:link w:val="Tekstpodstawowy"/>
    <w:locked/>
    <w:rsid w:val="008F4A56"/>
  </w:style>
  <w:style w:type="paragraph" w:styleId="Tekstpodstawowy">
    <w:name w:val="Body Text"/>
    <w:aliases w:val="(F2)"/>
    <w:basedOn w:val="Normalny"/>
    <w:link w:val="TekstpodstawowyZnak"/>
    <w:unhideWhenUsed/>
    <w:rsid w:val="008F4A56"/>
    <w:pPr>
      <w:spacing w:after="0" w:line="240" w:lineRule="auto"/>
      <w:jc w:val="both"/>
    </w:pPr>
  </w:style>
  <w:style w:type="character" w:customStyle="1" w:styleId="TekstpodstawowyZnak1">
    <w:name w:val="Tekst podstawowy Znak1"/>
    <w:aliases w:val="(F2) Znak1"/>
    <w:basedOn w:val="Domylnaczcionkaakapitu"/>
    <w:rsid w:val="008F4A56"/>
  </w:style>
  <w:style w:type="paragraph" w:styleId="Tekstpodstawowywcity">
    <w:name w:val="Body Text Indent"/>
    <w:basedOn w:val="Normalny"/>
    <w:link w:val="TekstpodstawowywcityZnak"/>
    <w:unhideWhenUsed/>
    <w:rsid w:val="008F4A56"/>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8F4A56"/>
    <w:rPr>
      <w:rFonts w:ascii="Times New Roman" w:eastAsia="Times New Roman" w:hAnsi="Times New Roman" w:cs="Times New Roman"/>
      <w:szCs w:val="20"/>
      <w:lang w:eastAsia="pl-PL"/>
    </w:rPr>
  </w:style>
  <w:style w:type="paragraph" w:styleId="Tekstpodstawowy2">
    <w:name w:val="Body Text 2"/>
    <w:basedOn w:val="Normalny"/>
    <w:link w:val="Tekstpodstawowy2Znak"/>
    <w:unhideWhenUsed/>
    <w:rsid w:val="008F4A56"/>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8F4A56"/>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unhideWhenUsed/>
    <w:rsid w:val="008F4A56"/>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8F4A56"/>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nhideWhenUsed/>
    <w:rsid w:val="008F4A56"/>
    <w:rPr>
      <w:b/>
      <w:bCs/>
    </w:rPr>
  </w:style>
  <w:style w:type="character" w:customStyle="1" w:styleId="TematkomentarzaZnak">
    <w:name w:val="Temat komentarza Znak"/>
    <w:basedOn w:val="TekstkomentarzaZnak"/>
    <w:link w:val="Tematkomentarza"/>
    <w:rsid w:val="008F4A56"/>
    <w:rPr>
      <w:rFonts w:ascii="Times New Roman" w:eastAsia="Times New Roman" w:hAnsi="Times New Roman" w:cs="Times New Roman"/>
      <w:b/>
      <w:bCs/>
      <w:sz w:val="20"/>
      <w:szCs w:val="20"/>
      <w:lang w:eastAsia="pl-PL"/>
    </w:rPr>
  </w:style>
  <w:style w:type="paragraph" w:styleId="Poprawka">
    <w:name w:val="Revision"/>
    <w:uiPriority w:val="99"/>
    <w:semiHidden/>
    <w:rsid w:val="008F4A56"/>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8F4A56"/>
    <w:pPr>
      <w:spacing w:after="0" w:line="240" w:lineRule="auto"/>
      <w:ind w:left="720"/>
      <w:contextualSpacing/>
    </w:pPr>
    <w:rPr>
      <w:rFonts w:ascii="Times New Roman" w:eastAsia="Times New Roman" w:hAnsi="Times New Roman" w:cs="Times New Roman"/>
      <w:sz w:val="24"/>
      <w:szCs w:val="20"/>
      <w:lang w:eastAsia="pl-PL"/>
    </w:rPr>
  </w:style>
  <w:style w:type="paragraph" w:customStyle="1" w:styleId="font0">
    <w:name w:val="font0"/>
    <w:basedOn w:val="Normalny"/>
    <w:rsid w:val="008F4A56"/>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8F4A56"/>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8F4A5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8F4A5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8F4A5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8F4A56"/>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pkt">
    <w:name w:val="pkt"/>
    <w:basedOn w:val="Normalny"/>
    <w:rsid w:val="008F4A5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Pa0">
    <w:name w:val="Pa0"/>
    <w:basedOn w:val="Normalny"/>
    <w:next w:val="Normalny"/>
    <w:rsid w:val="008F4A56"/>
    <w:pPr>
      <w:autoSpaceDE w:val="0"/>
      <w:autoSpaceDN w:val="0"/>
      <w:adjustRightInd w:val="0"/>
      <w:spacing w:after="0" w:line="241" w:lineRule="atLeast"/>
    </w:pPr>
    <w:rPr>
      <w:rFonts w:ascii="Humanist 52 1 PL" w:eastAsia="Times New Roman" w:hAnsi="Humanist 52 1 PL" w:cs="Times New Roman"/>
      <w:sz w:val="24"/>
      <w:szCs w:val="24"/>
      <w:lang w:eastAsia="pl-PL"/>
    </w:rPr>
  </w:style>
  <w:style w:type="paragraph" w:customStyle="1" w:styleId="ZnakZnak1ZnakZnakZnak">
    <w:name w:val="Znak Znak1 Znak Znak Znak"/>
    <w:basedOn w:val="Normalny"/>
    <w:rsid w:val="008F4A56"/>
    <w:pPr>
      <w:tabs>
        <w:tab w:val="left" w:pos="709"/>
      </w:tabs>
      <w:spacing w:after="0" w:line="240" w:lineRule="auto"/>
    </w:pPr>
    <w:rPr>
      <w:rFonts w:ascii="Tahoma" w:eastAsia="Times New Roman" w:hAnsi="Tahoma" w:cs="Times New Roman"/>
      <w:sz w:val="24"/>
      <w:szCs w:val="24"/>
      <w:lang w:eastAsia="pl-PL"/>
    </w:rPr>
  </w:style>
  <w:style w:type="paragraph" w:customStyle="1" w:styleId="Akapitzlist1">
    <w:name w:val="Akapit z listą1"/>
    <w:basedOn w:val="Normalny"/>
    <w:qFormat/>
    <w:rsid w:val="008F4A56"/>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6ZnakZnak">
    <w:name w:val="Znak Znak6 Znak Znak"/>
    <w:basedOn w:val="Normalny"/>
    <w:rsid w:val="008F4A56"/>
    <w:pPr>
      <w:tabs>
        <w:tab w:val="left" w:pos="709"/>
      </w:tabs>
      <w:spacing w:after="0" w:line="240" w:lineRule="auto"/>
    </w:pPr>
    <w:rPr>
      <w:rFonts w:ascii="Tahoma" w:eastAsia="Times New Roman" w:hAnsi="Tahoma" w:cs="Times New Roman"/>
      <w:sz w:val="24"/>
      <w:szCs w:val="24"/>
      <w:lang w:eastAsia="pl-PL"/>
    </w:rPr>
  </w:style>
  <w:style w:type="paragraph" w:customStyle="1" w:styleId="ZnakZnak">
    <w:name w:val="Znak Znak"/>
    <w:basedOn w:val="Normalny"/>
    <w:rsid w:val="008F4A56"/>
    <w:pPr>
      <w:tabs>
        <w:tab w:val="left" w:pos="709"/>
      </w:tabs>
      <w:spacing w:after="0" w:line="240" w:lineRule="auto"/>
    </w:pPr>
    <w:rPr>
      <w:rFonts w:ascii="Tahoma" w:eastAsia="Times New Roman" w:hAnsi="Tahoma" w:cs="Times New Roman"/>
      <w:sz w:val="24"/>
      <w:szCs w:val="24"/>
      <w:lang w:eastAsia="pl-PL"/>
    </w:rPr>
  </w:style>
  <w:style w:type="paragraph" w:customStyle="1" w:styleId="xl65">
    <w:name w:val="xl65"/>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6">
    <w:name w:val="xl66"/>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8F4A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0">
    <w:name w:val="xl70"/>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1">
    <w:name w:val="xl71"/>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2">
    <w:name w:val="xl72"/>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4">
    <w:name w:val="xl74"/>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5">
    <w:name w:val="xl75"/>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76">
    <w:name w:val="xl76"/>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77">
    <w:name w:val="xl77"/>
    <w:basedOn w:val="Normalny"/>
    <w:rsid w:val="008F4A56"/>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8F4A5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8F4A56"/>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8F4A56"/>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8F4A5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character" w:styleId="Odwoanieprzypisudolnego">
    <w:name w:val="footnote reference"/>
    <w:uiPriority w:val="99"/>
    <w:unhideWhenUsed/>
    <w:rsid w:val="008F4A56"/>
    <w:rPr>
      <w:vertAlign w:val="superscript"/>
    </w:rPr>
  </w:style>
  <w:style w:type="character" w:styleId="Odwoaniedokomentarza">
    <w:name w:val="annotation reference"/>
    <w:unhideWhenUsed/>
    <w:rsid w:val="008F4A56"/>
    <w:rPr>
      <w:sz w:val="16"/>
      <w:szCs w:val="16"/>
    </w:rPr>
  </w:style>
  <w:style w:type="character" w:styleId="Odwoanieprzypisukocowego">
    <w:name w:val="endnote reference"/>
    <w:unhideWhenUsed/>
    <w:rsid w:val="008F4A56"/>
    <w:rPr>
      <w:vertAlign w:val="superscript"/>
    </w:rPr>
  </w:style>
  <w:style w:type="character" w:customStyle="1" w:styleId="Styl14pt">
    <w:name w:val="Styl 14 pt"/>
    <w:rsid w:val="008F4A56"/>
    <w:rPr>
      <w:rFonts w:ascii="Arial" w:hAnsi="Arial" w:cs="Arial" w:hint="default"/>
      <w:sz w:val="28"/>
    </w:rPr>
  </w:style>
  <w:style w:type="character" w:customStyle="1" w:styleId="Znak1">
    <w:name w:val="Znak1"/>
    <w:rsid w:val="008F4A56"/>
    <w:rPr>
      <w:rFonts w:ascii="Arial" w:hAnsi="Arial" w:cs="Arial" w:hint="default"/>
      <w:b/>
      <w:bCs w:val="0"/>
    </w:rPr>
  </w:style>
  <w:style w:type="character" w:customStyle="1" w:styleId="Znak">
    <w:name w:val="Znak"/>
    <w:rsid w:val="008F4A56"/>
    <w:rPr>
      <w:sz w:val="24"/>
    </w:rPr>
  </w:style>
  <w:style w:type="character" w:customStyle="1" w:styleId="A3">
    <w:name w:val="A3"/>
    <w:rsid w:val="008F4A56"/>
    <w:rPr>
      <w:rFonts w:ascii="Humanist 52 1 PL" w:hAnsi="Humanist 52 1 PL" w:cs="Humanist 52 1 PL" w:hint="default"/>
      <w:color w:val="000000"/>
      <w:sz w:val="18"/>
      <w:szCs w:val="18"/>
    </w:rPr>
  </w:style>
  <w:style w:type="character" w:customStyle="1" w:styleId="Nierozpoznanawzmianka1">
    <w:name w:val="Nierozpoznana wzmianka1"/>
    <w:uiPriority w:val="99"/>
    <w:semiHidden/>
    <w:rsid w:val="008F4A56"/>
    <w:rPr>
      <w:color w:val="605E5C"/>
      <w:shd w:val="clear" w:color="auto" w:fill="E1DFDD"/>
    </w:rPr>
  </w:style>
  <w:style w:type="character" w:customStyle="1" w:styleId="FontStyle48">
    <w:name w:val="Font Style48"/>
    <w:uiPriority w:val="99"/>
    <w:rsid w:val="008F4A56"/>
    <w:rPr>
      <w:rFonts w:ascii="Times New Roman" w:hAnsi="Times New Roman" w:cs="Times New Roman" w:hint="default"/>
      <w:b/>
      <w:bCs/>
      <w:sz w:val="20"/>
      <w:szCs w:val="20"/>
    </w:rPr>
  </w:style>
  <w:style w:type="character" w:customStyle="1" w:styleId="FontStyle49">
    <w:name w:val="Font Style49"/>
    <w:uiPriority w:val="99"/>
    <w:rsid w:val="008F4A56"/>
    <w:rPr>
      <w:rFonts w:ascii="Times New Roman" w:hAnsi="Times New Roman" w:cs="Times New Roman" w:hint="default"/>
      <w:sz w:val="20"/>
      <w:szCs w:val="20"/>
    </w:rPr>
  </w:style>
  <w:style w:type="table" w:styleId="Tabela-Siatka">
    <w:name w:val="Table Grid"/>
    <w:basedOn w:val="Standardowy"/>
    <w:uiPriority w:val="59"/>
    <w:rsid w:val="008F4A5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Strona_internetowa" TargetMode="External"/><Relationship Id="rId13" Type="http://schemas.openxmlformats.org/officeDocument/2006/relationships/hyperlink" Target="mailto:finanse@skm.pkp.pl"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hyperlink" Target="https://pl.wikipedia.org/wiki/%C5%9Arodki_pieni%C4%99%C5%BCn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kol.pl/index.php?title=Umowa_przewozu&amp;action=edit&amp;redlink=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aneosobowe@skm.pkp.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wikipedia.org/wiki/Urz%C4%85dzenie_mobilne" TargetMode="Externa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13358</Words>
  <Characters>80148</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Katarzyna Komakowska-Helińska</cp:lastModifiedBy>
  <cp:revision>3</cp:revision>
  <dcterms:created xsi:type="dcterms:W3CDTF">2019-05-31T12:40:00Z</dcterms:created>
  <dcterms:modified xsi:type="dcterms:W3CDTF">2019-05-31T12:40:00Z</dcterms:modified>
</cp:coreProperties>
</file>