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AC314" w14:textId="77777777"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PKP SZYBKA KOLEJ MIEJSKA</w:t>
      </w:r>
    </w:p>
    <w:p w14:paraId="2B1A9CED" w14:textId="77777777"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W TRÓJMIEŚCIE SP. Z O.O.</w:t>
      </w:r>
    </w:p>
    <w:p w14:paraId="3702EE97" w14:textId="77777777"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b/>
            <w:sz w:val="40"/>
            <w:szCs w:val="20"/>
            <w:lang w:eastAsia="pl-PL"/>
          </w:rPr>
          <w:t>350 A</w:t>
        </w:r>
      </w:smartTag>
    </w:p>
    <w:p w14:paraId="0687DD11" w14:textId="77777777"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81-002 GDYNIA</w:t>
      </w:r>
    </w:p>
    <w:p w14:paraId="25389039" w14:textId="0DB2F4B9"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 xml:space="preserve">TEL.: 58 721 28 </w:t>
      </w:r>
      <w:r w:rsidR="00A004FC">
        <w:rPr>
          <w:rFonts w:ascii="Times New Roman" w:eastAsia="Times New Roman" w:hAnsi="Times New Roman" w:cs="Times New Roman"/>
          <w:b/>
          <w:sz w:val="40"/>
          <w:szCs w:val="20"/>
          <w:lang w:eastAsia="pl-PL"/>
        </w:rPr>
        <w:t>19</w:t>
      </w:r>
    </w:p>
    <w:p w14:paraId="06019348" w14:textId="77777777"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FAX: 58 721 29 66</w:t>
      </w:r>
    </w:p>
    <w:p w14:paraId="057BE9F5" w14:textId="77777777" w:rsidR="008F4A56" w:rsidRPr="008F4A56" w:rsidRDefault="008F4A56" w:rsidP="008F4A56">
      <w:pPr>
        <w:spacing w:after="0" w:line="240" w:lineRule="auto"/>
        <w:rPr>
          <w:rFonts w:ascii="Times New Roman" w:eastAsia="Times New Roman" w:hAnsi="Times New Roman" w:cs="Times New Roman"/>
          <w:sz w:val="24"/>
          <w:szCs w:val="20"/>
          <w:lang w:eastAsia="pl-PL"/>
        </w:rPr>
      </w:pPr>
    </w:p>
    <w:p w14:paraId="7DCB0356" w14:textId="77777777" w:rsidR="008F4A56" w:rsidRPr="008F4A56" w:rsidRDefault="008F4A56" w:rsidP="008F4A56">
      <w:pPr>
        <w:spacing w:after="0" w:line="240" w:lineRule="auto"/>
        <w:rPr>
          <w:rFonts w:ascii="Times New Roman" w:eastAsia="Times New Roman" w:hAnsi="Times New Roman" w:cs="Times New Roman"/>
          <w:sz w:val="24"/>
          <w:szCs w:val="20"/>
          <w:lang w:eastAsia="pl-PL"/>
        </w:rPr>
      </w:pPr>
    </w:p>
    <w:p w14:paraId="704C084E" w14:textId="45094711" w:rsidR="008F4A56" w:rsidRPr="008F4A56" w:rsidRDefault="008F4A56" w:rsidP="008F4A56">
      <w:pPr>
        <w:spacing w:after="0" w:line="240" w:lineRule="auto"/>
        <w:jc w:val="center"/>
        <w:rPr>
          <w:rFonts w:ascii="Times New Roman" w:eastAsia="Times New Roman" w:hAnsi="Times New Roman" w:cs="Times New Roman"/>
          <w:b/>
          <w:sz w:val="32"/>
          <w:szCs w:val="20"/>
          <w:lang w:eastAsia="pl-PL"/>
        </w:rPr>
      </w:pPr>
      <w:r w:rsidRPr="00A004FC">
        <w:rPr>
          <w:rFonts w:ascii="Times New Roman" w:eastAsia="Times New Roman" w:hAnsi="Times New Roman" w:cs="Times New Roman"/>
          <w:b/>
          <w:sz w:val="32"/>
          <w:szCs w:val="20"/>
          <w:lang w:eastAsia="pl-PL"/>
        </w:rPr>
        <w:t xml:space="preserve">ZNAK: </w:t>
      </w:r>
      <w:bookmarkStart w:id="0" w:name="_Hlk23943835"/>
      <w:r w:rsidRPr="00A004FC">
        <w:rPr>
          <w:rFonts w:ascii="Times New Roman" w:eastAsia="Times New Roman" w:hAnsi="Times New Roman" w:cs="Times New Roman"/>
          <w:b/>
          <w:sz w:val="32"/>
          <w:szCs w:val="20"/>
          <w:lang w:eastAsia="pl-PL"/>
        </w:rPr>
        <w:t>SKMMU.086.</w:t>
      </w:r>
      <w:r w:rsidR="00A004FC" w:rsidRPr="00A004FC">
        <w:rPr>
          <w:rFonts w:ascii="Times New Roman" w:eastAsia="Times New Roman" w:hAnsi="Times New Roman" w:cs="Times New Roman"/>
          <w:b/>
          <w:sz w:val="32"/>
          <w:szCs w:val="20"/>
          <w:lang w:eastAsia="pl-PL"/>
        </w:rPr>
        <w:t>63a.18</w:t>
      </w:r>
      <w:bookmarkEnd w:id="0"/>
      <w:r w:rsidRPr="00A004FC">
        <w:rPr>
          <w:rFonts w:ascii="Times New Roman" w:eastAsia="Times New Roman" w:hAnsi="Times New Roman" w:cs="Times New Roman"/>
          <w:b/>
          <w:sz w:val="32"/>
          <w:szCs w:val="20"/>
          <w:lang w:eastAsia="pl-PL"/>
        </w:rPr>
        <w:t xml:space="preserve">                     </w:t>
      </w:r>
      <w:r w:rsidR="00A004FC" w:rsidRPr="00A004FC">
        <w:rPr>
          <w:rFonts w:ascii="Times New Roman" w:eastAsia="Times New Roman" w:hAnsi="Times New Roman" w:cs="Times New Roman"/>
          <w:b/>
          <w:sz w:val="32"/>
          <w:szCs w:val="20"/>
          <w:lang w:eastAsia="pl-PL"/>
        </w:rPr>
        <w:t>LISTOPAD 2019 r.</w:t>
      </w:r>
    </w:p>
    <w:p w14:paraId="2FE78129" w14:textId="77777777"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p>
    <w:p w14:paraId="5F52E03A" w14:textId="77777777" w:rsidR="008F4A56" w:rsidRPr="008F4A56" w:rsidRDefault="008F4A56" w:rsidP="008F4A56">
      <w:pPr>
        <w:spacing w:after="0" w:line="240" w:lineRule="auto"/>
        <w:jc w:val="center"/>
        <w:rPr>
          <w:rFonts w:ascii="Times New Roman" w:eastAsia="Times New Roman" w:hAnsi="Times New Roman" w:cs="Times New Roman"/>
          <w:b/>
          <w:sz w:val="40"/>
          <w:szCs w:val="20"/>
          <w:lang w:eastAsia="pl-PL"/>
        </w:rPr>
      </w:pPr>
      <w:r w:rsidRPr="008F4A56">
        <w:rPr>
          <w:rFonts w:ascii="Times New Roman" w:eastAsia="Times New Roman" w:hAnsi="Times New Roman" w:cs="Times New Roman"/>
          <w:b/>
          <w:sz w:val="40"/>
          <w:szCs w:val="20"/>
          <w:lang w:eastAsia="pl-PL"/>
        </w:rPr>
        <w:t>SPECYFIKACJA ISTOTNYCH  WARUNKÓW ZAMÓWIENIA</w:t>
      </w:r>
    </w:p>
    <w:p w14:paraId="09710536" w14:textId="77777777" w:rsidR="008F4A56" w:rsidRPr="008F4A56" w:rsidRDefault="008F4A56" w:rsidP="008F4A56">
      <w:pPr>
        <w:spacing w:after="0" w:line="240" w:lineRule="auto"/>
        <w:rPr>
          <w:rFonts w:ascii="Times New Roman" w:eastAsia="Times New Roman" w:hAnsi="Times New Roman" w:cs="Times New Roman"/>
          <w:sz w:val="24"/>
          <w:szCs w:val="20"/>
          <w:lang w:eastAsia="pl-PL"/>
        </w:rPr>
      </w:pPr>
    </w:p>
    <w:p w14:paraId="4FE1B0EC" w14:textId="77777777" w:rsidR="008F4A56" w:rsidRPr="008F4A56" w:rsidRDefault="008F4A56" w:rsidP="008F4A56">
      <w:pPr>
        <w:spacing w:after="0" w:line="240" w:lineRule="auto"/>
        <w:rPr>
          <w:rFonts w:ascii="Times New Roman" w:eastAsia="Times New Roman" w:hAnsi="Times New Roman" w:cs="Times New Roman"/>
          <w:sz w:val="24"/>
          <w:szCs w:val="20"/>
          <w:lang w:eastAsia="pl-PL"/>
        </w:rPr>
      </w:pPr>
    </w:p>
    <w:p w14:paraId="204D3271" w14:textId="77777777" w:rsidR="008F4A56" w:rsidRPr="008F4A56" w:rsidRDefault="008F4A56" w:rsidP="008F4A56">
      <w:pPr>
        <w:spacing w:after="0" w:line="240" w:lineRule="auto"/>
        <w:jc w:val="center"/>
        <w:rPr>
          <w:rFonts w:ascii="Times New Roman" w:eastAsia="Times New Roman" w:hAnsi="Times New Roman" w:cs="Times New Roman"/>
          <w:b/>
          <w:sz w:val="32"/>
          <w:szCs w:val="20"/>
          <w:lang w:eastAsia="pl-PL"/>
        </w:rPr>
      </w:pPr>
      <w:r w:rsidRPr="008F4A56">
        <w:rPr>
          <w:rFonts w:ascii="Times New Roman" w:eastAsia="Times New Roman" w:hAnsi="Times New Roman" w:cs="Times New Roman"/>
          <w:b/>
          <w:sz w:val="32"/>
          <w:szCs w:val="20"/>
          <w:lang w:eastAsia="pl-PL"/>
        </w:rPr>
        <w:t xml:space="preserve">ZATWIERDZONA PRZEZ: Zarząd PKP Szybka Kolej Miejska                w Trójmieście sp. z o.o. </w:t>
      </w:r>
    </w:p>
    <w:p w14:paraId="4C94D152" w14:textId="77777777" w:rsidR="008F4A56" w:rsidRPr="008F4A56" w:rsidRDefault="008F4A56" w:rsidP="008F4A56">
      <w:pPr>
        <w:spacing w:after="0" w:line="240" w:lineRule="auto"/>
        <w:rPr>
          <w:rFonts w:ascii="Times New Roman" w:eastAsia="Times New Roman" w:hAnsi="Times New Roman" w:cs="Times New Roman"/>
          <w:sz w:val="24"/>
          <w:szCs w:val="20"/>
          <w:lang w:eastAsia="pl-PL"/>
        </w:rPr>
      </w:pPr>
    </w:p>
    <w:p w14:paraId="042F2071" w14:textId="77777777" w:rsidR="008F4A56" w:rsidRPr="008F4A56" w:rsidRDefault="008F4A56" w:rsidP="008F4A56">
      <w:pPr>
        <w:spacing w:after="0" w:line="240" w:lineRule="auto"/>
        <w:rPr>
          <w:rFonts w:ascii="Times New Roman" w:eastAsia="Times New Roman" w:hAnsi="Times New Roman" w:cs="Times New Roman"/>
          <w:sz w:val="24"/>
          <w:szCs w:val="20"/>
          <w:lang w:eastAsia="pl-PL"/>
        </w:rPr>
      </w:pPr>
    </w:p>
    <w:p w14:paraId="1EFC46E0" w14:textId="417ECC08" w:rsidR="008F4A56" w:rsidRPr="008F4A56" w:rsidRDefault="008F4A56" w:rsidP="008F4A56">
      <w:pPr>
        <w:spacing w:after="0" w:line="240" w:lineRule="auto"/>
        <w:jc w:val="center"/>
        <w:rPr>
          <w:rFonts w:ascii="Times New Roman" w:eastAsia="Times New Roman" w:hAnsi="Times New Roman" w:cs="Times New Roman"/>
          <w:b/>
          <w:sz w:val="32"/>
          <w:szCs w:val="20"/>
          <w:lang w:eastAsia="pl-PL"/>
        </w:rPr>
      </w:pPr>
      <w:r w:rsidRPr="00A004FC">
        <w:rPr>
          <w:rFonts w:ascii="Times New Roman" w:eastAsia="Times New Roman" w:hAnsi="Times New Roman" w:cs="Times New Roman"/>
          <w:b/>
          <w:sz w:val="32"/>
          <w:szCs w:val="20"/>
          <w:lang w:eastAsia="pl-PL"/>
        </w:rPr>
        <w:t>DNIA:</w:t>
      </w:r>
      <w:r w:rsidR="00A004FC">
        <w:rPr>
          <w:rFonts w:ascii="Times New Roman" w:eastAsia="Times New Roman" w:hAnsi="Times New Roman" w:cs="Times New Roman"/>
          <w:b/>
          <w:sz w:val="32"/>
          <w:szCs w:val="20"/>
          <w:lang w:eastAsia="pl-PL"/>
        </w:rPr>
        <w:t xml:space="preserve"> </w:t>
      </w:r>
      <w:r w:rsidR="0014081B">
        <w:rPr>
          <w:rFonts w:ascii="Times New Roman" w:eastAsia="Times New Roman" w:hAnsi="Times New Roman" w:cs="Times New Roman"/>
          <w:b/>
          <w:sz w:val="32"/>
          <w:szCs w:val="20"/>
          <w:lang w:eastAsia="pl-PL"/>
        </w:rPr>
        <w:t>12 listopada 2019 r.</w:t>
      </w:r>
      <w:r w:rsidRPr="008F4A56">
        <w:rPr>
          <w:rFonts w:ascii="Times New Roman" w:eastAsia="Times New Roman" w:hAnsi="Times New Roman" w:cs="Times New Roman"/>
          <w:b/>
          <w:sz w:val="32"/>
          <w:szCs w:val="20"/>
          <w:lang w:eastAsia="pl-PL"/>
        </w:rPr>
        <w:t xml:space="preserve"> </w:t>
      </w:r>
    </w:p>
    <w:p w14:paraId="4F37BF37" w14:textId="77777777" w:rsidR="008F4A56" w:rsidRPr="008F4A56" w:rsidRDefault="008F4A56" w:rsidP="008F4A56">
      <w:pPr>
        <w:tabs>
          <w:tab w:val="left" w:pos="708"/>
          <w:tab w:val="center" w:pos="4536"/>
          <w:tab w:val="right" w:pos="9072"/>
        </w:tabs>
        <w:spacing w:after="0" w:line="240" w:lineRule="auto"/>
        <w:rPr>
          <w:rFonts w:ascii="Times New Roman" w:eastAsia="Times New Roman" w:hAnsi="Times New Roman" w:cs="Times New Roman"/>
          <w:sz w:val="24"/>
          <w:szCs w:val="20"/>
          <w:lang w:eastAsia="pl-PL"/>
        </w:rPr>
      </w:pPr>
    </w:p>
    <w:p w14:paraId="28AF7188" w14:textId="77777777" w:rsidR="008F4A56" w:rsidRPr="008F4A56" w:rsidRDefault="008F4A56" w:rsidP="008F4A56">
      <w:pPr>
        <w:spacing w:after="0" w:line="240" w:lineRule="auto"/>
        <w:jc w:val="center"/>
        <w:rPr>
          <w:rFonts w:ascii="Times New Roman" w:eastAsia="Times New Roman" w:hAnsi="Times New Roman" w:cs="Times New Roman"/>
          <w:b/>
          <w:i/>
          <w:sz w:val="28"/>
          <w:szCs w:val="28"/>
          <w:lang w:eastAsia="pl-PL"/>
        </w:rPr>
      </w:pPr>
    </w:p>
    <w:p w14:paraId="6DA32BFF" w14:textId="153ACBA1" w:rsidR="008F4A56" w:rsidRPr="008F4A56" w:rsidRDefault="008F4A56" w:rsidP="008F4A56">
      <w:pPr>
        <w:spacing w:after="0" w:line="240" w:lineRule="auto"/>
        <w:jc w:val="center"/>
        <w:rPr>
          <w:rFonts w:ascii="Times New Roman" w:eastAsia="Times New Roman" w:hAnsi="Times New Roman" w:cs="Times New Roman"/>
          <w:b/>
          <w:iCs/>
          <w:sz w:val="28"/>
          <w:szCs w:val="28"/>
          <w:lang w:eastAsia="pl-PL"/>
        </w:rPr>
      </w:pPr>
      <w:r w:rsidRPr="00A004FC">
        <w:rPr>
          <w:rFonts w:ascii="Times New Roman" w:eastAsia="Times New Roman" w:hAnsi="Times New Roman" w:cs="Times New Roman"/>
          <w:b/>
          <w:i/>
          <w:sz w:val="28"/>
          <w:szCs w:val="28"/>
          <w:lang w:eastAsia="pl-PL"/>
        </w:rPr>
        <w:t>dotyczy:</w:t>
      </w:r>
      <w:r w:rsidRPr="00A004FC">
        <w:rPr>
          <w:rFonts w:ascii="Times New Roman" w:eastAsia="Times New Roman" w:hAnsi="Times New Roman" w:cs="Times New Roman"/>
          <w:b/>
          <w:sz w:val="28"/>
          <w:szCs w:val="28"/>
          <w:lang w:eastAsia="pl-PL"/>
        </w:rPr>
        <w:t xml:space="preserve"> sprzedaż biletów PKP SKM przez aplikację mobilną - znak: </w:t>
      </w:r>
      <w:r w:rsidR="00A004FC" w:rsidRPr="00A004FC">
        <w:rPr>
          <w:rFonts w:ascii="Times New Roman" w:eastAsia="Times New Roman" w:hAnsi="Times New Roman" w:cs="Times New Roman"/>
          <w:b/>
          <w:sz w:val="28"/>
          <w:szCs w:val="28"/>
          <w:lang w:eastAsia="pl-PL"/>
        </w:rPr>
        <w:t>SKMMU.086.63a.18</w:t>
      </w:r>
      <w:r w:rsidRPr="00A004FC">
        <w:rPr>
          <w:rFonts w:ascii="Times New Roman" w:eastAsia="Times New Roman" w:hAnsi="Times New Roman" w:cs="Times New Roman"/>
          <w:b/>
          <w:sz w:val="28"/>
          <w:szCs w:val="28"/>
          <w:lang w:eastAsia="pl-PL"/>
        </w:rPr>
        <w:t>.</w:t>
      </w:r>
    </w:p>
    <w:p w14:paraId="27DBBB51" w14:textId="77777777"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14:paraId="33ADD8A2" w14:textId="77777777"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14:paraId="2F5CA042" w14:textId="77777777"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14:paraId="0F7CE2EA" w14:textId="77777777"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14:paraId="4519E3CE" w14:textId="77777777"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14:paraId="0D45238A" w14:textId="77777777" w:rsidR="008F4A56" w:rsidRPr="008F4A56" w:rsidRDefault="008F4A56" w:rsidP="008F4A56">
      <w:pPr>
        <w:spacing w:after="0" w:line="240" w:lineRule="auto"/>
        <w:jc w:val="both"/>
        <w:rPr>
          <w:rFonts w:ascii="Times New Roman" w:eastAsia="Times New Roman" w:hAnsi="Times New Roman" w:cs="Times New Roman"/>
          <w:b/>
          <w:sz w:val="28"/>
          <w:szCs w:val="28"/>
          <w:lang w:eastAsia="pl-PL"/>
        </w:rPr>
      </w:pPr>
    </w:p>
    <w:p w14:paraId="30712679" w14:textId="7EAB433F"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r w:rsidRPr="008F4A56">
        <w:rPr>
          <w:rFonts w:ascii="Times New Roman" w:eastAsia="Times New Roman" w:hAnsi="Times New Roman" w:cs="Times New Roman"/>
          <w:b/>
          <w:i/>
          <w:sz w:val="24"/>
          <w:szCs w:val="28"/>
          <w:lang w:eastAsia="pl-PL"/>
        </w:rPr>
        <w:t>UWAGA: Niniejsze postępowanie prowadzone jest w oparciu o przepisy</w:t>
      </w:r>
      <w:r w:rsidRPr="008F4A56">
        <w:rPr>
          <w:rFonts w:ascii="Times New Roman" w:eastAsia="Times New Roman" w:hAnsi="Times New Roman" w:cs="Times New Roman"/>
          <w:sz w:val="24"/>
          <w:szCs w:val="28"/>
          <w:lang w:eastAsia="pl-PL"/>
        </w:rPr>
        <w:t xml:space="preserve"> </w:t>
      </w:r>
      <w:r w:rsidRPr="008F4A56">
        <w:rPr>
          <w:rFonts w:ascii="Times New Roman" w:eastAsia="Times New Roman" w:hAnsi="Times New Roman" w:cs="Times New Roman"/>
          <w:b/>
          <w:i/>
          <w:sz w:val="24"/>
          <w:szCs w:val="28"/>
          <w:lang w:eastAsia="pl-PL"/>
        </w:rPr>
        <w:t xml:space="preserve">Regulaminu udzielania </w:t>
      </w:r>
      <w:r w:rsidRPr="00A004FC">
        <w:rPr>
          <w:rFonts w:ascii="Times New Roman" w:eastAsia="Times New Roman" w:hAnsi="Times New Roman" w:cs="Times New Roman"/>
          <w:b/>
          <w:i/>
          <w:sz w:val="24"/>
          <w:szCs w:val="28"/>
          <w:lang w:eastAsia="pl-PL"/>
        </w:rPr>
        <w:t>przez PKP Szybka Kolej Miejska w Trójmieście Sp. z o.o.  zamówień sektorowych podprogowych na roboty budowlane, dostawy i usługi, o których mowa w Art. 132 ustawy prawo zamówień publicznych (</w:t>
      </w:r>
      <w:bookmarkStart w:id="1" w:name="_Hlk24617205"/>
      <w:r w:rsidR="0014081B">
        <w:rPr>
          <w:rFonts w:ascii="Times New Roman" w:eastAsia="Times New Roman" w:hAnsi="Times New Roman" w:cs="Times New Roman"/>
          <w:b/>
          <w:i/>
          <w:sz w:val="24"/>
          <w:szCs w:val="28"/>
          <w:lang w:eastAsia="pl-PL"/>
        </w:rPr>
        <w:t xml:space="preserve">t.j. </w:t>
      </w:r>
      <w:r w:rsidRPr="00A004FC">
        <w:rPr>
          <w:rFonts w:ascii="Times New Roman" w:eastAsia="Times New Roman" w:hAnsi="Times New Roman" w:cs="Times New Roman"/>
          <w:b/>
          <w:i/>
          <w:sz w:val="24"/>
          <w:szCs w:val="28"/>
          <w:lang w:eastAsia="pl-PL"/>
        </w:rPr>
        <w:t>Dz. U. z 201</w:t>
      </w:r>
      <w:r w:rsidR="0014081B">
        <w:rPr>
          <w:rFonts w:ascii="Times New Roman" w:eastAsia="Times New Roman" w:hAnsi="Times New Roman" w:cs="Times New Roman"/>
          <w:b/>
          <w:i/>
          <w:sz w:val="24"/>
          <w:szCs w:val="28"/>
          <w:lang w:eastAsia="pl-PL"/>
        </w:rPr>
        <w:t>9</w:t>
      </w:r>
      <w:r w:rsidRPr="00A004FC">
        <w:rPr>
          <w:rFonts w:ascii="Times New Roman" w:eastAsia="Times New Roman" w:hAnsi="Times New Roman" w:cs="Times New Roman"/>
          <w:b/>
          <w:i/>
          <w:sz w:val="24"/>
          <w:szCs w:val="28"/>
          <w:lang w:eastAsia="pl-PL"/>
        </w:rPr>
        <w:t xml:space="preserve"> r. poz. </w:t>
      </w:r>
      <w:r w:rsidR="0014081B">
        <w:rPr>
          <w:rFonts w:ascii="Times New Roman" w:eastAsia="Times New Roman" w:hAnsi="Times New Roman" w:cs="Times New Roman"/>
          <w:b/>
          <w:i/>
          <w:sz w:val="24"/>
          <w:szCs w:val="28"/>
          <w:lang w:eastAsia="pl-PL"/>
        </w:rPr>
        <w:t>1843</w:t>
      </w:r>
      <w:bookmarkEnd w:id="1"/>
      <w:r w:rsidRPr="00A004FC">
        <w:rPr>
          <w:rFonts w:ascii="Times New Roman" w:eastAsia="Times New Roman" w:hAnsi="Times New Roman" w:cs="Times New Roman"/>
          <w:b/>
          <w:i/>
          <w:sz w:val="24"/>
          <w:szCs w:val="28"/>
          <w:lang w:eastAsia="pl-PL"/>
        </w:rPr>
        <w:t>)</w:t>
      </w:r>
      <w:r w:rsidRPr="00A004FC">
        <w:rPr>
          <w:rFonts w:ascii="Times New Roman" w:eastAsia="Times New Roman" w:hAnsi="Times New Roman" w:cs="Times New Roman"/>
          <w:b/>
          <w:bCs/>
          <w:i/>
          <w:iCs/>
          <w:sz w:val="24"/>
          <w:szCs w:val="28"/>
          <w:lang w:eastAsia="pl-PL"/>
        </w:rPr>
        <w:t>* w trybie przetargu nieograniczonego.</w:t>
      </w:r>
      <w:r w:rsidRPr="008F4A56">
        <w:rPr>
          <w:rFonts w:ascii="Times New Roman" w:eastAsia="Times New Roman" w:hAnsi="Times New Roman" w:cs="Times New Roman"/>
          <w:b/>
          <w:i/>
          <w:sz w:val="24"/>
          <w:szCs w:val="28"/>
          <w:lang w:eastAsia="pl-PL"/>
        </w:rPr>
        <w:t xml:space="preserve"> </w:t>
      </w:r>
    </w:p>
    <w:p w14:paraId="7FDDB26A" w14:textId="77777777"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p>
    <w:p w14:paraId="77129121" w14:textId="77777777"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p>
    <w:p w14:paraId="1E568C50" w14:textId="77777777" w:rsidR="008F4A56" w:rsidRPr="008F4A56" w:rsidRDefault="008F4A56" w:rsidP="008F4A56">
      <w:pPr>
        <w:spacing w:after="0" w:line="240" w:lineRule="auto"/>
        <w:jc w:val="both"/>
        <w:rPr>
          <w:rFonts w:ascii="Times New Roman" w:eastAsia="Times New Roman" w:hAnsi="Times New Roman" w:cs="Times New Roman"/>
          <w:b/>
          <w:i/>
          <w:sz w:val="24"/>
          <w:szCs w:val="28"/>
          <w:lang w:eastAsia="pl-PL"/>
        </w:rPr>
      </w:pPr>
      <w:r w:rsidRPr="008F4A56">
        <w:rPr>
          <w:rFonts w:ascii="Times New Roman" w:eastAsia="Times New Roman" w:hAnsi="Times New Roman" w:cs="Times New Roman"/>
          <w:b/>
          <w:i/>
          <w:sz w:val="24"/>
          <w:szCs w:val="28"/>
          <w:lang w:eastAsia="pl-PL"/>
        </w:rPr>
        <w:t xml:space="preserve">*Przedmiotowy regulamin znajduje się na stronie: </w:t>
      </w:r>
      <w:hyperlink r:id="rId7" w:history="1">
        <w:r w:rsidRPr="008F4A56">
          <w:rPr>
            <w:rFonts w:ascii="Calibri" w:eastAsia="Calibri" w:hAnsi="Calibri" w:cs="Times New Roman"/>
            <w:b/>
            <w:i/>
            <w:color w:val="0000FF"/>
            <w:szCs w:val="28"/>
            <w:u w:val="single"/>
          </w:rPr>
          <w:t>www.skm.pkp.pl</w:t>
        </w:r>
      </w:hyperlink>
    </w:p>
    <w:p w14:paraId="79518D22" w14:textId="77777777" w:rsidR="008F4A56" w:rsidRPr="008F4A56" w:rsidRDefault="008F4A56" w:rsidP="008F4A56">
      <w:pPr>
        <w:spacing w:after="0" w:line="360" w:lineRule="auto"/>
        <w:rPr>
          <w:rFonts w:ascii="Times New Roman" w:eastAsia="Times New Roman" w:hAnsi="Times New Roman" w:cs="Times New Roman"/>
          <w:b/>
          <w:szCs w:val="20"/>
          <w:lang w:eastAsia="pl-PL"/>
        </w:rPr>
      </w:pPr>
    </w:p>
    <w:p w14:paraId="72BC1067" w14:textId="77777777" w:rsidR="00A004FC" w:rsidRDefault="00A004FC" w:rsidP="008F4A56">
      <w:pPr>
        <w:spacing w:after="0" w:line="360" w:lineRule="auto"/>
        <w:rPr>
          <w:rFonts w:ascii="Times New Roman" w:eastAsia="Times New Roman" w:hAnsi="Times New Roman" w:cs="Times New Roman"/>
          <w:b/>
          <w:szCs w:val="20"/>
          <w:lang w:eastAsia="pl-PL"/>
        </w:rPr>
      </w:pPr>
    </w:p>
    <w:p w14:paraId="0641186B" w14:textId="77777777" w:rsidR="00A004FC" w:rsidRDefault="00A004FC" w:rsidP="008F4A56">
      <w:pPr>
        <w:spacing w:after="0" w:line="360" w:lineRule="auto"/>
        <w:rPr>
          <w:rFonts w:ascii="Times New Roman" w:eastAsia="Times New Roman" w:hAnsi="Times New Roman" w:cs="Times New Roman"/>
          <w:b/>
          <w:szCs w:val="20"/>
          <w:lang w:eastAsia="pl-PL"/>
        </w:rPr>
      </w:pPr>
    </w:p>
    <w:p w14:paraId="175D767B" w14:textId="77777777" w:rsidR="00A004FC" w:rsidRDefault="00A004FC" w:rsidP="008F4A56">
      <w:pPr>
        <w:spacing w:after="0" w:line="360" w:lineRule="auto"/>
        <w:rPr>
          <w:rFonts w:ascii="Times New Roman" w:eastAsia="Times New Roman" w:hAnsi="Times New Roman" w:cs="Times New Roman"/>
          <w:b/>
          <w:szCs w:val="20"/>
          <w:lang w:eastAsia="pl-PL"/>
        </w:rPr>
      </w:pPr>
    </w:p>
    <w:p w14:paraId="48A05AC5" w14:textId="0A526E48" w:rsidR="008F4A56" w:rsidRPr="008F4A56" w:rsidRDefault="008F4A56" w:rsidP="008F4A56">
      <w:pPr>
        <w:spacing w:after="0" w:line="360" w:lineRule="auto"/>
        <w:rPr>
          <w:rFonts w:ascii="Times New Roman" w:eastAsia="Times New Roman" w:hAnsi="Times New Roman" w:cs="Times New Roman"/>
          <w:b/>
          <w:szCs w:val="20"/>
          <w:u w:val="single"/>
          <w:lang w:eastAsia="pl-PL"/>
        </w:rPr>
      </w:pPr>
      <w:r w:rsidRPr="008F4A56">
        <w:rPr>
          <w:rFonts w:ascii="Times New Roman" w:eastAsia="Times New Roman" w:hAnsi="Times New Roman" w:cs="Times New Roman"/>
          <w:b/>
          <w:szCs w:val="20"/>
          <w:lang w:eastAsia="pl-PL"/>
        </w:rPr>
        <w:lastRenderedPageBreak/>
        <w:t>I. STRONY ZAMÓWIENIA PUBLICZNEGO</w:t>
      </w:r>
    </w:p>
    <w:p w14:paraId="4AC71680" w14:textId="77777777" w:rsidR="008F4A56" w:rsidRPr="008F4A56" w:rsidRDefault="008F4A56" w:rsidP="008F4A56">
      <w:pPr>
        <w:spacing w:after="0" w:line="360" w:lineRule="auto"/>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u w:val="single"/>
          <w:lang w:eastAsia="pl-PL"/>
        </w:rPr>
        <w:t>1.1</w:t>
      </w:r>
      <w:r w:rsidRPr="008F4A56">
        <w:rPr>
          <w:rFonts w:ascii="Times New Roman" w:eastAsia="Times New Roman" w:hAnsi="Times New Roman" w:cs="Times New Roman"/>
          <w:szCs w:val="20"/>
          <w:u w:val="single"/>
          <w:lang w:eastAsia="pl-PL"/>
        </w:rPr>
        <w:t xml:space="preserve"> Zamawiający:</w:t>
      </w:r>
    </w:p>
    <w:p w14:paraId="52B70BA8"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Zamawiającym w postępowaniu o udzielenie zamówienia publicznego jest:</w:t>
      </w:r>
    </w:p>
    <w:p w14:paraId="53472018" w14:textId="77777777" w:rsidR="008F4A56" w:rsidRPr="008F4A56" w:rsidRDefault="008F4A56" w:rsidP="008F4A56">
      <w:pPr>
        <w:spacing w:after="0" w:line="360" w:lineRule="auto"/>
        <w:ind w:left="1980"/>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PKP SZYBKA KOLEJ MIEJSKA W TRÓJMIEŚCIE  Sp. z o.o.</w:t>
      </w:r>
    </w:p>
    <w:p w14:paraId="6AA7206B" w14:textId="77777777" w:rsidR="008F4A56" w:rsidRPr="008F4A56" w:rsidRDefault="008F4A56" w:rsidP="008F4A56">
      <w:pPr>
        <w:spacing w:after="0" w:line="360" w:lineRule="auto"/>
        <w:ind w:left="1980"/>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14:paraId="289391B3" w14:textId="77777777" w:rsidR="008F4A56" w:rsidRPr="008F4A56" w:rsidRDefault="008F4A56" w:rsidP="008F4A56">
      <w:pPr>
        <w:spacing w:after="0" w:line="360" w:lineRule="auto"/>
        <w:ind w:left="1980"/>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81-002 Gdynia </w:t>
      </w:r>
    </w:p>
    <w:p w14:paraId="404937ED"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r w:rsidRPr="008F4A56">
        <w:rPr>
          <w:rFonts w:ascii="Times New Roman" w:eastAsia="Times New Roman" w:hAnsi="Times New Roman" w:cs="Times New Roman"/>
          <w:szCs w:val="20"/>
          <w:lang w:eastAsia="pl-PL"/>
        </w:rPr>
        <w:br/>
        <w:t>NIP 958-13-70-512, Regon 192488478, Kapitał Zakładowy 165 919 000,00 zł.</w:t>
      </w:r>
    </w:p>
    <w:p w14:paraId="53F345E7" w14:textId="77777777" w:rsidR="008F4A56" w:rsidRPr="008F4A56" w:rsidRDefault="008F4A56" w:rsidP="008F4A56">
      <w:pPr>
        <w:spacing w:after="0" w:line="360" w:lineRule="auto"/>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u w:val="single"/>
          <w:lang w:eastAsia="pl-PL"/>
        </w:rPr>
        <w:t>1.2</w:t>
      </w:r>
      <w:r w:rsidRPr="008F4A56">
        <w:rPr>
          <w:rFonts w:ascii="Times New Roman" w:eastAsia="Times New Roman" w:hAnsi="Times New Roman" w:cs="Times New Roman"/>
          <w:szCs w:val="20"/>
          <w:u w:val="single"/>
          <w:lang w:eastAsia="pl-PL"/>
        </w:rPr>
        <w:t xml:space="preserve"> Wykonawcy:</w:t>
      </w:r>
    </w:p>
    <w:p w14:paraId="36CDA1B6" w14:textId="00B56D2E"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prawo zamówień publicznych (</w:t>
      </w:r>
      <w:r w:rsidR="0014081B" w:rsidRPr="0014081B">
        <w:rPr>
          <w:rFonts w:ascii="Times New Roman" w:eastAsia="Times New Roman" w:hAnsi="Times New Roman" w:cs="Times New Roman"/>
          <w:szCs w:val="20"/>
          <w:lang w:eastAsia="pl-PL"/>
        </w:rPr>
        <w:t>t.j. Dz. U. z 2019 r. poz. 1843</w:t>
      </w:r>
      <w:r w:rsidRPr="008F4A56">
        <w:rPr>
          <w:rFonts w:ascii="Times New Roman" w:eastAsia="Times New Roman" w:hAnsi="Times New Roman" w:cs="Times New Roman"/>
          <w:szCs w:val="20"/>
          <w:lang w:eastAsia="pl-PL"/>
        </w:rPr>
        <w:t>)  oraz  w niniejszej Specyfikacji Istotnych Warunków Zamówienia.</w:t>
      </w:r>
    </w:p>
    <w:p w14:paraId="09C18116"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p>
    <w:p w14:paraId="5F81E4C9"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II. SPOSÓB PRZYGOTOWANIA OFERTY</w:t>
      </w:r>
    </w:p>
    <w:p w14:paraId="1532CAEA"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2.1 </w:t>
      </w:r>
      <w:r w:rsidRPr="008F4A56">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14:paraId="589F28F4"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2.2 </w:t>
      </w:r>
      <w:r w:rsidRPr="008F4A56">
        <w:rPr>
          <w:rFonts w:ascii="Times New Roman" w:eastAsia="Times New Roman" w:hAnsi="Times New Roman" w:cs="Times New Roman"/>
          <w:szCs w:val="20"/>
          <w:lang w:eastAsia="pl-PL"/>
        </w:rPr>
        <w:t>Wszelkie koszty związane z przygotowaniem i złożeniem oferty ponoszą Wykonawcy.</w:t>
      </w:r>
    </w:p>
    <w:p w14:paraId="6CF31073"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2.3</w:t>
      </w:r>
      <w:r w:rsidRPr="008F4A56">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43CAF6A0"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2.4</w:t>
      </w:r>
      <w:r w:rsidRPr="008F4A56">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p w14:paraId="5C6432DD"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Oferta – przetarg nieograniczony – sprzedaż biletów PKP SKM przez aplikację mobilną</w:t>
      </w:r>
    </w:p>
    <w:p w14:paraId="0B0020DB" w14:textId="304ABF34"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A004FC">
        <w:rPr>
          <w:rFonts w:ascii="Times New Roman" w:eastAsia="Times New Roman" w:hAnsi="Times New Roman" w:cs="Times New Roman"/>
          <w:b/>
          <w:szCs w:val="20"/>
          <w:lang w:eastAsia="pl-PL"/>
        </w:rPr>
        <w:t xml:space="preserve">znak: </w:t>
      </w:r>
      <w:r w:rsidR="00A004FC" w:rsidRPr="00A004FC">
        <w:rPr>
          <w:rFonts w:ascii="Times New Roman" w:eastAsia="Times New Roman" w:hAnsi="Times New Roman" w:cs="Times New Roman"/>
          <w:b/>
          <w:szCs w:val="20"/>
          <w:lang w:eastAsia="pl-PL"/>
        </w:rPr>
        <w:t>SKMMU.086.63a.18</w:t>
      </w:r>
      <w:r w:rsidRPr="00A004FC">
        <w:rPr>
          <w:rFonts w:ascii="Times New Roman" w:eastAsia="Times New Roman" w:hAnsi="Times New Roman" w:cs="Times New Roman"/>
          <w:b/>
          <w:szCs w:val="20"/>
          <w:lang w:eastAsia="pl-PL"/>
        </w:rPr>
        <w:t>.</w:t>
      </w:r>
    </w:p>
    <w:p w14:paraId="1EF9197F"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dane Wykonawcy</w:t>
      </w:r>
      <w:r w:rsidRPr="008F4A56">
        <w:rPr>
          <w:rFonts w:ascii="Times New Roman" w:eastAsia="Times New Roman" w:hAnsi="Times New Roman" w:cs="Times New Roman"/>
          <w:szCs w:val="20"/>
          <w:lang w:eastAsia="pl-PL"/>
        </w:rPr>
        <w:t xml:space="preserve"> </w:t>
      </w:r>
      <w:r w:rsidRPr="008F4A56">
        <w:rPr>
          <w:rFonts w:ascii="Times New Roman" w:eastAsia="Times New Roman" w:hAnsi="Times New Roman" w:cs="Times New Roman"/>
          <w:b/>
          <w:szCs w:val="20"/>
          <w:lang w:eastAsia="pl-PL"/>
        </w:rPr>
        <w:t>( nazwa i siedziba),</w:t>
      </w:r>
    </w:p>
    <w:p w14:paraId="5553EFDB" w14:textId="18C27295" w:rsidR="008507E4"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NIE OTWIERAĆ PRZED: </w:t>
      </w:r>
      <w:r w:rsidR="0014081B">
        <w:rPr>
          <w:rFonts w:ascii="Times New Roman" w:eastAsia="Times New Roman" w:hAnsi="Times New Roman" w:cs="Times New Roman"/>
          <w:b/>
          <w:szCs w:val="20"/>
          <w:lang w:eastAsia="pl-PL"/>
        </w:rPr>
        <w:t>28 listopada</w:t>
      </w:r>
      <w:r w:rsidR="009A2A75">
        <w:rPr>
          <w:rFonts w:ascii="Times New Roman" w:eastAsia="Times New Roman" w:hAnsi="Times New Roman" w:cs="Times New Roman"/>
          <w:b/>
          <w:szCs w:val="20"/>
          <w:lang w:eastAsia="pl-PL"/>
        </w:rPr>
        <w:t xml:space="preserve"> 2019 roku godz. 11.00</w:t>
      </w:r>
    </w:p>
    <w:p w14:paraId="102592C8"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szCs w:val="20"/>
          <w:u w:val="single"/>
          <w:lang w:eastAsia="pl-PL"/>
        </w:rPr>
        <w:t>Zamknięcie koperty powinno wykluczać możliwość przypadkowego jej otwarcia.</w:t>
      </w:r>
    </w:p>
    <w:p w14:paraId="0C7CBD8E"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szCs w:val="20"/>
          <w:u w:val="single"/>
          <w:lang w:eastAsia="pl-PL"/>
        </w:rPr>
        <w:t xml:space="preserve">UWAGA: </w:t>
      </w:r>
    </w:p>
    <w:p w14:paraId="28809B39"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color w:val="000000"/>
          <w:szCs w:val="20"/>
          <w:u w:val="single"/>
          <w:lang w:eastAsia="pl-PL"/>
        </w:rPr>
      </w:pPr>
      <w:r w:rsidRPr="008F4A56">
        <w:rPr>
          <w:rFonts w:ascii="Times New Roman" w:eastAsia="Times New Roman" w:hAnsi="Times New Roman" w:cs="Times New Roman"/>
          <w:b/>
          <w:szCs w:val="20"/>
          <w:u w:val="single"/>
          <w:lang w:eastAsia="pl-PL"/>
        </w:rPr>
        <w:t>Wykonawca może złożyć tylko jedną ofertę.</w:t>
      </w:r>
    </w:p>
    <w:p w14:paraId="68CF9ABE"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r w:rsidRPr="008F4A56">
        <w:rPr>
          <w:rFonts w:ascii="Times New Roman" w:eastAsia="Times New Roman" w:hAnsi="Times New Roman" w:cs="Times New Roman"/>
          <w:b/>
          <w:szCs w:val="20"/>
          <w:u w:val="single"/>
          <w:lang w:eastAsia="pl-PL"/>
        </w:rPr>
        <w:t>Niedopuszczalne jest składanie ofert wariantowych i częściowych.</w:t>
      </w:r>
    </w:p>
    <w:p w14:paraId="7F705E56" w14:textId="77777777" w:rsidR="008F4A56" w:rsidRPr="008F4A56" w:rsidRDefault="008F4A56" w:rsidP="008F4A56">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r w:rsidRPr="008F4A56">
        <w:rPr>
          <w:rFonts w:ascii="Times New Roman" w:eastAsia="Times New Roman" w:hAnsi="Times New Roman" w:cs="Times New Roman"/>
          <w:b/>
          <w:szCs w:val="20"/>
          <w:u w:val="single"/>
          <w:lang w:eastAsia="pl-PL"/>
        </w:rPr>
        <w:t>Zamawiający nie przewiduje udzielenia zamówień uzupełniających.</w:t>
      </w:r>
    </w:p>
    <w:p w14:paraId="14DFF7FD"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6F396A5E" w14:textId="54337C91" w:rsid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2.5 </w:t>
      </w:r>
      <w:r w:rsidRPr="008F4A56">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p w14:paraId="563EB98A" w14:textId="3F60CE6E" w:rsidR="00A004FC" w:rsidRDefault="00A004FC" w:rsidP="008F4A56">
      <w:pPr>
        <w:spacing w:after="0" w:line="360" w:lineRule="auto"/>
        <w:jc w:val="both"/>
        <w:rPr>
          <w:rFonts w:ascii="Times New Roman" w:eastAsia="Times New Roman" w:hAnsi="Times New Roman" w:cs="Times New Roman"/>
          <w:szCs w:val="20"/>
          <w:lang w:eastAsia="pl-PL"/>
        </w:rPr>
      </w:pPr>
    </w:p>
    <w:p w14:paraId="7FDC2FFE" w14:textId="77777777" w:rsidR="00A004FC" w:rsidRPr="008F4A56" w:rsidRDefault="00A004FC" w:rsidP="008F4A56">
      <w:pPr>
        <w:spacing w:after="0" w:line="360" w:lineRule="auto"/>
        <w:jc w:val="both"/>
        <w:rPr>
          <w:rFonts w:ascii="Times New Roman" w:eastAsia="Times New Roman" w:hAnsi="Times New Roman" w:cs="Times New Roman"/>
          <w:szCs w:val="20"/>
          <w:lang w:eastAsia="pl-PL"/>
        </w:rPr>
      </w:pP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8F4A56" w:rsidRPr="008F4A56" w14:paraId="27E99DE3" w14:textId="77777777" w:rsidTr="008507E4">
        <w:trPr>
          <w:trHeight w:val="410"/>
        </w:trPr>
        <w:tc>
          <w:tcPr>
            <w:tcW w:w="492" w:type="dxa"/>
            <w:tcBorders>
              <w:top w:val="single" w:sz="4" w:space="0" w:color="auto"/>
              <w:left w:val="single" w:sz="4" w:space="0" w:color="auto"/>
              <w:bottom w:val="single" w:sz="6" w:space="0" w:color="auto"/>
              <w:right w:val="single" w:sz="6" w:space="0" w:color="auto"/>
            </w:tcBorders>
          </w:tcPr>
          <w:p w14:paraId="08B2809A"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bookmarkStart w:id="2" w:name="_Hlk531243580"/>
          </w:p>
          <w:p w14:paraId="42FC4F83"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p>
          <w:p w14:paraId="64833DF0"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p>
          <w:p w14:paraId="19EC08DD"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p>
        </w:tc>
        <w:tc>
          <w:tcPr>
            <w:tcW w:w="4730" w:type="dxa"/>
            <w:tcBorders>
              <w:top w:val="single" w:sz="4" w:space="0" w:color="auto"/>
              <w:left w:val="single" w:sz="6" w:space="0" w:color="auto"/>
              <w:bottom w:val="single" w:sz="6" w:space="0" w:color="auto"/>
              <w:right w:val="single" w:sz="6" w:space="0" w:color="auto"/>
            </w:tcBorders>
            <w:vAlign w:val="center"/>
            <w:hideMark/>
          </w:tcPr>
          <w:p w14:paraId="0F1CD69D"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Warunek</w:t>
            </w:r>
          </w:p>
        </w:tc>
        <w:tc>
          <w:tcPr>
            <w:tcW w:w="4243" w:type="dxa"/>
            <w:tcBorders>
              <w:top w:val="single" w:sz="4" w:space="0" w:color="auto"/>
              <w:left w:val="single" w:sz="6" w:space="0" w:color="auto"/>
              <w:bottom w:val="single" w:sz="6" w:space="0" w:color="auto"/>
              <w:right w:val="single" w:sz="4" w:space="0" w:color="auto"/>
            </w:tcBorders>
            <w:vAlign w:val="center"/>
            <w:hideMark/>
          </w:tcPr>
          <w:p w14:paraId="6061EDB8"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Potwierdzenie spełniania warunku</w:t>
            </w:r>
          </w:p>
        </w:tc>
      </w:tr>
      <w:tr w:rsidR="008F4A56" w:rsidRPr="008F4A56" w14:paraId="7D1397C0" w14:textId="77777777" w:rsidTr="008507E4">
        <w:tc>
          <w:tcPr>
            <w:tcW w:w="492" w:type="dxa"/>
            <w:tcBorders>
              <w:top w:val="single" w:sz="6" w:space="0" w:color="auto"/>
              <w:left w:val="single" w:sz="4" w:space="0" w:color="auto"/>
              <w:bottom w:val="single" w:sz="6" w:space="0" w:color="auto"/>
              <w:right w:val="single" w:sz="6" w:space="0" w:color="auto"/>
            </w:tcBorders>
            <w:hideMark/>
          </w:tcPr>
          <w:p w14:paraId="485AD279"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w:t>
            </w:r>
          </w:p>
        </w:tc>
        <w:tc>
          <w:tcPr>
            <w:tcW w:w="4730" w:type="dxa"/>
            <w:tcBorders>
              <w:top w:val="single" w:sz="6" w:space="0" w:color="auto"/>
              <w:left w:val="single" w:sz="6" w:space="0" w:color="auto"/>
              <w:bottom w:val="single" w:sz="6" w:space="0" w:color="auto"/>
              <w:right w:val="single" w:sz="6" w:space="0" w:color="auto"/>
            </w:tcBorders>
            <w:hideMark/>
          </w:tcPr>
          <w:p w14:paraId="5F4950F5"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Wykonawca musi być uprawniony do występowania w obrocie prawnym zgodnie                      z wymaganiami ustawowymi.</w:t>
            </w:r>
          </w:p>
        </w:tc>
        <w:tc>
          <w:tcPr>
            <w:tcW w:w="4243" w:type="dxa"/>
            <w:tcBorders>
              <w:top w:val="single" w:sz="6" w:space="0" w:color="auto"/>
              <w:left w:val="single" w:sz="6" w:space="0" w:color="auto"/>
              <w:bottom w:val="single" w:sz="6" w:space="0" w:color="auto"/>
              <w:right w:val="single" w:sz="4" w:space="0" w:color="auto"/>
            </w:tcBorders>
            <w:hideMark/>
          </w:tcPr>
          <w:p w14:paraId="1AB3C184"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bookmarkStart w:id="3" w:name="_Hlk5004980"/>
            <w:r w:rsidRPr="008F4A56">
              <w:rPr>
                <w:rFonts w:ascii="Times New Roman" w:eastAsia="Times New Roman" w:hAnsi="Times New Roman" w:cs="Times New Roman"/>
                <w:b/>
                <w:sz w:val="24"/>
                <w:szCs w:val="24"/>
                <w:u w:val="single"/>
                <w:lang w:eastAsia="pl-PL"/>
              </w:rPr>
              <w:t>Aktualny</w:t>
            </w:r>
            <w:r w:rsidRPr="008F4A56">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pobranej na podstawie art. 4 ust. 4aa Ustawy o Krajowym Rejestrze Sądowym albo wydruk z CEiDG, jeżeli odrębne przepisy wymagają wpisu do rejestru lub ewidencji w celu wskazania braku podstaw do wykluczenia Wykonawcy w oparciu o §13 ust. 1 pkt 2 Regulaminu udzielania przez PKP Szybka Kolej Miejska w Trójmieście Sp. z o. o. zamówień sektorowych podprogowych na roboty budowlane, dostawy, i usługi, a w stosunku do osób fizycznych oświadczenie w zakresie §13 ust. 1 pkt 2 ww. Regulaminu.</w:t>
            </w:r>
            <w:bookmarkEnd w:id="3"/>
          </w:p>
        </w:tc>
      </w:tr>
      <w:tr w:rsidR="008F4A56" w:rsidRPr="008F4A56" w14:paraId="6709B9F1" w14:textId="77777777" w:rsidTr="008507E4">
        <w:tc>
          <w:tcPr>
            <w:tcW w:w="492" w:type="dxa"/>
            <w:tcBorders>
              <w:top w:val="single" w:sz="6" w:space="0" w:color="auto"/>
              <w:left w:val="single" w:sz="4" w:space="0" w:color="auto"/>
              <w:bottom w:val="single" w:sz="6" w:space="0" w:color="auto"/>
              <w:right w:val="single" w:sz="6" w:space="0" w:color="auto"/>
            </w:tcBorders>
            <w:hideMark/>
          </w:tcPr>
          <w:p w14:paraId="73B1A6CB"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2.</w:t>
            </w:r>
          </w:p>
        </w:tc>
        <w:tc>
          <w:tcPr>
            <w:tcW w:w="4730" w:type="dxa"/>
            <w:tcBorders>
              <w:top w:val="single" w:sz="6" w:space="0" w:color="auto"/>
              <w:left w:val="single" w:sz="6" w:space="0" w:color="auto"/>
              <w:bottom w:val="single" w:sz="6" w:space="0" w:color="auto"/>
              <w:right w:val="single" w:sz="6" w:space="0" w:color="auto"/>
            </w:tcBorders>
            <w:hideMark/>
          </w:tcPr>
          <w:p w14:paraId="0158B84E"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W przypadku podmiotów występujących wspólnie - </w:t>
            </w:r>
          </w:p>
        </w:tc>
        <w:tc>
          <w:tcPr>
            <w:tcW w:w="4243" w:type="dxa"/>
            <w:tcBorders>
              <w:top w:val="single" w:sz="6" w:space="0" w:color="auto"/>
              <w:left w:val="single" w:sz="6" w:space="0" w:color="auto"/>
              <w:bottom w:val="single" w:sz="6" w:space="0" w:color="auto"/>
              <w:right w:val="single" w:sz="4" w:space="0" w:color="auto"/>
            </w:tcBorders>
            <w:hideMark/>
          </w:tcPr>
          <w:p w14:paraId="43A333DF"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Pełnomocnictwo sygnatariusza</w:t>
            </w:r>
          </w:p>
        </w:tc>
      </w:tr>
      <w:tr w:rsidR="008F4A56" w:rsidRPr="008F4A56" w14:paraId="510E2F61" w14:textId="77777777" w:rsidTr="008507E4">
        <w:tc>
          <w:tcPr>
            <w:tcW w:w="492" w:type="dxa"/>
            <w:tcBorders>
              <w:top w:val="single" w:sz="6" w:space="0" w:color="auto"/>
              <w:left w:val="single" w:sz="4" w:space="0" w:color="auto"/>
              <w:bottom w:val="single" w:sz="6" w:space="0" w:color="auto"/>
              <w:right w:val="single" w:sz="6" w:space="0" w:color="auto"/>
            </w:tcBorders>
            <w:hideMark/>
          </w:tcPr>
          <w:p w14:paraId="7B2F463D"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3.</w:t>
            </w:r>
          </w:p>
        </w:tc>
        <w:tc>
          <w:tcPr>
            <w:tcW w:w="4730" w:type="dxa"/>
            <w:tcBorders>
              <w:top w:val="single" w:sz="6" w:space="0" w:color="auto"/>
              <w:left w:val="single" w:sz="6" w:space="0" w:color="auto"/>
              <w:bottom w:val="single" w:sz="6" w:space="0" w:color="auto"/>
              <w:right w:val="single" w:sz="6" w:space="0" w:color="auto"/>
            </w:tcBorders>
            <w:hideMark/>
          </w:tcPr>
          <w:p w14:paraId="5FA67D62" w14:textId="0EAC643B"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Wykonawca musi spełniać wymagania określone w § 11 ust.1 </w:t>
            </w:r>
            <w:bookmarkStart w:id="4" w:name="_Hlk23943247"/>
            <w:r w:rsidRPr="008F4A56">
              <w:rPr>
                <w:rFonts w:ascii="Times New Roman" w:eastAsia="Times New Roman" w:hAnsi="Times New Roman" w:cs="Times New Roman"/>
                <w:szCs w:val="20"/>
                <w:lang w:eastAsia="pl-PL"/>
              </w:rPr>
              <w:t>Regulaminu udzielania przez PKP Szybka Kolej Miejska w Trójmieście Sp. z o.o.  zamówień sektorowych podprogowych na roboty budowlane, dostawy i usługi, o których mowa w Art. 132 ustawy prawo zamówień publicznych (</w:t>
            </w:r>
            <w:r w:rsidR="0014081B" w:rsidRPr="0014081B">
              <w:rPr>
                <w:rFonts w:ascii="Times New Roman" w:eastAsia="Times New Roman" w:hAnsi="Times New Roman" w:cs="Times New Roman"/>
                <w:szCs w:val="20"/>
                <w:lang w:eastAsia="pl-PL"/>
              </w:rPr>
              <w:t>t.j. Dz. U. z 2019 r. poz. 1843</w:t>
            </w:r>
            <w:r w:rsidRPr="008F4A56">
              <w:rPr>
                <w:rFonts w:ascii="Times New Roman" w:eastAsia="Times New Roman" w:hAnsi="Times New Roman" w:cs="Times New Roman"/>
                <w:szCs w:val="20"/>
                <w:lang w:eastAsia="pl-PL"/>
              </w:rPr>
              <w:t>)</w:t>
            </w:r>
            <w:bookmarkEnd w:id="4"/>
          </w:p>
        </w:tc>
        <w:tc>
          <w:tcPr>
            <w:tcW w:w="4243" w:type="dxa"/>
            <w:tcBorders>
              <w:top w:val="single" w:sz="6" w:space="0" w:color="auto"/>
              <w:left w:val="single" w:sz="6" w:space="0" w:color="auto"/>
              <w:bottom w:val="single" w:sz="6" w:space="0" w:color="auto"/>
              <w:right w:val="single" w:sz="4" w:space="0" w:color="auto"/>
            </w:tcBorders>
            <w:hideMark/>
          </w:tcPr>
          <w:p w14:paraId="1124EFBF"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Pisemne oświadczenie Wykonawcy potwierdzające spełnianie tego warunku- na załączniku numer 3 do SIWZ</w:t>
            </w:r>
          </w:p>
        </w:tc>
      </w:tr>
      <w:tr w:rsidR="008F4A56" w:rsidRPr="008F4A56" w14:paraId="0F347FB9" w14:textId="77777777" w:rsidTr="008507E4">
        <w:tc>
          <w:tcPr>
            <w:tcW w:w="492" w:type="dxa"/>
            <w:tcBorders>
              <w:top w:val="single" w:sz="6" w:space="0" w:color="auto"/>
              <w:left w:val="single" w:sz="4" w:space="0" w:color="auto"/>
              <w:bottom w:val="single" w:sz="6" w:space="0" w:color="auto"/>
              <w:right w:val="single" w:sz="6" w:space="0" w:color="auto"/>
            </w:tcBorders>
            <w:hideMark/>
          </w:tcPr>
          <w:p w14:paraId="283C7089"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4.</w:t>
            </w:r>
          </w:p>
        </w:tc>
        <w:tc>
          <w:tcPr>
            <w:tcW w:w="4730" w:type="dxa"/>
            <w:tcBorders>
              <w:top w:val="single" w:sz="6" w:space="0" w:color="auto"/>
              <w:left w:val="single" w:sz="6" w:space="0" w:color="auto"/>
              <w:bottom w:val="single" w:sz="6" w:space="0" w:color="auto"/>
              <w:right w:val="single" w:sz="6" w:space="0" w:color="auto"/>
            </w:tcBorders>
          </w:tcPr>
          <w:p w14:paraId="31B5F882"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Wypełniony Formularz  oferty</w:t>
            </w:r>
          </w:p>
          <w:p w14:paraId="2D0B6AAB"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p>
        </w:tc>
        <w:tc>
          <w:tcPr>
            <w:tcW w:w="4243" w:type="dxa"/>
            <w:tcBorders>
              <w:top w:val="single" w:sz="6" w:space="0" w:color="auto"/>
              <w:left w:val="single" w:sz="6" w:space="0" w:color="auto"/>
              <w:bottom w:val="single" w:sz="6" w:space="0" w:color="auto"/>
              <w:right w:val="single" w:sz="4" w:space="0" w:color="auto"/>
            </w:tcBorders>
            <w:hideMark/>
          </w:tcPr>
          <w:p w14:paraId="2A07FAFD"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Na załączniku numer 1 do SIWZ</w:t>
            </w:r>
          </w:p>
        </w:tc>
      </w:tr>
      <w:tr w:rsidR="008F4A56" w:rsidRPr="008F4A56" w14:paraId="2DCE59E9" w14:textId="77777777" w:rsidTr="008507E4">
        <w:tc>
          <w:tcPr>
            <w:tcW w:w="492" w:type="dxa"/>
            <w:tcBorders>
              <w:top w:val="single" w:sz="6" w:space="0" w:color="auto"/>
              <w:left w:val="single" w:sz="4" w:space="0" w:color="auto"/>
              <w:bottom w:val="single" w:sz="6" w:space="0" w:color="auto"/>
              <w:right w:val="single" w:sz="6" w:space="0" w:color="auto"/>
            </w:tcBorders>
            <w:hideMark/>
          </w:tcPr>
          <w:p w14:paraId="6C149E71"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5.</w:t>
            </w:r>
          </w:p>
        </w:tc>
        <w:tc>
          <w:tcPr>
            <w:tcW w:w="4730" w:type="dxa"/>
            <w:tcBorders>
              <w:top w:val="single" w:sz="6" w:space="0" w:color="auto"/>
              <w:left w:val="single" w:sz="6" w:space="0" w:color="auto"/>
              <w:bottom w:val="single" w:sz="6" w:space="0" w:color="auto"/>
              <w:right w:val="single" w:sz="6" w:space="0" w:color="auto"/>
            </w:tcBorders>
            <w:hideMark/>
          </w:tcPr>
          <w:p w14:paraId="422CAE31" w14:textId="4E760FAB" w:rsid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Wykonawca musi legitymować się następującym doświadczeniem: prowadzeniem, za pośrednictwem aplikacji mobilnej, sprzedaży biletów na przewozy pasażerskie w komunikacji publicznej przez okres minimum 12 miesięcy</w:t>
            </w:r>
            <w:r w:rsidR="00232182">
              <w:rPr>
                <w:rFonts w:ascii="Times New Roman" w:eastAsia="Times New Roman" w:hAnsi="Times New Roman" w:cs="Times New Roman"/>
                <w:szCs w:val="20"/>
                <w:lang w:eastAsia="pl-PL"/>
              </w:rPr>
              <w:t xml:space="preserve"> w okresie 36 miesięcy</w:t>
            </w:r>
            <w:r w:rsidRPr="008F4A56">
              <w:rPr>
                <w:rFonts w:ascii="Times New Roman" w:eastAsia="Times New Roman" w:hAnsi="Times New Roman" w:cs="Times New Roman"/>
                <w:szCs w:val="20"/>
                <w:lang w:eastAsia="pl-PL"/>
              </w:rPr>
              <w:t xml:space="preserve"> przed </w:t>
            </w:r>
            <w:r w:rsidRPr="008F4A56">
              <w:rPr>
                <w:rFonts w:ascii="Times New Roman" w:eastAsia="Times New Roman" w:hAnsi="Times New Roman" w:cs="Times New Roman"/>
                <w:szCs w:val="20"/>
                <w:lang w:eastAsia="pl-PL"/>
              </w:rPr>
              <w:lastRenderedPageBreak/>
              <w:t>datą złożenia oferty. Przez przewozy pasażerskie w komunikacji publicznej Zamawiający rozumie przewozy autobusami, tramwajami, trolejbusami, pociągami.</w:t>
            </w:r>
          </w:p>
          <w:p w14:paraId="6E0F44C4" w14:textId="2247884E" w:rsidR="009F36AF" w:rsidRPr="008F4A56" w:rsidRDefault="009F36AF" w:rsidP="008F4A56">
            <w:pPr>
              <w:spacing w:after="0" w:line="360" w:lineRule="auto"/>
              <w:jc w:val="both"/>
              <w:rPr>
                <w:rFonts w:ascii="Times New Roman" w:eastAsia="Times New Roman" w:hAnsi="Times New Roman" w:cs="Times New Roman"/>
                <w:szCs w:val="20"/>
                <w:lang w:eastAsia="pl-PL"/>
              </w:rPr>
            </w:pPr>
          </w:p>
        </w:tc>
        <w:tc>
          <w:tcPr>
            <w:tcW w:w="4243" w:type="dxa"/>
            <w:tcBorders>
              <w:top w:val="single" w:sz="6" w:space="0" w:color="auto"/>
              <w:left w:val="single" w:sz="6" w:space="0" w:color="auto"/>
              <w:bottom w:val="single" w:sz="6" w:space="0" w:color="auto"/>
              <w:right w:val="single" w:sz="4" w:space="0" w:color="auto"/>
            </w:tcBorders>
            <w:hideMark/>
          </w:tcPr>
          <w:p w14:paraId="5ACE0CCF"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4"/>
                <w:lang w:eastAsia="pl-PL"/>
              </w:rPr>
              <w:lastRenderedPageBreak/>
              <w:t>Pisemne oświadczenie Wykonawcy potwierdzające spełnianie tego warunku- na załączniku numer 4 do SIWZ, z podaniem wartości i dat oraz dokumentami potwierdzającymi należyte ich wykonanie.</w:t>
            </w:r>
          </w:p>
        </w:tc>
      </w:tr>
      <w:tr w:rsidR="008F4A56" w:rsidRPr="008F4A56" w14:paraId="6E862BDB" w14:textId="77777777" w:rsidTr="008507E4">
        <w:tc>
          <w:tcPr>
            <w:tcW w:w="492" w:type="dxa"/>
            <w:tcBorders>
              <w:top w:val="single" w:sz="6" w:space="0" w:color="auto"/>
              <w:left w:val="single" w:sz="4" w:space="0" w:color="auto"/>
              <w:bottom w:val="single" w:sz="6" w:space="0" w:color="auto"/>
              <w:right w:val="single" w:sz="6" w:space="0" w:color="auto"/>
            </w:tcBorders>
          </w:tcPr>
          <w:p w14:paraId="605C0B05" w14:textId="77777777" w:rsidR="008F4A56" w:rsidRPr="00523BB7" w:rsidRDefault="008F4A56" w:rsidP="008F4A56">
            <w:pPr>
              <w:spacing w:after="0" w:line="360" w:lineRule="auto"/>
              <w:jc w:val="center"/>
              <w:rPr>
                <w:rFonts w:ascii="Times New Roman" w:eastAsia="Times New Roman" w:hAnsi="Times New Roman" w:cs="Times New Roman"/>
                <w:szCs w:val="20"/>
                <w:lang w:eastAsia="pl-PL"/>
              </w:rPr>
            </w:pPr>
            <w:r w:rsidRPr="00523BB7">
              <w:rPr>
                <w:rFonts w:ascii="Times New Roman" w:eastAsia="Times New Roman" w:hAnsi="Times New Roman" w:cs="Times New Roman"/>
                <w:szCs w:val="20"/>
                <w:lang w:eastAsia="pl-PL"/>
              </w:rPr>
              <w:t>6.</w:t>
            </w:r>
          </w:p>
        </w:tc>
        <w:tc>
          <w:tcPr>
            <w:tcW w:w="4730" w:type="dxa"/>
            <w:tcBorders>
              <w:top w:val="single" w:sz="6" w:space="0" w:color="auto"/>
              <w:left w:val="single" w:sz="6" w:space="0" w:color="auto"/>
              <w:bottom w:val="single" w:sz="6" w:space="0" w:color="auto"/>
              <w:right w:val="single" w:sz="6" w:space="0" w:color="auto"/>
            </w:tcBorders>
          </w:tcPr>
          <w:p w14:paraId="461FB4AE" w14:textId="77777777" w:rsidR="008F4A56" w:rsidRPr="00523BB7" w:rsidRDefault="008F4A56" w:rsidP="008F4A56">
            <w:pPr>
              <w:spacing w:after="0" w:line="360" w:lineRule="auto"/>
              <w:jc w:val="both"/>
              <w:rPr>
                <w:rFonts w:ascii="Times New Roman" w:eastAsia="Times New Roman" w:hAnsi="Times New Roman" w:cs="Times New Roman"/>
                <w:szCs w:val="20"/>
                <w:lang w:eastAsia="pl-PL"/>
              </w:rPr>
            </w:pPr>
            <w:r w:rsidRPr="00523BB7">
              <w:rPr>
                <w:rFonts w:ascii="Times New Roman" w:eastAsia="Times New Roman" w:hAnsi="Times New Roman" w:cs="Times New Roman"/>
                <w:szCs w:val="20"/>
                <w:lang w:eastAsia="pl-PL"/>
              </w:rPr>
              <w:t>Dowód wniesienia wadium</w:t>
            </w:r>
          </w:p>
          <w:p w14:paraId="49634656" w14:textId="77777777" w:rsidR="008F4A56" w:rsidRPr="00523BB7" w:rsidRDefault="008F4A56" w:rsidP="008F4A56">
            <w:pPr>
              <w:spacing w:after="0" w:line="360" w:lineRule="auto"/>
              <w:jc w:val="both"/>
              <w:rPr>
                <w:rFonts w:ascii="Times New Roman" w:eastAsia="Times New Roman" w:hAnsi="Times New Roman" w:cs="Times New Roman"/>
                <w:szCs w:val="20"/>
                <w:lang w:eastAsia="pl-PL"/>
              </w:rPr>
            </w:pPr>
          </w:p>
        </w:tc>
        <w:tc>
          <w:tcPr>
            <w:tcW w:w="4243" w:type="dxa"/>
            <w:tcBorders>
              <w:top w:val="single" w:sz="6" w:space="0" w:color="auto"/>
              <w:left w:val="single" w:sz="6" w:space="0" w:color="auto"/>
              <w:bottom w:val="single" w:sz="6" w:space="0" w:color="auto"/>
              <w:right w:val="single" w:sz="4" w:space="0" w:color="auto"/>
            </w:tcBorders>
          </w:tcPr>
          <w:p w14:paraId="008E23E4" w14:textId="77777777" w:rsidR="008F4A56" w:rsidRPr="00523BB7" w:rsidRDefault="008F4A56" w:rsidP="008F4A56">
            <w:pPr>
              <w:spacing w:after="0" w:line="360" w:lineRule="auto"/>
              <w:jc w:val="both"/>
              <w:rPr>
                <w:rFonts w:ascii="Times New Roman" w:eastAsia="Times New Roman" w:hAnsi="Times New Roman" w:cs="Times New Roman"/>
                <w:szCs w:val="20"/>
                <w:lang w:eastAsia="pl-PL"/>
              </w:rPr>
            </w:pPr>
            <w:r w:rsidRPr="00523BB7">
              <w:rPr>
                <w:rFonts w:ascii="Times New Roman" w:eastAsia="Times New Roman" w:hAnsi="Times New Roman" w:cs="Times New Roman"/>
                <w:szCs w:val="20"/>
                <w:lang w:eastAsia="pl-PL"/>
              </w:rPr>
              <w:t>Dołączenie kserokopii dowodu wniesienia wadium zgodnie z pkt 13.2 SIWZ.</w:t>
            </w:r>
          </w:p>
          <w:p w14:paraId="6803A2B7" w14:textId="77777777" w:rsidR="008F4A56" w:rsidRPr="008F4A56" w:rsidRDefault="008F4A56" w:rsidP="008F4A56">
            <w:pPr>
              <w:spacing w:after="0" w:line="360" w:lineRule="auto"/>
              <w:jc w:val="both"/>
              <w:rPr>
                <w:rFonts w:ascii="Times New Roman" w:eastAsia="Times New Roman" w:hAnsi="Times New Roman" w:cs="Times New Roman"/>
                <w:color w:val="FF0000"/>
                <w:szCs w:val="20"/>
                <w:lang w:eastAsia="pl-PL"/>
              </w:rPr>
            </w:pPr>
            <w:r w:rsidRPr="00523BB7">
              <w:rPr>
                <w:rFonts w:ascii="Times New Roman" w:eastAsia="Times New Roman" w:hAnsi="Times New Roman" w:cs="Times New Roman"/>
                <w:szCs w:val="20"/>
                <w:lang w:eastAsia="pl-PL"/>
              </w:rPr>
              <w:t>Oryginał dowodu wniesienia wadium należy dostarczyć do Wydziału Zamówień Publicznych i Umów (pok. 303) do siedziby Zamawiającego najpóźniej do upływu terminu składania ofert. Dowód powinien być złożony w zamkniętej kopercie.</w:t>
            </w:r>
          </w:p>
        </w:tc>
      </w:tr>
      <w:tr w:rsidR="008F4A56" w:rsidRPr="008F4A56" w14:paraId="19B99763" w14:textId="77777777" w:rsidTr="008507E4">
        <w:tc>
          <w:tcPr>
            <w:tcW w:w="492" w:type="dxa"/>
            <w:tcBorders>
              <w:top w:val="single" w:sz="6" w:space="0" w:color="auto"/>
              <w:left w:val="single" w:sz="4" w:space="0" w:color="auto"/>
              <w:bottom w:val="single" w:sz="4" w:space="0" w:color="auto"/>
              <w:right w:val="single" w:sz="6" w:space="0" w:color="auto"/>
            </w:tcBorders>
            <w:hideMark/>
          </w:tcPr>
          <w:p w14:paraId="2C4D7303" w14:textId="77777777" w:rsidR="008F4A56" w:rsidRPr="008F4A56" w:rsidRDefault="008F4A56" w:rsidP="008F4A56">
            <w:pPr>
              <w:spacing w:after="0" w:line="360" w:lineRule="auto"/>
              <w:jc w:val="center"/>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7.</w:t>
            </w:r>
          </w:p>
        </w:tc>
        <w:tc>
          <w:tcPr>
            <w:tcW w:w="4730" w:type="dxa"/>
            <w:tcBorders>
              <w:top w:val="single" w:sz="6" w:space="0" w:color="auto"/>
              <w:left w:val="single" w:sz="6" w:space="0" w:color="auto"/>
              <w:bottom w:val="single" w:sz="4" w:space="0" w:color="auto"/>
              <w:right w:val="single" w:sz="6" w:space="0" w:color="auto"/>
            </w:tcBorders>
            <w:hideMark/>
          </w:tcPr>
          <w:p w14:paraId="3241F6B5" w14:textId="77777777" w:rsidR="008F4A56" w:rsidRPr="008F4A56" w:rsidRDefault="008F4A56" w:rsidP="008F4A56">
            <w:pPr>
              <w:spacing w:after="0" w:line="360" w:lineRule="auto"/>
              <w:jc w:val="both"/>
              <w:rPr>
                <w:rFonts w:ascii="Times New Roman" w:eastAsia="Times New Roman" w:hAnsi="Times New Roman" w:cs="Times New Roman"/>
                <w:sz w:val="24"/>
                <w:szCs w:val="20"/>
                <w:lang w:eastAsia="pl-PL"/>
              </w:rPr>
            </w:pPr>
            <w:r w:rsidRPr="008F4A56">
              <w:rPr>
                <w:rFonts w:ascii="Times New Roman" w:eastAsia="Times New Roman" w:hAnsi="Times New Roman" w:cs="Times New Roman"/>
                <w:sz w:val="24"/>
                <w:szCs w:val="20"/>
                <w:lang w:eastAsia="pl-PL"/>
              </w:rPr>
              <w:t>Wymagane jest, w przypadku Wykonawców, którzy pozyskują dane osobowe osób trzecich w celu przekazania ich Zamawiającemu w ofercie, złożenie oświadczenia o wypełnieniu obowiązku informacyjnego.</w:t>
            </w:r>
          </w:p>
        </w:tc>
        <w:tc>
          <w:tcPr>
            <w:tcW w:w="4243" w:type="dxa"/>
            <w:tcBorders>
              <w:top w:val="single" w:sz="6" w:space="0" w:color="auto"/>
              <w:left w:val="single" w:sz="6" w:space="0" w:color="auto"/>
              <w:bottom w:val="single" w:sz="4" w:space="0" w:color="auto"/>
              <w:right w:val="single" w:sz="4" w:space="0" w:color="auto"/>
            </w:tcBorders>
            <w:hideMark/>
          </w:tcPr>
          <w:p w14:paraId="27A25592"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 w:val="24"/>
                <w:szCs w:val="20"/>
                <w:lang w:eastAsia="pl-PL"/>
              </w:rPr>
              <w:t>Pisemne oświadczenie Wykonawcy potwierdzające spełnienie tego warunku- na Załączniku nr 5 do SIWZ.</w:t>
            </w:r>
          </w:p>
        </w:tc>
      </w:tr>
    </w:tbl>
    <w:bookmarkEnd w:id="2"/>
    <w:p w14:paraId="7FF1602B"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8"/>
          <w:szCs w:val="20"/>
          <w:u w:val="single"/>
          <w:lang w:eastAsia="pl-PL"/>
        </w:rPr>
      </w:pPr>
      <w:r w:rsidRPr="008F4A56">
        <w:rPr>
          <w:rFonts w:ascii="Times New Roman" w:eastAsia="Times New Roman" w:hAnsi="Times New Roman" w:cs="Times New Roman"/>
          <w:b/>
          <w:sz w:val="28"/>
          <w:szCs w:val="20"/>
          <w:u w:val="single"/>
          <w:lang w:eastAsia="pl-PL"/>
        </w:rPr>
        <w:t>UWAGA:</w:t>
      </w:r>
    </w:p>
    <w:p w14:paraId="6A033C18"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1/ </w:t>
      </w:r>
      <w:r w:rsidRPr="008F4A56">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192542E8"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p>
    <w:p w14:paraId="45847E1F"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2/ </w:t>
      </w:r>
      <w:r w:rsidRPr="008F4A56">
        <w:rPr>
          <w:rFonts w:ascii="Times New Roman" w:eastAsia="Times New Roman" w:hAnsi="Times New Roman" w:cs="Times New Roman"/>
          <w:szCs w:val="20"/>
          <w:lang w:eastAsia="pl-PL"/>
        </w:rPr>
        <w:t>Każdy z Wykonawców jest zobowiązany złożyć wymagane w SIWZ dokumenty w jednej                                   z następujących form:</w:t>
      </w:r>
    </w:p>
    <w:p w14:paraId="06E73BD0"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a/ oryginały</w:t>
      </w:r>
    </w:p>
    <w:p w14:paraId="6FEE5827"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b/ kserokopie - poświadczone za zgodność z oryginałem przez Wykonawcę</w:t>
      </w:r>
    </w:p>
    <w:p w14:paraId="25B8B5D9"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p>
    <w:p w14:paraId="3A250C0A"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3/ dot. poz.1 ( tabelka – pkt 2.5) </w:t>
      </w:r>
    </w:p>
    <w:p w14:paraId="3A4BBD0A"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sidRPr="008F4A56">
        <w:rPr>
          <w:rFonts w:ascii="Times New Roman" w:eastAsia="Times New Roman" w:hAnsi="Times New Roman" w:cs="Times New Roman"/>
          <w:sz w:val="24"/>
          <w:szCs w:val="24"/>
          <w:u w:val="single"/>
          <w:lang w:eastAsia="pl-PL"/>
        </w:rPr>
        <w:t>Aktualny odpis z właściwego rejestru lub wydruk informacji odpowiadającej odpisowi aktualnemu z Rejestru Przedsiębiorców- pobranej na podstawie art. 4 ust. 4aa Ustawy o Krajowym Rejestrze Sądowym albo wydruk z CEiDG, jeżeli odrębne przepisy wymagają wpisu do rejestru lub ewidencji w celu wskazania braku podstaw do wykluczenia Wykonawcy w oparciu o §13 ust. 1 pkt 2 Regulaminu udzielania przez PKP Szybka Kolej Miejska w Trójmieście Sp. z o. o. zamówień sektorowych podprogowych na roboty budowlane, dostawy, i usługi, a w stosunku do osób fizycznych oświadczenie w zakresie §13 ust. 1 pkt 2 ww. Regulaminu.</w:t>
      </w:r>
    </w:p>
    <w:p w14:paraId="06A00792"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p>
    <w:p w14:paraId="444F24D6" w14:textId="77777777" w:rsidR="008F4A56" w:rsidRPr="008F4A56" w:rsidRDefault="008F4A56" w:rsidP="008F4A56">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lastRenderedPageBreak/>
        <w:t xml:space="preserve">4/ </w:t>
      </w:r>
      <w:r w:rsidRPr="008F4A56">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14:paraId="2B44F372"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0F3C1DC1"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2.6</w:t>
      </w:r>
      <w:r w:rsidRPr="008F4A56">
        <w:rPr>
          <w:rFonts w:ascii="Times New Roman" w:eastAsia="Times New Roman" w:hAnsi="Times New Roman" w:cs="Times New Roman"/>
          <w:szCs w:val="20"/>
          <w:lang w:eastAsia="pl-PL"/>
        </w:rPr>
        <w:t xml:space="preserve"> Wszelkie poprawki lub zmiany w tekście oferty muszą być parafowane przez osobę podpisującą ofertę.</w:t>
      </w:r>
    </w:p>
    <w:p w14:paraId="104E3794"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23B6E0AA"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III. USZCZEGÓŁOWIENIE PRZEDMIOTU ZAMÓWIENIA I OBOWIĄZKÓW DOSTAWCY</w:t>
      </w:r>
    </w:p>
    <w:p w14:paraId="39D5A091" w14:textId="77777777"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u w:val="single"/>
          <w:lang w:eastAsia="pl-PL"/>
        </w:rPr>
        <w:t>3.1</w:t>
      </w:r>
      <w:r w:rsidRPr="008F4A56">
        <w:rPr>
          <w:rFonts w:ascii="Times New Roman" w:eastAsia="Times New Roman" w:hAnsi="Times New Roman" w:cs="Times New Roman"/>
          <w:szCs w:val="20"/>
          <w:u w:val="single"/>
          <w:lang w:eastAsia="pl-PL"/>
        </w:rPr>
        <w:t xml:space="preserve"> Określenie przedmiotu zamówienia.</w:t>
      </w:r>
    </w:p>
    <w:p w14:paraId="537DA71A" w14:textId="77777777" w:rsidR="008F4A56" w:rsidRPr="008F4A56" w:rsidRDefault="008F4A56" w:rsidP="008F4A56">
      <w:pPr>
        <w:spacing w:after="0" w:line="360" w:lineRule="auto"/>
        <w:jc w:val="both"/>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3.1.1 Przedmiotem niniejszego postępowania jest </w:t>
      </w:r>
      <w:r w:rsidRPr="008F4A56">
        <w:rPr>
          <w:rFonts w:ascii="Times New Roman" w:eastAsia="Times New Roman" w:hAnsi="Times New Roman" w:cs="Times New Roman"/>
          <w:b/>
          <w:color w:val="000000"/>
          <w:lang w:eastAsia="pl-PL"/>
        </w:rPr>
        <w:t>sprzedaż biletów jednorazowych i okresowych PKP SKM przez aplikację mobilną.</w:t>
      </w:r>
      <w:r w:rsidRPr="008F4A56">
        <w:rPr>
          <w:rFonts w:ascii="Times New Roman" w:eastAsia="Times New Roman" w:hAnsi="Times New Roman" w:cs="Times New Roman"/>
          <w:color w:val="000000"/>
          <w:lang w:eastAsia="pl-PL"/>
        </w:rPr>
        <w:t xml:space="preserve"> Szczegółowy opis przedmiotu zamówienia stanowi załącznik nr 2 (wzór umowy)</w:t>
      </w:r>
    </w:p>
    <w:p w14:paraId="168074C7" w14:textId="77777777" w:rsidR="008F4A56" w:rsidRPr="008F4A56" w:rsidRDefault="008F4A56" w:rsidP="008F4A56">
      <w:pPr>
        <w:keepNext/>
        <w:widowControl w:val="0"/>
        <w:autoSpaceDE w:val="0"/>
        <w:autoSpaceDN w:val="0"/>
        <w:adjustRightInd w:val="0"/>
        <w:spacing w:after="0" w:line="360" w:lineRule="auto"/>
        <w:outlineLvl w:val="4"/>
        <w:rPr>
          <w:rFonts w:ascii="Times New Roman" w:eastAsia="Times New Roman" w:hAnsi="Times New Roman" w:cs="Times New Roman"/>
          <w:b/>
          <w:szCs w:val="16"/>
          <w:lang w:eastAsia="pl-PL"/>
        </w:rPr>
      </w:pPr>
    </w:p>
    <w:p w14:paraId="590CB216" w14:textId="77777777" w:rsidR="008F4A56" w:rsidRPr="008F4A56" w:rsidRDefault="008F4A56" w:rsidP="008F4A56">
      <w:pPr>
        <w:keepNext/>
        <w:widowControl w:val="0"/>
        <w:autoSpaceDE w:val="0"/>
        <w:autoSpaceDN w:val="0"/>
        <w:adjustRightInd w:val="0"/>
        <w:spacing w:after="0" w:line="360" w:lineRule="auto"/>
        <w:outlineLvl w:val="4"/>
        <w:rPr>
          <w:rFonts w:ascii="Times New Roman" w:eastAsia="Times New Roman" w:hAnsi="Times New Roman" w:cs="Times New Roman"/>
          <w:color w:val="000000"/>
          <w:szCs w:val="16"/>
          <w:lang w:eastAsia="pl-PL"/>
        </w:rPr>
      </w:pPr>
      <w:r w:rsidRPr="008F4A56">
        <w:rPr>
          <w:rFonts w:ascii="Times New Roman" w:eastAsia="Times New Roman" w:hAnsi="Times New Roman" w:cs="Times New Roman"/>
          <w:b/>
          <w:color w:val="000000"/>
          <w:szCs w:val="16"/>
          <w:lang w:eastAsia="pl-PL"/>
        </w:rPr>
        <w:t>Oznaczenie wg CPV:</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8F4A56" w:rsidRPr="008F4A56" w14:paraId="0F843AF5" w14:textId="77777777" w:rsidTr="008507E4">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5718CDE2" w14:textId="77777777" w:rsidR="008F4A56" w:rsidRPr="008F4A56" w:rsidRDefault="008F4A56" w:rsidP="008F4A56">
            <w:pPr>
              <w:spacing w:after="0" w:line="240" w:lineRule="auto"/>
              <w:rPr>
                <w:rFonts w:ascii="Times New Roman" w:eastAsia="Times New Roman" w:hAnsi="Times New Roman" w:cs="Times New Roman"/>
                <w:b/>
                <w:lang w:eastAsia="pl-PL"/>
              </w:rPr>
            </w:pPr>
            <w:r w:rsidRPr="008F4A56">
              <w:rPr>
                <w:rFonts w:ascii="Times New Roman" w:eastAsia="Calibri" w:hAnsi="Times New Roman" w:cs="Times New Roman"/>
                <w:b/>
                <w:bCs/>
              </w:rPr>
              <w:t>63512000-1</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6D9F3369" w14:textId="77777777" w:rsidR="008F4A56" w:rsidRPr="008F4A56" w:rsidRDefault="008F4A56" w:rsidP="008F4A56">
            <w:pPr>
              <w:keepNext/>
              <w:widowControl w:val="0"/>
              <w:autoSpaceDE w:val="0"/>
              <w:autoSpaceDN w:val="0"/>
              <w:adjustRightInd w:val="0"/>
              <w:spacing w:after="0" w:line="360" w:lineRule="auto"/>
              <w:outlineLvl w:val="4"/>
              <w:rPr>
                <w:rFonts w:ascii="Times New Roman" w:eastAsia="Times New Roman" w:hAnsi="Times New Roman" w:cs="Times New Roman"/>
                <w:color w:val="FF0000"/>
                <w:lang w:eastAsia="pl-PL"/>
              </w:rPr>
            </w:pPr>
            <w:r w:rsidRPr="008F4A56">
              <w:rPr>
                <w:rFonts w:ascii="Times New Roman" w:eastAsia="Times New Roman" w:hAnsi="Times New Roman" w:cs="Times New Roman"/>
                <w:b/>
                <w:lang w:eastAsia="pl-PL"/>
              </w:rPr>
              <w:t>Usługi sprzedaży biletów podróżnym i pakietów wycieczkowych</w:t>
            </w:r>
          </w:p>
        </w:tc>
      </w:tr>
    </w:tbl>
    <w:p w14:paraId="5ED68D90" w14:textId="77777777" w:rsidR="008F4A56" w:rsidRPr="008F4A56" w:rsidRDefault="008F4A56" w:rsidP="008F4A56">
      <w:pPr>
        <w:spacing w:after="0" w:line="360" w:lineRule="auto"/>
        <w:jc w:val="both"/>
        <w:rPr>
          <w:rFonts w:ascii="Times New Roman" w:eastAsia="Times New Roman" w:hAnsi="Times New Roman" w:cs="Times New Roman"/>
          <w:b/>
          <w:lang w:eastAsia="pl-PL"/>
        </w:rPr>
      </w:pPr>
    </w:p>
    <w:p w14:paraId="6801AEDE" w14:textId="77777777"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t xml:space="preserve">3.2 </w:t>
      </w:r>
      <w:r w:rsidRPr="008F4A56">
        <w:rPr>
          <w:rFonts w:ascii="Times New Roman" w:eastAsia="Times New Roman" w:hAnsi="Times New Roman" w:cs="Times New Roman"/>
          <w:b/>
          <w:szCs w:val="20"/>
          <w:u w:val="single"/>
          <w:lang w:eastAsia="pl-PL"/>
        </w:rPr>
        <w:t>Termin realizacji przedmiotu zamówienia</w:t>
      </w:r>
      <w:r w:rsidRPr="008F4A56">
        <w:rPr>
          <w:rFonts w:ascii="Times New Roman" w:eastAsia="Times New Roman" w:hAnsi="Times New Roman" w:cs="Times New Roman"/>
          <w:b/>
          <w:szCs w:val="20"/>
          <w:lang w:eastAsia="pl-PL"/>
        </w:rPr>
        <w:t xml:space="preserve">: </w:t>
      </w:r>
      <w:r w:rsidRPr="008F4A56">
        <w:rPr>
          <w:rFonts w:ascii="Times New Roman" w:eastAsia="Calibri" w:hAnsi="Times New Roman" w:cs="Times New Roman"/>
          <w:bCs/>
          <w:color w:val="000000"/>
        </w:rPr>
        <w:t>36 miesięcy od dnia rozpoczęcia świadczenia Usług wskazanego w Protokole Uruchomienia Usługi (załącznik nr 2 do Umowy) albo do wyczerpania kwoty wskazanej w §7 ust. 9 Umowy.</w:t>
      </w:r>
    </w:p>
    <w:p w14:paraId="239E6785" w14:textId="77777777" w:rsidR="008F4A56" w:rsidRPr="008F4A56" w:rsidRDefault="008F4A56" w:rsidP="008F4A56">
      <w:pPr>
        <w:spacing w:after="0" w:line="360" w:lineRule="auto"/>
        <w:jc w:val="both"/>
        <w:rPr>
          <w:rFonts w:ascii="Times New Roman" w:eastAsia="Times New Roman" w:hAnsi="Times New Roman" w:cs="Times New Roman"/>
          <w:b/>
          <w:szCs w:val="20"/>
          <w:u w:val="single"/>
          <w:lang w:eastAsia="pl-PL"/>
        </w:rPr>
      </w:pPr>
    </w:p>
    <w:p w14:paraId="0EF6303D"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IV. CENA OFERTY</w:t>
      </w:r>
    </w:p>
    <w:p w14:paraId="15A53C40" w14:textId="77777777" w:rsidR="008F4A56" w:rsidRPr="008F4A56" w:rsidRDefault="008F4A56" w:rsidP="008F4A56">
      <w:pPr>
        <w:spacing w:after="0" w:line="360" w:lineRule="auto"/>
        <w:jc w:val="both"/>
        <w:rPr>
          <w:rFonts w:ascii="Times New Roman" w:eastAsia="Times New Roman" w:hAnsi="Times New Roman" w:cs="Times New Roman"/>
          <w:b/>
          <w:color w:val="FF0000"/>
          <w:szCs w:val="20"/>
          <w:lang w:eastAsia="pl-PL"/>
        </w:rPr>
      </w:pPr>
      <w:r w:rsidRPr="008F4A56">
        <w:rPr>
          <w:rFonts w:ascii="Times New Roman" w:eastAsia="Times New Roman" w:hAnsi="Times New Roman" w:cs="Times New Roman"/>
          <w:b/>
          <w:szCs w:val="20"/>
          <w:lang w:eastAsia="pl-PL"/>
        </w:rPr>
        <w:t>4.1</w:t>
      </w:r>
      <w:r w:rsidRPr="008F4A56">
        <w:rPr>
          <w:rFonts w:ascii="Times New Roman" w:eastAsia="Times New Roman" w:hAnsi="Times New Roman" w:cs="Times New Roman"/>
          <w:szCs w:val="20"/>
          <w:lang w:eastAsia="pl-PL"/>
        </w:rPr>
        <w:t xml:space="preserve"> </w:t>
      </w:r>
      <w:r w:rsidRPr="008F4A56">
        <w:rPr>
          <w:rFonts w:ascii="Times New Roman" w:eastAsia="Times New Roman" w:hAnsi="Times New Roman" w:cs="Times New Roman"/>
          <w:color w:val="000000"/>
          <w:szCs w:val="20"/>
          <w:lang w:eastAsia="pl-PL"/>
        </w:rPr>
        <w:t>Wykonawca jest zobowiązany określić cenę oferty w FORMULARZU OFERTY stanowiącym zał. nr 1 do niniejszej SIWZ.</w:t>
      </w:r>
      <w:r w:rsidRPr="008F4A56">
        <w:rPr>
          <w:rFonts w:ascii="Times New Roman" w:eastAsia="Times New Roman" w:hAnsi="Times New Roman" w:cs="Times New Roman"/>
          <w:color w:val="FF0000"/>
          <w:szCs w:val="20"/>
          <w:lang w:eastAsia="pl-PL"/>
        </w:rPr>
        <w:t xml:space="preserve"> </w:t>
      </w:r>
    </w:p>
    <w:p w14:paraId="7F051D8A"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024B437A" w14:textId="77777777" w:rsidR="008F4A56" w:rsidRPr="008F4A56" w:rsidRDefault="008F4A56" w:rsidP="008F4A56">
      <w:pPr>
        <w:numPr>
          <w:ilvl w:val="1"/>
          <w:numId w:val="2"/>
        </w:numPr>
        <w:overflowPunct w:val="0"/>
        <w:autoSpaceDE w:val="0"/>
        <w:autoSpaceDN w:val="0"/>
        <w:adjustRightInd w:val="0"/>
        <w:spacing w:after="0" w:line="360" w:lineRule="auto"/>
        <w:jc w:val="both"/>
        <w:textAlignment w:val="baseline"/>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Cena oferty musi obejmować:</w:t>
      </w:r>
    </w:p>
    <w:p w14:paraId="1C685B0A" w14:textId="77777777" w:rsidR="008F4A56" w:rsidRPr="008F4A56" w:rsidRDefault="008F4A56" w:rsidP="008F4A56">
      <w:pPr>
        <w:spacing w:after="0" w:line="360" w:lineRule="auto"/>
        <w:jc w:val="both"/>
        <w:rPr>
          <w:rFonts w:ascii="Times New Roman" w:eastAsia="Times New Roman" w:hAnsi="Times New Roman" w:cs="Times New Roman"/>
          <w:lang w:eastAsia="pl-PL"/>
        </w:rPr>
      </w:pPr>
      <w:bookmarkStart w:id="5" w:name="_Hlk5609191"/>
      <w:r w:rsidRPr="008F4A56">
        <w:rPr>
          <w:rFonts w:ascii="Times New Roman" w:eastAsia="Times New Roman" w:hAnsi="Times New Roman" w:cs="Times New Roman"/>
          <w:lang w:eastAsia="pl-PL"/>
        </w:rPr>
        <w:t>- wartość realizacji całości przedmiotu Umowy,</w:t>
      </w:r>
    </w:p>
    <w:p w14:paraId="6A795F8E"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b/>
          <w:lang w:eastAsia="pl-PL"/>
        </w:rPr>
        <w:t xml:space="preserve">- </w:t>
      </w:r>
      <w:r w:rsidRPr="008F4A56">
        <w:rPr>
          <w:rFonts w:ascii="Times New Roman" w:eastAsia="Times New Roman" w:hAnsi="Times New Roman" w:cs="Times New Roman"/>
          <w:lang w:eastAsia="pl-PL"/>
        </w:rPr>
        <w:t>podatek VAT,</w:t>
      </w:r>
    </w:p>
    <w:p w14:paraId="4D53C205"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wszelkie inne koszty towarzyszące bezpośrednio lub pośrednio wykonaniu Umowy.</w:t>
      </w:r>
    </w:p>
    <w:bookmarkEnd w:id="5"/>
    <w:p w14:paraId="21472830"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4.3</w:t>
      </w:r>
      <w:r w:rsidRPr="008F4A56">
        <w:rPr>
          <w:rFonts w:ascii="Times New Roman" w:eastAsia="Times New Roman" w:hAnsi="Times New Roman" w:cs="Times New Roman"/>
          <w:szCs w:val="20"/>
          <w:lang w:eastAsia="pl-PL"/>
        </w:rPr>
        <w:t xml:space="preserve"> Waluta ceny ofertowej- PLN</w:t>
      </w:r>
    </w:p>
    <w:p w14:paraId="41DD8245" w14:textId="77777777" w:rsidR="008F4A56" w:rsidRPr="008F4A56" w:rsidRDefault="008F4A56" w:rsidP="008F4A56">
      <w:pPr>
        <w:spacing w:after="0" w:line="360" w:lineRule="auto"/>
        <w:jc w:val="both"/>
        <w:rPr>
          <w:rFonts w:ascii="Times New Roman" w:eastAsia="Times New Roman" w:hAnsi="Times New Roman" w:cs="Times New Roman"/>
          <w:b/>
          <w:color w:val="000000"/>
          <w:szCs w:val="20"/>
          <w:lang w:eastAsia="pl-PL"/>
        </w:rPr>
      </w:pPr>
      <w:r w:rsidRPr="008F4A56">
        <w:rPr>
          <w:rFonts w:ascii="Times New Roman" w:eastAsia="Times New Roman" w:hAnsi="Times New Roman" w:cs="Times New Roman"/>
          <w:b/>
          <w:szCs w:val="20"/>
          <w:lang w:eastAsia="pl-PL"/>
        </w:rPr>
        <w:t>4.4</w:t>
      </w:r>
      <w:r w:rsidRPr="008F4A56">
        <w:rPr>
          <w:rFonts w:ascii="Times New Roman" w:eastAsia="Times New Roman" w:hAnsi="Times New Roman" w:cs="Times New Roman"/>
          <w:szCs w:val="20"/>
          <w:lang w:eastAsia="pl-PL"/>
        </w:rPr>
        <w:t xml:space="preserve"> W okresie obowiązywania Umowy – cena oferty określona w FORMULARZU OFERTY </w:t>
      </w:r>
      <w:r w:rsidRPr="008F4A56">
        <w:rPr>
          <w:rFonts w:ascii="Times New Roman" w:eastAsia="Times New Roman" w:hAnsi="Times New Roman" w:cs="Times New Roman"/>
          <w:b/>
          <w:color w:val="000000"/>
          <w:szCs w:val="20"/>
          <w:lang w:eastAsia="pl-PL"/>
        </w:rPr>
        <w:t>nie może ulec zmianie.</w:t>
      </w:r>
    </w:p>
    <w:p w14:paraId="69DB59D2" w14:textId="77777777" w:rsidR="008F4A56" w:rsidRPr="008F4A56" w:rsidRDefault="008F4A56" w:rsidP="008F4A56">
      <w:pPr>
        <w:spacing w:after="0" w:line="360" w:lineRule="auto"/>
        <w:jc w:val="both"/>
        <w:rPr>
          <w:rFonts w:ascii="Times New Roman" w:eastAsia="Times New Roman" w:hAnsi="Times New Roman" w:cs="Times New Roman"/>
          <w:b/>
          <w:color w:val="000000"/>
          <w:szCs w:val="20"/>
          <w:lang w:eastAsia="pl-PL"/>
        </w:rPr>
      </w:pPr>
    </w:p>
    <w:p w14:paraId="1F11B571"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 ZASADY  OCENY OFERT.</w:t>
      </w:r>
    </w:p>
    <w:p w14:paraId="056A75F6"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603C23E6" w14:textId="77777777"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t>5.1</w:t>
      </w:r>
      <w:r w:rsidRPr="008F4A56">
        <w:rPr>
          <w:rFonts w:ascii="Times New Roman" w:eastAsia="Times New Roman" w:hAnsi="Times New Roman" w:cs="Times New Roman"/>
          <w:szCs w:val="20"/>
          <w:lang w:eastAsia="pl-PL"/>
        </w:rPr>
        <w:t xml:space="preserve"> Oceniane kryteria i ich ranga w ocenie.</w:t>
      </w:r>
    </w:p>
    <w:p w14:paraId="7E3A1DF8" w14:textId="77777777"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32"/>
        <w:gridCol w:w="1277"/>
      </w:tblGrid>
      <w:tr w:rsidR="008F4A56" w:rsidRPr="008F4A56" w14:paraId="0FB4EA36" w14:textId="77777777" w:rsidTr="008507E4">
        <w:tc>
          <w:tcPr>
            <w:tcW w:w="851" w:type="dxa"/>
            <w:tcBorders>
              <w:top w:val="single" w:sz="4" w:space="0" w:color="auto"/>
              <w:left w:val="single" w:sz="4" w:space="0" w:color="auto"/>
              <w:bottom w:val="single" w:sz="6" w:space="0" w:color="auto"/>
              <w:right w:val="single" w:sz="6" w:space="0" w:color="auto"/>
            </w:tcBorders>
            <w:hideMark/>
          </w:tcPr>
          <w:p w14:paraId="169CB71F"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lastRenderedPageBreak/>
              <w:t>Lp.</w:t>
            </w:r>
          </w:p>
        </w:tc>
        <w:tc>
          <w:tcPr>
            <w:tcW w:w="7229" w:type="dxa"/>
            <w:tcBorders>
              <w:top w:val="single" w:sz="4" w:space="0" w:color="auto"/>
              <w:left w:val="single" w:sz="6" w:space="0" w:color="auto"/>
              <w:bottom w:val="single" w:sz="6" w:space="0" w:color="auto"/>
              <w:right w:val="single" w:sz="6" w:space="0" w:color="auto"/>
            </w:tcBorders>
            <w:hideMark/>
          </w:tcPr>
          <w:p w14:paraId="1529D5D7"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KRYTERIUM</w:t>
            </w:r>
          </w:p>
        </w:tc>
        <w:tc>
          <w:tcPr>
            <w:tcW w:w="1276" w:type="dxa"/>
            <w:tcBorders>
              <w:top w:val="single" w:sz="4" w:space="0" w:color="auto"/>
              <w:left w:val="single" w:sz="6" w:space="0" w:color="auto"/>
              <w:bottom w:val="single" w:sz="6" w:space="0" w:color="auto"/>
              <w:right w:val="single" w:sz="4" w:space="0" w:color="auto"/>
            </w:tcBorders>
            <w:hideMark/>
          </w:tcPr>
          <w:p w14:paraId="00FD47B7"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RANGA </w:t>
            </w:r>
          </w:p>
        </w:tc>
      </w:tr>
      <w:tr w:rsidR="008F4A56" w:rsidRPr="008F4A56" w14:paraId="6BA0C83E" w14:textId="77777777" w:rsidTr="008507E4">
        <w:tc>
          <w:tcPr>
            <w:tcW w:w="851" w:type="dxa"/>
            <w:tcBorders>
              <w:top w:val="single" w:sz="6" w:space="0" w:color="auto"/>
              <w:left w:val="single" w:sz="4" w:space="0" w:color="auto"/>
              <w:bottom w:val="single" w:sz="6" w:space="0" w:color="auto"/>
              <w:right w:val="single" w:sz="6" w:space="0" w:color="auto"/>
            </w:tcBorders>
            <w:hideMark/>
          </w:tcPr>
          <w:p w14:paraId="2A89CBF9"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1.</w:t>
            </w:r>
          </w:p>
        </w:tc>
        <w:tc>
          <w:tcPr>
            <w:tcW w:w="7229" w:type="dxa"/>
            <w:tcBorders>
              <w:top w:val="single" w:sz="6" w:space="0" w:color="auto"/>
              <w:left w:val="single" w:sz="6" w:space="0" w:color="auto"/>
              <w:bottom w:val="single" w:sz="6" w:space="0" w:color="auto"/>
              <w:right w:val="single" w:sz="6" w:space="0" w:color="auto"/>
            </w:tcBorders>
            <w:hideMark/>
          </w:tcPr>
          <w:p w14:paraId="0362D0D6"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Cena oferty</w:t>
            </w:r>
          </w:p>
        </w:tc>
        <w:tc>
          <w:tcPr>
            <w:tcW w:w="1276" w:type="dxa"/>
            <w:tcBorders>
              <w:top w:val="single" w:sz="6" w:space="0" w:color="auto"/>
              <w:left w:val="single" w:sz="6" w:space="0" w:color="auto"/>
              <w:bottom w:val="single" w:sz="6" w:space="0" w:color="auto"/>
              <w:right w:val="single" w:sz="4" w:space="0" w:color="auto"/>
            </w:tcBorders>
            <w:hideMark/>
          </w:tcPr>
          <w:p w14:paraId="00F25483" w14:textId="15C9FF5B" w:rsidR="008F4A56" w:rsidRPr="008F4A56" w:rsidRDefault="00A03B82" w:rsidP="008F4A56">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78</w:t>
            </w:r>
            <w:r w:rsidR="008F4A56" w:rsidRPr="008F4A56">
              <w:rPr>
                <w:rFonts w:ascii="Times New Roman" w:eastAsia="Times New Roman" w:hAnsi="Times New Roman" w:cs="Times New Roman"/>
                <w:b/>
                <w:szCs w:val="20"/>
                <w:lang w:eastAsia="pl-PL"/>
              </w:rPr>
              <w:t>%</w:t>
            </w:r>
          </w:p>
        </w:tc>
      </w:tr>
      <w:tr w:rsidR="008F4A56" w:rsidRPr="008F4A56" w14:paraId="360D6658" w14:textId="77777777" w:rsidTr="008507E4">
        <w:tc>
          <w:tcPr>
            <w:tcW w:w="851" w:type="dxa"/>
            <w:tcBorders>
              <w:top w:val="single" w:sz="6" w:space="0" w:color="auto"/>
              <w:left w:val="single" w:sz="4" w:space="0" w:color="auto"/>
              <w:bottom w:val="single" w:sz="6" w:space="0" w:color="auto"/>
              <w:right w:val="single" w:sz="6" w:space="0" w:color="auto"/>
            </w:tcBorders>
            <w:hideMark/>
          </w:tcPr>
          <w:p w14:paraId="122EDFE3"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2.</w:t>
            </w:r>
          </w:p>
        </w:tc>
        <w:tc>
          <w:tcPr>
            <w:tcW w:w="7229" w:type="dxa"/>
            <w:tcBorders>
              <w:top w:val="single" w:sz="6" w:space="0" w:color="auto"/>
              <w:left w:val="single" w:sz="6" w:space="0" w:color="auto"/>
              <w:bottom w:val="single" w:sz="6" w:space="0" w:color="auto"/>
              <w:right w:val="single" w:sz="6" w:space="0" w:color="auto"/>
            </w:tcBorders>
            <w:hideMark/>
          </w:tcPr>
          <w:p w14:paraId="2B4FB758"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Doświadczenie</w:t>
            </w:r>
          </w:p>
        </w:tc>
        <w:tc>
          <w:tcPr>
            <w:tcW w:w="1276" w:type="dxa"/>
            <w:tcBorders>
              <w:top w:val="single" w:sz="6" w:space="0" w:color="auto"/>
              <w:left w:val="single" w:sz="6" w:space="0" w:color="auto"/>
              <w:bottom w:val="single" w:sz="6" w:space="0" w:color="auto"/>
              <w:right w:val="single" w:sz="4" w:space="0" w:color="auto"/>
            </w:tcBorders>
            <w:hideMark/>
          </w:tcPr>
          <w:p w14:paraId="2C39876F" w14:textId="5BDF7C98"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1</w:t>
            </w:r>
            <w:r w:rsidR="00A03B82">
              <w:rPr>
                <w:rFonts w:ascii="Times New Roman" w:eastAsia="Times New Roman" w:hAnsi="Times New Roman" w:cs="Times New Roman"/>
                <w:b/>
                <w:szCs w:val="20"/>
                <w:lang w:eastAsia="pl-PL"/>
              </w:rPr>
              <w:t>2</w:t>
            </w:r>
            <w:r w:rsidRPr="008F4A56">
              <w:rPr>
                <w:rFonts w:ascii="Times New Roman" w:eastAsia="Times New Roman" w:hAnsi="Times New Roman" w:cs="Times New Roman"/>
                <w:b/>
                <w:szCs w:val="20"/>
                <w:lang w:eastAsia="pl-PL"/>
              </w:rPr>
              <w:t>%</w:t>
            </w:r>
          </w:p>
        </w:tc>
      </w:tr>
      <w:tr w:rsidR="008F4A56" w:rsidRPr="008F4A56" w14:paraId="45D1125E" w14:textId="77777777" w:rsidTr="008507E4">
        <w:tc>
          <w:tcPr>
            <w:tcW w:w="851" w:type="dxa"/>
            <w:tcBorders>
              <w:top w:val="single" w:sz="6" w:space="0" w:color="auto"/>
              <w:left w:val="single" w:sz="4" w:space="0" w:color="auto"/>
              <w:bottom w:val="single" w:sz="4" w:space="0" w:color="auto"/>
              <w:right w:val="single" w:sz="6" w:space="0" w:color="auto"/>
            </w:tcBorders>
            <w:hideMark/>
          </w:tcPr>
          <w:p w14:paraId="3B1C2093"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3.</w:t>
            </w:r>
          </w:p>
        </w:tc>
        <w:tc>
          <w:tcPr>
            <w:tcW w:w="7229" w:type="dxa"/>
            <w:tcBorders>
              <w:top w:val="single" w:sz="6" w:space="0" w:color="auto"/>
              <w:left w:val="single" w:sz="6" w:space="0" w:color="auto"/>
              <w:bottom w:val="single" w:sz="4" w:space="0" w:color="auto"/>
              <w:right w:val="single" w:sz="6" w:space="0" w:color="auto"/>
            </w:tcBorders>
            <w:hideMark/>
          </w:tcPr>
          <w:p w14:paraId="411A82BD"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Dodatkowe funkcjonalności</w:t>
            </w:r>
          </w:p>
        </w:tc>
        <w:tc>
          <w:tcPr>
            <w:tcW w:w="1276" w:type="dxa"/>
            <w:tcBorders>
              <w:top w:val="single" w:sz="6" w:space="0" w:color="auto"/>
              <w:left w:val="single" w:sz="6" w:space="0" w:color="auto"/>
              <w:bottom w:val="single" w:sz="4" w:space="0" w:color="auto"/>
              <w:right w:val="single" w:sz="4" w:space="0" w:color="auto"/>
            </w:tcBorders>
            <w:hideMark/>
          </w:tcPr>
          <w:p w14:paraId="3116769C" w14:textId="77777777" w:rsidR="008F4A56" w:rsidRPr="008F4A56" w:rsidRDefault="008F4A56" w:rsidP="008F4A56">
            <w:pPr>
              <w:spacing w:after="0" w:line="36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10%</w:t>
            </w:r>
          </w:p>
        </w:tc>
      </w:tr>
    </w:tbl>
    <w:p w14:paraId="00BA75DF"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0C4897B3" w14:textId="4EC530CE" w:rsidR="008F4A56" w:rsidRDefault="00733884" w:rsidP="008F4A56">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Cenę oferty Wykonawca, jest zobowiązany wpisać w Formularzu Ofertowy stanowiącym załącznik nr 1 do niniejszej SIWZ.</w:t>
      </w:r>
    </w:p>
    <w:p w14:paraId="1CE0C278" w14:textId="24768186" w:rsidR="00733884" w:rsidRPr="008F4A56" w:rsidRDefault="00733884" w:rsidP="008F4A56">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Informację o Doświadczeniu i Dodatkowych funkcjonalnościach Wykonawca jest zobowiązany wpisać w załączniku nr 4 do niniejszej SIWZ.</w:t>
      </w:r>
    </w:p>
    <w:p w14:paraId="57F05D88" w14:textId="77777777" w:rsidR="008F4A56" w:rsidRPr="008F4A56" w:rsidRDefault="008F4A56" w:rsidP="008F4A56">
      <w:pPr>
        <w:autoSpaceDE w:val="0"/>
        <w:autoSpaceDN w:val="0"/>
        <w:adjustRightInd w:val="0"/>
        <w:spacing w:after="0" w:line="240" w:lineRule="auto"/>
        <w:rPr>
          <w:rFonts w:ascii="Times New Roman" w:eastAsia="Times New Roman" w:hAnsi="Times New Roman" w:cs="Times New Roman"/>
          <w:b/>
          <w:bCs/>
          <w:sz w:val="24"/>
          <w:szCs w:val="24"/>
          <w:lang w:eastAsia="pl-PL"/>
        </w:rPr>
      </w:pPr>
    </w:p>
    <w:p w14:paraId="4AF1A824" w14:textId="52CC9257" w:rsidR="008F4A56" w:rsidRPr="00232182"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 xml:space="preserve">Ad. 1. Cena oferty (C) - waga </w:t>
      </w:r>
      <w:r w:rsidR="00A03B82">
        <w:rPr>
          <w:rFonts w:ascii="Times New Roman" w:eastAsia="Times New Roman" w:hAnsi="Times New Roman" w:cs="Times New Roman"/>
          <w:b/>
          <w:bCs/>
          <w:lang w:eastAsia="pl-PL"/>
        </w:rPr>
        <w:t>78</w:t>
      </w:r>
      <w:r w:rsidRPr="008F4A56">
        <w:rPr>
          <w:rFonts w:ascii="Times New Roman" w:eastAsia="Times New Roman" w:hAnsi="Times New Roman" w:cs="Times New Roman"/>
          <w:b/>
          <w:bCs/>
          <w:lang w:eastAsia="pl-PL"/>
        </w:rPr>
        <w:t xml:space="preserve">% maksymalna ilość punktów </w:t>
      </w:r>
      <w:r w:rsidR="00A03B82">
        <w:rPr>
          <w:rFonts w:ascii="Times New Roman" w:eastAsia="Times New Roman" w:hAnsi="Times New Roman" w:cs="Times New Roman"/>
          <w:b/>
          <w:bCs/>
          <w:lang w:eastAsia="pl-PL"/>
        </w:rPr>
        <w:t>78</w:t>
      </w:r>
      <w:r w:rsidRPr="008F4A56">
        <w:rPr>
          <w:rFonts w:ascii="Times New Roman" w:eastAsia="Times New Roman" w:hAnsi="Times New Roman" w:cs="Times New Roman"/>
          <w:b/>
          <w:bCs/>
          <w:lang w:eastAsia="pl-PL"/>
        </w:rPr>
        <w:t>:</w:t>
      </w:r>
    </w:p>
    <w:p w14:paraId="33CC3E87" w14:textId="77777777" w:rsidR="008F4A56" w:rsidRPr="008F4A56" w:rsidRDefault="008F4A56" w:rsidP="008F4A56">
      <w:pPr>
        <w:autoSpaceDE w:val="0"/>
        <w:autoSpaceDN w:val="0"/>
        <w:adjustRightInd w:val="0"/>
        <w:spacing w:after="0" w:line="360" w:lineRule="auto"/>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Liczba punktów w kryterium cena zostanie obliczona według następującego wzoru :</w:t>
      </w:r>
    </w:p>
    <w:p w14:paraId="3D878587" w14:textId="77777777" w:rsidR="008F4A56" w:rsidRPr="008F4A56" w:rsidRDefault="008F4A56" w:rsidP="008F4A56">
      <w:pPr>
        <w:spacing w:after="0" w:line="360" w:lineRule="auto"/>
        <w:ind w:left="708" w:firstLine="708"/>
        <w:rPr>
          <w:rFonts w:ascii="Times New Roman" w:eastAsia="Times New Roman" w:hAnsi="Times New Roman" w:cs="Times New Roman"/>
          <w:lang w:eastAsia="pl-PL"/>
        </w:rPr>
      </w:pPr>
    </w:p>
    <w:p w14:paraId="131A66A2" w14:textId="77777777" w:rsidR="008F4A56" w:rsidRPr="008F4A56" w:rsidRDefault="008F4A56" w:rsidP="008F4A56">
      <w:pPr>
        <w:spacing w:after="0" w:line="360" w:lineRule="auto"/>
        <w:ind w:left="708" w:firstLine="708"/>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Cn</w:t>
      </w:r>
    </w:p>
    <w:p w14:paraId="76E01F7A" w14:textId="1087EF33" w:rsidR="008F4A56" w:rsidRPr="008F4A56" w:rsidRDefault="008F4A56" w:rsidP="008F4A56">
      <w:pPr>
        <w:spacing w:after="0" w:line="360" w:lineRule="auto"/>
        <w:jc w:val="center"/>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C = -----------------------------------------------------------------------------------------  x </w:t>
      </w:r>
      <w:r w:rsidR="00A03B82">
        <w:rPr>
          <w:rFonts w:ascii="Times New Roman" w:eastAsia="Times New Roman" w:hAnsi="Times New Roman" w:cs="Times New Roman"/>
          <w:lang w:eastAsia="pl-PL"/>
        </w:rPr>
        <w:t>78</w:t>
      </w:r>
    </w:p>
    <w:p w14:paraId="0F24883B" w14:textId="77777777" w:rsidR="008F4A56" w:rsidRPr="008F4A56" w:rsidRDefault="008F4A56" w:rsidP="008F4A56">
      <w:pPr>
        <w:spacing w:after="0" w:line="360" w:lineRule="auto"/>
        <w:jc w:val="center"/>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Cbo</w:t>
      </w:r>
    </w:p>
    <w:p w14:paraId="078AEB1F" w14:textId="77777777"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gdzie:</w:t>
      </w:r>
    </w:p>
    <w:p w14:paraId="776AB3C3" w14:textId="77777777" w:rsidR="008F4A56" w:rsidRPr="008F4A56" w:rsidRDefault="008F4A56" w:rsidP="008F4A56">
      <w:pPr>
        <w:autoSpaceDE w:val="0"/>
        <w:autoSpaceDN w:val="0"/>
        <w:adjustRightInd w:val="0"/>
        <w:spacing w:after="0" w:line="360" w:lineRule="auto"/>
        <w:ind w:left="715" w:right="2304"/>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Cn- najniższa cena ofertowa brutto spośród badanych ofert,</w:t>
      </w:r>
    </w:p>
    <w:p w14:paraId="537F462F" w14:textId="77777777" w:rsidR="008F4A56" w:rsidRPr="008F4A56" w:rsidRDefault="008F4A56" w:rsidP="008F4A56">
      <w:pPr>
        <w:autoSpaceDE w:val="0"/>
        <w:autoSpaceDN w:val="0"/>
        <w:adjustRightInd w:val="0"/>
        <w:spacing w:after="0" w:line="360" w:lineRule="auto"/>
        <w:ind w:left="715" w:right="2304"/>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Cbo - cena brutto badanej oferty.</w:t>
      </w:r>
    </w:p>
    <w:p w14:paraId="54B46D23" w14:textId="77777777" w:rsidR="008F4A56" w:rsidRPr="008F4A56" w:rsidRDefault="008F4A56" w:rsidP="008F4A56">
      <w:pPr>
        <w:autoSpaceDE w:val="0"/>
        <w:autoSpaceDN w:val="0"/>
        <w:adjustRightInd w:val="0"/>
        <w:spacing w:after="0" w:line="360" w:lineRule="auto"/>
        <w:ind w:left="715" w:right="2304"/>
        <w:jc w:val="both"/>
        <w:rPr>
          <w:rFonts w:ascii="Times New Roman" w:eastAsia="Times New Roman" w:hAnsi="Times New Roman" w:cs="Times New Roman"/>
          <w:b/>
          <w:bCs/>
          <w:lang w:eastAsia="pl-PL"/>
        </w:rPr>
      </w:pPr>
    </w:p>
    <w:p w14:paraId="28CBBF6B" w14:textId="77777777" w:rsidR="008F4A56" w:rsidRPr="008F4A56" w:rsidRDefault="008F4A56" w:rsidP="008F4A56">
      <w:pPr>
        <w:tabs>
          <w:tab w:val="left" w:pos="422"/>
        </w:tabs>
        <w:autoSpaceDE w:val="0"/>
        <w:autoSpaceDN w:val="0"/>
        <w:adjustRightInd w:val="0"/>
        <w:spacing w:after="0" w:line="360" w:lineRule="auto"/>
        <w:jc w:val="both"/>
        <w:rPr>
          <w:rFonts w:ascii="Times New Roman" w:eastAsia="Times New Roman" w:hAnsi="Times New Roman" w:cs="Times New Roman"/>
          <w:lang w:eastAsia="pl-PL"/>
        </w:rPr>
      </w:pPr>
      <w:bookmarkStart w:id="6" w:name="_Hlk849703"/>
      <w:r w:rsidRPr="008F4A56">
        <w:rPr>
          <w:rFonts w:ascii="Times New Roman" w:eastAsia="Times New Roman" w:hAnsi="Times New Roman" w:cs="Times New Roman"/>
          <w:lang w:eastAsia="pl-PL"/>
        </w:rPr>
        <w:t xml:space="preserve">Wykonawca jest zobowiązany do obliczenia ceny jako wysokości wynagrodzenia  (w zł) </w:t>
      </w:r>
      <w:r w:rsidRPr="008F4A56">
        <w:rPr>
          <w:rFonts w:ascii="Times New Roman" w:eastAsia="Times New Roman" w:hAnsi="Times New Roman" w:cs="Times New Roman"/>
          <w:b/>
          <w:lang w:eastAsia="pl-PL"/>
        </w:rPr>
        <w:t>od 100 zł netto</w:t>
      </w:r>
      <w:r w:rsidRPr="008F4A56">
        <w:rPr>
          <w:rFonts w:ascii="Times New Roman" w:eastAsia="Times New Roman" w:hAnsi="Times New Roman" w:cs="Times New Roman"/>
          <w:lang w:eastAsia="pl-PL"/>
        </w:rPr>
        <w:t xml:space="preserve"> (słownie: sto złotych) wartości sprzedanych biletów - cena musi być podana  z dokładnością do dwóch miejsc po przecinku. </w:t>
      </w:r>
      <w:bookmarkEnd w:id="6"/>
    </w:p>
    <w:p w14:paraId="2B7B2E56" w14:textId="77777777" w:rsidR="008F4A56" w:rsidRPr="008F4A56" w:rsidRDefault="008F4A56" w:rsidP="008F4A56">
      <w:pPr>
        <w:tabs>
          <w:tab w:val="left" w:pos="422"/>
        </w:tabs>
        <w:autoSpaceDE w:val="0"/>
        <w:autoSpaceDN w:val="0"/>
        <w:adjustRightInd w:val="0"/>
        <w:spacing w:after="0" w:line="360" w:lineRule="auto"/>
        <w:jc w:val="both"/>
        <w:rPr>
          <w:rFonts w:ascii="Times New Roman" w:eastAsia="Times New Roman" w:hAnsi="Times New Roman" w:cs="Times New Roman"/>
          <w:lang w:eastAsia="pl-PL"/>
        </w:rPr>
      </w:pPr>
    </w:p>
    <w:p w14:paraId="270E98E3" w14:textId="3D35C4D2" w:rsidR="008F4A56" w:rsidRPr="00232182" w:rsidRDefault="008F4A56" w:rsidP="00232182">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Ad. 2. Doświadczenie (D) - waga 1</w:t>
      </w:r>
      <w:r w:rsidR="00A03B82">
        <w:rPr>
          <w:rFonts w:ascii="Times New Roman" w:eastAsia="Times New Roman" w:hAnsi="Times New Roman" w:cs="Times New Roman"/>
          <w:b/>
          <w:bCs/>
          <w:lang w:eastAsia="pl-PL"/>
        </w:rPr>
        <w:t>2</w:t>
      </w:r>
      <w:r w:rsidRPr="008F4A56">
        <w:rPr>
          <w:rFonts w:ascii="Times New Roman" w:eastAsia="Times New Roman" w:hAnsi="Times New Roman" w:cs="Times New Roman"/>
          <w:b/>
          <w:bCs/>
          <w:lang w:eastAsia="pl-PL"/>
        </w:rPr>
        <w:t>% maksymalna ilość punktów 1</w:t>
      </w:r>
      <w:r w:rsidR="00A03B82">
        <w:rPr>
          <w:rFonts w:ascii="Times New Roman" w:eastAsia="Times New Roman" w:hAnsi="Times New Roman" w:cs="Times New Roman"/>
          <w:b/>
          <w:bCs/>
          <w:lang w:eastAsia="pl-PL"/>
        </w:rPr>
        <w:t>2</w:t>
      </w:r>
      <w:r w:rsidRPr="008F4A56">
        <w:rPr>
          <w:rFonts w:ascii="Times New Roman" w:eastAsia="Times New Roman" w:hAnsi="Times New Roman" w:cs="Times New Roman"/>
          <w:b/>
          <w:bCs/>
          <w:lang w:eastAsia="pl-PL"/>
        </w:rPr>
        <w:t>:</w:t>
      </w:r>
    </w:p>
    <w:p w14:paraId="760C08E4"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Zamawiający przyznawał będzie punkty Wykonawcom, którzy spełniając warunek posiadania minimalnego doświadczenia wykazali się własnym doświadczeniem:</w:t>
      </w:r>
    </w:p>
    <w:p w14:paraId="46BDF728" w14:textId="77777777" w:rsidR="008F4A56" w:rsidRPr="008F4A56" w:rsidRDefault="008F4A56" w:rsidP="008F4A56">
      <w:pPr>
        <w:numPr>
          <w:ilvl w:val="0"/>
          <w:numId w:val="3"/>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sprzedaż biletów na przejazd we własnej aplikacji przez co najmniej;</w:t>
      </w:r>
    </w:p>
    <w:p w14:paraId="00BF9BC4" w14:textId="77777777" w:rsidR="008F4A56" w:rsidRPr="008F4A56" w:rsidRDefault="008F4A56" w:rsidP="008F4A56">
      <w:pPr>
        <w:spacing w:after="0" w:line="360" w:lineRule="auto"/>
        <w:ind w:left="720"/>
        <w:contextualSpacing/>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- 13 do 24 miesięcy – 1 pkt;</w:t>
      </w:r>
    </w:p>
    <w:p w14:paraId="51C766B3" w14:textId="74288084" w:rsidR="008F4A56" w:rsidRPr="008F4A56" w:rsidRDefault="008F4A56" w:rsidP="008F4A56">
      <w:pPr>
        <w:spacing w:after="0" w:line="360" w:lineRule="auto"/>
        <w:ind w:left="720"/>
        <w:contextualSpacing/>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- 25 do 48 miesięcy – </w:t>
      </w:r>
      <w:r w:rsidR="00A03B82">
        <w:rPr>
          <w:rFonts w:ascii="Times New Roman" w:eastAsia="Times New Roman" w:hAnsi="Times New Roman" w:cs="Times New Roman"/>
          <w:lang w:eastAsia="pl-PL"/>
        </w:rPr>
        <w:t>2</w:t>
      </w:r>
      <w:r w:rsidRPr="008F4A56">
        <w:rPr>
          <w:rFonts w:ascii="Times New Roman" w:eastAsia="Times New Roman" w:hAnsi="Times New Roman" w:cs="Times New Roman"/>
          <w:lang w:eastAsia="pl-PL"/>
        </w:rPr>
        <w:t xml:space="preserve"> pkt;</w:t>
      </w:r>
    </w:p>
    <w:p w14:paraId="69BBB938" w14:textId="6A070598" w:rsidR="008F4A56" w:rsidRPr="008F4A56" w:rsidRDefault="008F4A56" w:rsidP="008F4A56">
      <w:pPr>
        <w:spacing w:after="0" w:line="360" w:lineRule="auto"/>
        <w:ind w:left="720"/>
        <w:contextualSpacing/>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powyżej 49 miesięcy – </w:t>
      </w:r>
      <w:r w:rsidR="00A03B82">
        <w:rPr>
          <w:rFonts w:ascii="Times New Roman" w:eastAsia="Times New Roman" w:hAnsi="Times New Roman" w:cs="Times New Roman"/>
          <w:lang w:eastAsia="pl-PL"/>
        </w:rPr>
        <w:t>3</w:t>
      </w:r>
      <w:r w:rsidRPr="008F4A56">
        <w:rPr>
          <w:rFonts w:ascii="Times New Roman" w:eastAsia="Times New Roman" w:hAnsi="Times New Roman" w:cs="Times New Roman"/>
          <w:lang w:eastAsia="pl-PL"/>
        </w:rPr>
        <w:t xml:space="preserve"> pkt  </w:t>
      </w:r>
    </w:p>
    <w:p w14:paraId="61BD76A1" w14:textId="754A014A" w:rsidR="008F4A56" w:rsidRPr="008F4A56" w:rsidRDefault="008F4A56" w:rsidP="008F4A56">
      <w:pPr>
        <w:numPr>
          <w:ilvl w:val="0"/>
          <w:numId w:val="3"/>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sprzedaż biletów na przejazd </w:t>
      </w:r>
      <w:r w:rsidR="0014081B">
        <w:rPr>
          <w:rFonts w:ascii="Times New Roman" w:eastAsia="Times New Roman" w:hAnsi="Times New Roman" w:cs="Times New Roman"/>
          <w:lang w:eastAsia="pl-PL"/>
        </w:rPr>
        <w:t xml:space="preserve">we własnej aplikacji </w:t>
      </w:r>
      <w:r w:rsidRPr="008F4A56">
        <w:rPr>
          <w:rFonts w:ascii="Times New Roman" w:eastAsia="Times New Roman" w:hAnsi="Times New Roman" w:cs="Times New Roman"/>
          <w:lang w:eastAsia="pl-PL"/>
        </w:rPr>
        <w:t>w wielkości:</w:t>
      </w:r>
    </w:p>
    <w:p w14:paraId="3C7CDDCC" w14:textId="5F9745B7"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               - od 1</w:t>
      </w:r>
      <w:r w:rsidR="00232182">
        <w:rPr>
          <w:rFonts w:ascii="Times New Roman" w:eastAsia="Calibri" w:hAnsi="Times New Roman" w:cs="Times New Roman"/>
        </w:rPr>
        <w:t xml:space="preserve">2 </w:t>
      </w:r>
      <w:r w:rsidRPr="008F4A56">
        <w:rPr>
          <w:rFonts w:ascii="Times New Roman" w:eastAsia="Calibri" w:hAnsi="Times New Roman" w:cs="Times New Roman"/>
        </w:rPr>
        <w:t>00</w:t>
      </w:r>
      <w:r w:rsidR="00232182">
        <w:rPr>
          <w:rFonts w:ascii="Times New Roman" w:eastAsia="Calibri" w:hAnsi="Times New Roman" w:cs="Times New Roman"/>
        </w:rPr>
        <w:t>0</w:t>
      </w:r>
      <w:r w:rsidRPr="008F4A56">
        <w:rPr>
          <w:rFonts w:ascii="Times New Roman" w:eastAsia="Calibri" w:hAnsi="Times New Roman" w:cs="Times New Roman"/>
        </w:rPr>
        <w:t xml:space="preserve"> do 3</w:t>
      </w:r>
      <w:r w:rsidR="00232182">
        <w:rPr>
          <w:rFonts w:ascii="Times New Roman" w:eastAsia="Calibri" w:hAnsi="Times New Roman" w:cs="Times New Roman"/>
        </w:rPr>
        <w:t xml:space="preserve">6 </w:t>
      </w:r>
      <w:r w:rsidRPr="008F4A56">
        <w:rPr>
          <w:rFonts w:ascii="Times New Roman" w:eastAsia="Calibri" w:hAnsi="Times New Roman" w:cs="Times New Roman"/>
        </w:rPr>
        <w:t xml:space="preserve">000 sztuk </w:t>
      </w:r>
      <w:r w:rsidR="00232182">
        <w:rPr>
          <w:rFonts w:ascii="Times New Roman" w:eastAsia="Calibri" w:hAnsi="Times New Roman" w:cs="Times New Roman"/>
        </w:rPr>
        <w:t>rocznie</w:t>
      </w:r>
      <w:r w:rsidRPr="008F4A56">
        <w:rPr>
          <w:rFonts w:ascii="Times New Roman" w:eastAsia="Calibri" w:hAnsi="Times New Roman" w:cs="Times New Roman"/>
        </w:rPr>
        <w:t xml:space="preserve"> – 1 pkt</w:t>
      </w:r>
    </w:p>
    <w:p w14:paraId="1D55B6C0" w14:textId="004FD1A6"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              - od 3</w:t>
      </w:r>
      <w:r w:rsidR="00232182">
        <w:rPr>
          <w:rFonts w:ascii="Times New Roman" w:eastAsia="Calibri" w:hAnsi="Times New Roman" w:cs="Times New Roman"/>
        </w:rPr>
        <w:t xml:space="preserve">6 </w:t>
      </w:r>
      <w:r w:rsidRPr="008F4A56">
        <w:rPr>
          <w:rFonts w:ascii="Times New Roman" w:eastAsia="Calibri" w:hAnsi="Times New Roman" w:cs="Times New Roman"/>
        </w:rPr>
        <w:t xml:space="preserve">001 do </w:t>
      </w:r>
      <w:r w:rsidR="00232182">
        <w:rPr>
          <w:rFonts w:ascii="Times New Roman" w:eastAsia="Calibri" w:hAnsi="Times New Roman" w:cs="Times New Roman"/>
        </w:rPr>
        <w:t xml:space="preserve">60 </w:t>
      </w:r>
      <w:r w:rsidRPr="008F4A56">
        <w:rPr>
          <w:rFonts w:ascii="Times New Roman" w:eastAsia="Calibri" w:hAnsi="Times New Roman" w:cs="Times New Roman"/>
        </w:rPr>
        <w:t xml:space="preserve">000 sztuk </w:t>
      </w:r>
      <w:r w:rsidR="00232182">
        <w:rPr>
          <w:rFonts w:ascii="Times New Roman" w:eastAsia="Calibri" w:hAnsi="Times New Roman" w:cs="Times New Roman"/>
        </w:rPr>
        <w:t>rocznie</w:t>
      </w:r>
      <w:r w:rsidRPr="008F4A56">
        <w:rPr>
          <w:rFonts w:ascii="Times New Roman" w:eastAsia="Calibri" w:hAnsi="Times New Roman" w:cs="Times New Roman"/>
        </w:rPr>
        <w:t xml:space="preserve"> – 2 pkt</w:t>
      </w:r>
    </w:p>
    <w:p w14:paraId="7C509CD8" w14:textId="0A35338F" w:rsid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              - powyżej </w:t>
      </w:r>
      <w:r w:rsidR="00232182">
        <w:rPr>
          <w:rFonts w:ascii="Times New Roman" w:eastAsia="Calibri" w:hAnsi="Times New Roman" w:cs="Times New Roman"/>
        </w:rPr>
        <w:t>60 0000</w:t>
      </w:r>
      <w:r w:rsidRPr="008F4A56">
        <w:rPr>
          <w:rFonts w:ascii="Times New Roman" w:eastAsia="Calibri" w:hAnsi="Times New Roman" w:cs="Times New Roman"/>
        </w:rPr>
        <w:t xml:space="preserve"> sztuk </w:t>
      </w:r>
      <w:r w:rsidR="00232182">
        <w:rPr>
          <w:rFonts w:ascii="Times New Roman" w:eastAsia="Calibri" w:hAnsi="Times New Roman" w:cs="Times New Roman"/>
        </w:rPr>
        <w:t>rocznie</w:t>
      </w:r>
      <w:r w:rsidRPr="008F4A56">
        <w:rPr>
          <w:rFonts w:ascii="Times New Roman" w:eastAsia="Calibri" w:hAnsi="Times New Roman" w:cs="Times New Roman"/>
        </w:rPr>
        <w:t xml:space="preserve"> – </w:t>
      </w:r>
      <w:r w:rsidR="00A03B82">
        <w:rPr>
          <w:rFonts w:ascii="Times New Roman" w:eastAsia="Calibri" w:hAnsi="Times New Roman" w:cs="Times New Roman"/>
        </w:rPr>
        <w:t>3</w:t>
      </w:r>
      <w:r w:rsidRPr="008F4A56">
        <w:rPr>
          <w:rFonts w:ascii="Times New Roman" w:eastAsia="Calibri" w:hAnsi="Times New Roman" w:cs="Times New Roman"/>
        </w:rPr>
        <w:t xml:space="preserve"> pkt.</w:t>
      </w:r>
    </w:p>
    <w:p w14:paraId="253C5024" w14:textId="73D424B0" w:rsidR="00232182" w:rsidRPr="00232182" w:rsidRDefault="00232182" w:rsidP="008F4A56">
      <w:pPr>
        <w:spacing w:after="0" w:line="36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Liczba sztuk sprzedanych biletów może dotyczyć </w:t>
      </w:r>
      <w:r w:rsidR="00226FB4">
        <w:rPr>
          <w:rFonts w:ascii="Times New Roman" w:eastAsia="Times New Roman" w:hAnsi="Times New Roman" w:cs="Times New Roman"/>
          <w:b/>
          <w:bCs/>
          <w:lang w:eastAsia="pl-PL"/>
        </w:rPr>
        <w:t xml:space="preserve">jedynie </w:t>
      </w:r>
      <w:r>
        <w:rPr>
          <w:rFonts w:ascii="Times New Roman" w:eastAsia="Times New Roman" w:hAnsi="Times New Roman" w:cs="Times New Roman"/>
          <w:b/>
          <w:bCs/>
          <w:lang w:eastAsia="pl-PL"/>
        </w:rPr>
        <w:t>okresu</w:t>
      </w:r>
      <w:r w:rsidR="00226FB4">
        <w:rPr>
          <w:rFonts w:ascii="Times New Roman" w:eastAsia="Times New Roman" w:hAnsi="Times New Roman" w:cs="Times New Roman"/>
          <w:b/>
          <w:bCs/>
          <w:lang w:eastAsia="pl-PL"/>
        </w:rPr>
        <w:t xml:space="preserve"> 12 miesięcy w okresie ostatnich</w:t>
      </w:r>
      <w:r w:rsidRPr="00232182">
        <w:rPr>
          <w:rFonts w:ascii="Times New Roman" w:eastAsia="Times New Roman" w:hAnsi="Times New Roman" w:cs="Times New Roman"/>
          <w:b/>
          <w:bCs/>
          <w:lang w:eastAsia="pl-PL"/>
        </w:rPr>
        <w:t xml:space="preserve"> 36 miesięcy przed datą złożenia oferty.</w:t>
      </w:r>
    </w:p>
    <w:p w14:paraId="3B9DF40B" w14:textId="77777777" w:rsidR="008F4A56" w:rsidRPr="008F4A56" w:rsidRDefault="008F4A56" w:rsidP="008F4A56">
      <w:pPr>
        <w:spacing w:after="0" w:line="360" w:lineRule="auto"/>
        <w:jc w:val="both"/>
        <w:rPr>
          <w:rFonts w:ascii="Times New Roman" w:eastAsia="Times New Roman" w:hAnsi="Times New Roman" w:cs="Times New Roman"/>
          <w:lang w:eastAsia="pl-PL"/>
        </w:rPr>
      </w:pPr>
    </w:p>
    <w:p w14:paraId="35A8214A" w14:textId="77777777"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lastRenderedPageBreak/>
        <w:t>Ad. 3. Dodatkowe funkcjonalności (DF) - waga 10% maksymalna ilość punktów 10:</w:t>
      </w:r>
    </w:p>
    <w:p w14:paraId="0E11DED1" w14:textId="77777777" w:rsidR="008F4A56" w:rsidRPr="008F4A56" w:rsidRDefault="008F4A56" w:rsidP="008F4A56">
      <w:pPr>
        <w:autoSpaceDE w:val="0"/>
        <w:autoSpaceDN w:val="0"/>
        <w:adjustRightInd w:val="0"/>
        <w:spacing w:after="0" w:line="360" w:lineRule="auto"/>
        <w:rPr>
          <w:rFonts w:ascii="Times New Roman" w:eastAsia="Times New Roman" w:hAnsi="Times New Roman" w:cs="Times New Roman"/>
          <w:b/>
          <w:bCs/>
          <w:lang w:eastAsia="pl-PL"/>
        </w:rPr>
      </w:pPr>
    </w:p>
    <w:p w14:paraId="5E9D9D9D"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Zamawiający przyznawał będzie punkty Wykonawcom, którzy zaproponują dodatkową funkcjonalność aplikacji tj:</w:t>
      </w:r>
    </w:p>
    <w:p w14:paraId="5FB477E2"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planer podróży – </w:t>
      </w:r>
      <w:r w:rsidR="00523BB7">
        <w:rPr>
          <w:rFonts w:ascii="Times New Roman" w:eastAsia="Times New Roman" w:hAnsi="Times New Roman" w:cs="Times New Roman"/>
          <w:lang w:eastAsia="pl-PL"/>
        </w:rPr>
        <w:t>4</w:t>
      </w:r>
      <w:r w:rsidRPr="008F4A56">
        <w:rPr>
          <w:rFonts w:ascii="Times New Roman" w:eastAsia="Times New Roman" w:hAnsi="Times New Roman" w:cs="Times New Roman"/>
          <w:lang w:eastAsia="pl-PL"/>
        </w:rPr>
        <w:t xml:space="preserve"> pkt;</w:t>
      </w:r>
    </w:p>
    <w:p w14:paraId="29680FDD" w14:textId="77777777" w:rsidR="008507E4"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strona mobilna – </w:t>
      </w:r>
      <w:r w:rsidR="00523BB7">
        <w:rPr>
          <w:rFonts w:ascii="Times New Roman" w:eastAsia="Times New Roman" w:hAnsi="Times New Roman" w:cs="Times New Roman"/>
          <w:lang w:eastAsia="pl-PL"/>
        </w:rPr>
        <w:t>3</w:t>
      </w:r>
      <w:r w:rsidRPr="008F4A56">
        <w:rPr>
          <w:rFonts w:ascii="Times New Roman" w:eastAsia="Times New Roman" w:hAnsi="Times New Roman" w:cs="Times New Roman"/>
          <w:lang w:eastAsia="pl-PL"/>
        </w:rPr>
        <w:t xml:space="preserve"> pkt</w:t>
      </w:r>
      <w:r w:rsidR="008507E4">
        <w:rPr>
          <w:rFonts w:ascii="Times New Roman" w:eastAsia="Times New Roman" w:hAnsi="Times New Roman" w:cs="Times New Roman"/>
          <w:lang w:eastAsia="pl-PL"/>
        </w:rPr>
        <w:t>;</w:t>
      </w:r>
    </w:p>
    <w:p w14:paraId="1835674E" w14:textId="77777777" w:rsidR="008F4A56" w:rsidRPr="008F4A56" w:rsidRDefault="008507E4" w:rsidP="008F4A56">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rezerwacja miejsca na przewóz roweru</w:t>
      </w:r>
      <w:r w:rsidR="00523BB7">
        <w:rPr>
          <w:rFonts w:ascii="Times New Roman" w:eastAsia="Times New Roman" w:hAnsi="Times New Roman" w:cs="Times New Roman"/>
          <w:lang w:eastAsia="pl-PL"/>
        </w:rPr>
        <w:t xml:space="preserve"> – 3 pkt</w:t>
      </w:r>
      <w:r w:rsidR="008F4A56" w:rsidRPr="008F4A56">
        <w:rPr>
          <w:rFonts w:ascii="Times New Roman" w:eastAsia="Times New Roman" w:hAnsi="Times New Roman" w:cs="Times New Roman"/>
          <w:lang w:eastAsia="pl-PL"/>
        </w:rPr>
        <w:t xml:space="preserve">. </w:t>
      </w:r>
    </w:p>
    <w:p w14:paraId="53C8E2E4" w14:textId="77777777" w:rsidR="008F4A56" w:rsidRPr="008F4A56" w:rsidRDefault="008F4A56" w:rsidP="00733884">
      <w:pPr>
        <w:spacing w:after="0" w:line="360" w:lineRule="auto"/>
        <w:jc w:val="both"/>
        <w:rPr>
          <w:rFonts w:ascii="Times New Roman" w:eastAsia="Times New Roman" w:hAnsi="Times New Roman" w:cs="Times New Roman"/>
          <w:bCs/>
          <w:lang w:eastAsia="pl-PL"/>
        </w:rPr>
      </w:pPr>
      <w:r w:rsidRPr="008F4A56">
        <w:rPr>
          <w:rFonts w:ascii="Times New Roman" w:eastAsia="Times New Roman" w:hAnsi="Times New Roman" w:cs="Times New Roman"/>
          <w:b/>
          <w:lang w:eastAsia="pl-PL"/>
        </w:rPr>
        <w:t>Planer podróży</w:t>
      </w:r>
      <w:r w:rsidRPr="008F4A56">
        <w:rPr>
          <w:rFonts w:ascii="Times New Roman" w:eastAsia="Times New Roman" w:hAnsi="Times New Roman" w:cs="Times New Roman"/>
          <w:lang w:eastAsia="pl-PL"/>
        </w:rPr>
        <w:t xml:space="preserve"> – system informatyczny umożliwiający dokładne zapl</w:t>
      </w:r>
      <w:r w:rsidRPr="008F4A56">
        <w:rPr>
          <w:rFonts w:ascii="Times New Roman" w:eastAsia="Times New Roman" w:hAnsi="Times New Roman" w:cs="Times New Roman"/>
          <w:bCs/>
          <w:lang w:eastAsia="pl-PL"/>
        </w:rPr>
        <w:t>anowanie podróży zawierający aktualności i pełny rozkład jazdy.</w:t>
      </w:r>
    </w:p>
    <w:p w14:paraId="20121F1D" w14:textId="724054A1" w:rsidR="00D97634" w:rsidRPr="00D97634" w:rsidRDefault="008F4A56" w:rsidP="00733884">
      <w:pPr>
        <w:spacing w:after="0" w:line="360" w:lineRule="auto"/>
        <w:jc w:val="both"/>
        <w:rPr>
          <w:rFonts w:ascii="Times New Roman" w:eastAsia="Calibri" w:hAnsi="Times New Roman" w:cs="Times New Roman"/>
          <w:color w:val="000000"/>
        </w:rPr>
      </w:pPr>
      <w:r w:rsidRPr="008F4A56">
        <w:rPr>
          <w:rFonts w:ascii="Times New Roman" w:eastAsia="Times New Roman" w:hAnsi="Times New Roman" w:cs="Times New Roman"/>
          <w:b/>
          <w:bCs/>
          <w:color w:val="000000"/>
          <w:lang w:eastAsia="pl-PL"/>
        </w:rPr>
        <w:t>Strona mobilna</w:t>
      </w:r>
      <w:r w:rsidRPr="008F4A56">
        <w:rPr>
          <w:rFonts w:ascii="Times New Roman" w:eastAsia="Times New Roman" w:hAnsi="Times New Roman" w:cs="Times New Roman"/>
          <w:bCs/>
          <w:color w:val="000000"/>
          <w:lang w:eastAsia="pl-PL"/>
        </w:rPr>
        <w:t xml:space="preserve"> - </w:t>
      </w:r>
      <w:hyperlink r:id="rId8" w:tooltip="Strona internetowa" w:history="1">
        <w:r w:rsidRPr="00733884">
          <w:rPr>
            <w:rFonts w:ascii="Times New Roman" w:eastAsia="Calibri" w:hAnsi="Times New Roman" w:cs="Times New Roman"/>
            <w:color w:val="000000"/>
          </w:rPr>
          <w:t>strona internetowa</w:t>
        </w:r>
      </w:hyperlink>
      <w:r w:rsidRPr="008F4A56">
        <w:rPr>
          <w:rFonts w:ascii="Times New Roman" w:eastAsia="Calibri" w:hAnsi="Times New Roman" w:cs="Times New Roman"/>
          <w:color w:val="000000"/>
        </w:rPr>
        <w:t xml:space="preserve">, która przystosowana jest do wyświetlania na różnorodnych </w:t>
      </w:r>
      <w:hyperlink r:id="rId9" w:tooltip="Urządzenie mobilne" w:history="1">
        <w:r w:rsidRPr="008F4A56">
          <w:rPr>
            <w:rFonts w:ascii="Calibri" w:eastAsia="Calibri" w:hAnsi="Calibri" w:cs="Times New Roman"/>
            <w:color w:val="000000"/>
          </w:rPr>
          <w:t>urządzeniach mobilnych</w:t>
        </w:r>
      </w:hyperlink>
      <w:r w:rsidRPr="008F4A56">
        <w:rPr>
          <w:rFonts w:ascii="Times New Roman" w:eastAsia="Calibri" w:hAnsi="Times New Roman" w:cs="Times New Roman"/>
          <w:color w:val="000000"/>
        </w:rPr>
        <w:t xml:space="preserve"> mogących komunikować się z globalną siecią za pomocą własnych protokołów bezprzewodowych z aplikacją mobilną.</w:t>
      </w:r>
    </w:p>
    <w:p w14:paraId="2E1558E3" w14:textId="6EE2F70B" w:rsidR="008F4A56" w:rsidRDefault="00D97634" w:rsidP="00733884">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Rezerwacja miejsca na przewóz roweru- </w:t>
      </w:r>
      <w:r>
        <w:rPr>
          <w:rFonts w:ascii="Times New Roman" w:eastAsia="Times New Roman" w:hAnsi="Times New Roman" w:cs="Times New Roman"/>
          <w:lang w:eastAsia="pl-PL"/>
        </w:rPr>
        <w:t>rezerwacja pobierana jest z serwisu SKM obowiązuje w danym pociągu</w:t>
      </w:r>
      <w:r w:rsidR="002C6E14">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którego n</w:t>
      </w:r>
      <w:r w:rsidR="002C6E14">
        <w:rPr>
          <w:rFonts w:ascii="Times New Roman" w:eastAsia="Times New Roman" w:hAnsi="Times New Roman" w:cs="Times New Roman"/>
          <w:lang w:eastAsia="pl-PL"/>
        </w:rPr>
        <w:t>umer</w:t>
      </w:r>
      <w:r>
        <w:rPr>
          <w:rFonts w:ascii="Times New Roman" w:eastAsia="Times New Roman" w:hAnsi="Times New Roman" w:cs="Times New Roman"/>
          <w:lang w:eastAsia="pl-PL"/>
        </w:rPr>
        <w:t xml:space="preserve"> należy uwidocznić na bilecie. Rezerwacja obowiązuje</w:t>
      </w:r>
      <w:r w:rsidR="002C6E14">
        <w:rPr>
          <w:rFonts w:ascii="Times New Roman" w:eastAsia="Times New Roman" w:hAnsi="Times New Roman" w:cs="Times New Roman"/>
          <w:lang w:eastAsia="pl-PL"/>
        </w:rPr>
        <w:t xml:space="preserve"> tylko w pociągach spalinowych kursujących </w:t>
      </w:r>
      <w:r>
        <w:rPr>
          <w:rFonts w:ascii="Times New Roman" w:eastAsia="Times New Roman" w:hAnsi="Times New Roman" w:cs="Times New Roman"/>
          <w:lang w:eastAsia="pl-PL"/>
        </w:rPr>
        <w:t>na odcinku pomiędzy stacjami  Kościerzyna – Kartuzy – Gdańsk Wrzeszcz – Gdynia Główna.</w:t>
      </w:r>
    </w:p>
    <w:p w14:paraId="4403B3F5" w14:textId="5D1B9C30" w:rsidR="009F36AF" w:rsidRDefault="009F36AF" w:rsidP="008F4A56">
      <w:pPr>
        <w:spacing w:after="0" w:line="360" w:lineRule="auto"/>
        <w:jc w:val="both"/>
        <w:rPr>
          <w:rFonts w:ascii="Times New Roman" w:eastAsia="Times New Roman" w:hAnsi="Times New Roman" w:cs="Times New Roman"/>
          <w:lang w:eastAsia="pl-PL"/>
        </w:rPr>
      </w:pPr>
    </w:p>
    <w:p w14:paraId="0743C3A5" w14:textId="77777777" w:rsidR="009F36AF" w:rsidRPr="00D97634" w:rsidRDefault="009F36AF" w:rsidP="008F4A56">
      <w:pPr>
        <w:spacing w:after="0" w:line="360" w:lineRule="auto"/>
        <w:jc w:val="both"/>
        <w:rPr>
          <w:rFonts w:ascii="Times New Roman" w:eastAsia="Times New Roman" w:hAnsi="Times New Roman" w:cs="Times New Roman"/>
          <w:lang w:eastAsia="pl-PL"/>
        </w:rPr>
      </w:pPr>
    </w:p>
    <w:p w14:paraId="03FFBC02" w14:textId="77777777" w:rsidR="008F4A56" w:rsidRPr="008F4A56" w:rsidRDefault="008F4A56" w:rsidP="008F4A56">
      <w:pPr>
        <w:spacing w:after="0" w:line="360" w:lineRule="auto"/>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14:paraId="04DC4D68" w14:textId="77777777" w:rsidR="008F4A56" w:rsidRPr="008F4A56" w:rsidRDefault="008F4A56" w:rsidP="008F4A56">
      <w:pPr>
        <w:spacing w:after="0" w:line="360" w:lineRule="auto"/>
        <w:jc w:val="both"/>
        <w:rPr>
          <w:rFonts w:ascii="Times New Roman" w:eastAsia="Times New Roman" w:hAnsi="Times New Roman" w:cs="Times New Roman"/>
          <w:b/>
          <w:bCs/>
          <w:lang w:eastAsia="pl-PL"/>
        </w:rPr>
      </w:pPr>
    </w:p>
    <w:p w14:paraId="1292367F" w14:textId="77777777" w:rsidR="008F4A56" w:rsidRPr="008F4A56" w:rsidRDefault="008F4A56" w:rsidP="008F4A56">
      <w:pPr>
        <w:spacing w:after="0" w:line="360" w:lineRule="auto"/>
        <w:jc w:val="center"/>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O + C + T + G</w:t>
      </w:r>
    </w:p>
    <w:p w14:paraId="0E4163F5" w14:textId="77777777" w:rsidR="008F4A56" w:rsidRPr="008F4A56" w:rsidRDefault="008F4A56" w:rsidP="008F4A56">
      <w:pPr>
        <w:spacing w:after="0" w:line="360" w:lineRule="auto"/>
        <w:jc w:val="center"/>
        <w:rPr>
          <w:rFonts w:ascii="Times New Roman" w:eastAsia="Times New Roman" w:hAnsi="Times New Roman" w:cs="Times New Roman"/>
          <w:b/>
          <w:bCs/>
          <w:lang w:eastAsia="pl-PL"/>
        </w:rPr>
      </w:pPr>
    </w:p>
    <w:p w14:paraId="7DA45BDB" w14:textId="77777777" w:rsidR="008F4A56" w:rsidRPr="008F4A56" w:rsidRDefault="008F4A56" w:rsidP="008F4A56">
      <w:pPr>
        <w:spacing w:after="0" w:line="360" w:lineRule="auto"/>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Oferta, która uzyska największą ilość punktów „O” liczoną wg powyższego wzoru, zostanie uznana przez Zamawiającego za najkorzystniejszą.</w:t>
      </w:r>
    </w:p>
    <w:p w14:paraId="2564E70F" w14:textId="77777777" w:rsidR="008F4A56" w:rsidRPr="008F4A56" w:rsidRDefault="008F4A56" w:rsidP="008F4A56">
      <w:pPr>
        <w:spacing w:after="0" w:line="360" w:lineRule="auto"/>
        <w:jc w:val="both"/>
        <w:rPr>
          <w:rFonts w:ascii="Times New Roman" w:eastAsia="Times New Roman" w:hAnsi="Times New Roman" w:cs="Times New Roman"/>
          <w:b/>
          <w:bCs/>
          <w:lang w:eastAsia="pl-PL"/>
        </w:rPr>
      </w:pPr>
    </w:p>
    <w:p w14:paraId="2B00DFBA" w14:textId="77777777" w:rsidR="008F4A56" w:rsidRPr="008F4A56" w:rsidRDefault="008F4A56" w:rsidP="008F4A56">
      <w:pPr>
        <w:spacing w:after="0" w:line="360" w:lineRule="auto"/>
        <w:jc w:val="both"/>
        <w:rPr>
          <w:rFonts w:ascii="Times New Roman" w:eastAsia="Times New Roman" w:hAnsi="Times New Roman" w:cs="Times New Roman"/>
          <w:u w:val="single"/>
          <w:lang w:eastAsia="pl-PL"/>
        </w:rPr>
      </w:pPr>
      <w:r w:rsidRPr="008F4A56">
        <w:rPr>
          <w:rFonts w:ascii="Times New Roman" w:eastAsia="Times New Roman" w:hAnsi="Times New Roman" w:cs="Times New Roman"/>
          <w:b/>
          <w:u w:val="single"/>
          <w:lang w:eastAsia="pl-PL"/>
        </w:rPr>
        <w:t>5.4</w:t>
      </w:r>
      <w:r w:rsidRPr="008F4A56">
        <w:rPr>
          <w:rFonts w:ascii="Times New Roman" w:eastAsia="Times New Roman" w:hAnsi="Times New Roman" w:cs="Times New Roman"/>
          <w:u w:val="single"/>
          <w:lang w:eastAsia="pl-PL"/>
        </w:rPr>
        <w:t xml:space="preserve"> Zasady oceny ofert i udzielenia zamówienia:</w:t>
      </w:r>
    </w:p>
    <w:p w14:paraId="5B939BAA" w14:textId="77777777" w:rsidR="008F4A56" w:rsidRPr="008F4A56" w:rsidRDefault="008F4A56" w:rsidP="008F4A56">
      <w:pPr>
        <w:spacing w:after="0" w:line="360" w:lineRule="auto"/>
        <w:jc w:val="both"/>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Zamawiający udzieli zamówienia Wykonawcy, którego oferta:</w:t>
      </w:r>
    </w:p>
    <w:p w14:paraId="48C7B255" w14:textId="0D77679B" w:rsidR="008F4A56" w:rsidRPr="008F4A56" w:rsidRDefault="008F4A56" w:rsidP="008F4A56">
      <w:pPr>
        <w:numPr>
          <w:ilvl w:val="0"/>
          <w:numId w:val="4"/>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8F4A56">
        <w:rPr>
          <w:rFonts w:ascii="Times New Roman" w:eastAsia="Times New Roman" w:hAnsi="Times New Roman" w:cs="Times New Roman"/>
          <w:sz w:val="24"/>
          <w:szCs w:val="24"/>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w:t>
      </w:r>
      <w:r w:rsidR="0014081B" w:rsidRPr="0014081B">
        <w:rPr>
          <w:rFonts w:ascii="Times New Roman" w:eastAsia="Times New Roman" w:hAnsi="Times New Roman" w:cs="Times New Roman"/>
          <w:sz w:val="24"/>
          <w:szCs w:val="24"/>
          <w:lang w:eastAsia="pl-PL"/>
        </w:rPr>
        <w:t>t.j. Dz. U. z 2019 r. poz. 1843</w:t>
      </w:r>
      <w:r w:rsidRPr="008F4A56">
        <w:rPr>
          <w:rFonts w:ascii="Times New Roman" w:eastAsia="Times New Roman" w:hAnsi="Times New Roman" w:cs="Times New Roman"/>
          <w:sz w:val="24"/>
          <w:szCs w:val="24"/>
          <w:lang w:eastAsia="pl-PL"/>
        </w:rPr>
        <w:t>);</w:t>
      </w:r>
    </w:p>
    <w:p w14:paraId="30113E19" w14:textId="77777777" w:rsidR="008F4A56" w:rsidRPr="008F4A56" w:rsidRDefault="008F4A56" w:rsidP="008F4A56">
      <w:pPr>
        <w:numPr>
          <w:ilvl w:val="0"/>
          <w:numId w:val="4"/>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8F4A56">
        <w:rPr>
          <w:rFonts w:ascii="Times New Roman" w:eastAsia="Times New Roman" w:hAnsi="Times New Roman" w:cs="Times New Roman"/>
          <w:sz w:val="24"/>
          <w:szCs w:val="24"/>
          <w:lang w:eastAsia="pl-PL"/>
        </w:rPr>
        <w:t>odpowiada wszystkim wymaganiom określonym w Specyfikacji Istotnych Warunków Zamówienia</w:t>
      </w:r>
    </w:p>
    <w:p w14:paraId="2088090B" w14:textId="77777777" w:rsidR="008F4A56" w:rsidRPr="008F4A56" w:rsidRDefault="008F4A56" w:rsidP="008F4A56">
      <w:pPr>
        <w:numPr>
          <w:ilvl w:val="0"/>
          <w:numId w:val="4"/>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8F4A56">
        <w:rPr>
          <w:rFonts w:ascii="Times New Roman" w:eastAsia="Times New Roman" w:hAnsi="Times New Roman" w:cs="Times New Roman"/>
          <w:sz w:val="24"/>
          <w:szCs w:val="24"/>
          <w:lang w:eastAsia="pl-PL"/>
        </w:rPr>
        <w:lastRenderedPageBreak/>
        <w:t xml:space="preserve">została uznana za najkorzystniejszą w oparciu o podane kryteria wyboru (uzyskała największą </w:t>
      </w:r>
    </w:p>
    <w:p w14:paraId="1DCFBB2C" w14:textId="77777777" w:rsidR="008F4A56" w:rsidRPr="008F4A56" w:rsidRDefault="008F4A56" w:rsidP="008F4A56">
      <w:pPr>
        <w:tabs>
          <w:tab w:val="left" w:pos="540"/>
          <w:tab w:val="left" w:pos="720"/>
        </w:tabs>
        <w:spacing w:after="0" w:line="360" w:lineRule="auto"/>
        <w:ind w:left="360"/>
        <w:jc w:val="both"/>
        <w:rPr>
          <w:rFonts w:ascii="Times New Roman" w:eastAsia="Times New Roman" w:hAnsi="Times New Roman" w:cs="Times New Roman"/>
          <w:b/>
          <w:sz w:val="24"/>
          <w:szCs w:val="24"/>
          <w:lang w:eastAsia="pl-PL"/>
        </w:rPr>
      </w:pPr>
      <w:r w:rsidRPr="008F4A56">
        <w:rPr>
          <w:rFonts w:ascii="Times New Roman" w:eastAsia="Times New Roman" w:hAnsi="Times New Roman" w:cs="Times New Roman"/>
          <w:sz w:val="24"/>
          <w:szCs w:val="24"/>
          <w:lang w:eastAsia="pl-PL"/>
        </w:rPr>
        <w:t xml:space="preserve">       liczbę punktów)</w:t>
      </w:r>
    </w:p>
    <w:p w14:paraId="6EAD9EF1" w14:textId="5F907AC6" w:rsidR="00B5531C" w:rsidRPr="00733884" w:rsidRDefault="00B5531C" w:rsidP="00B5531C">
      <w:pPr>
        <w:spacing w:after="0" w:line="360" w:lineRule="auto"/>
        <w:jc w:val="both"/>
        <w:rPr>
          <w:rFonts w:ascii="Times New Roman" w:eastAsia="Times New Roman" w:hAnsi="Times New Roman" w:cs="Times New Roman"/>
          <w:b/>
          <w:lang w:eastAsia="pl-PL"/>
        </w:rPr>
      </w:pPr>
      <w:r w:rsidRPr="00733884">
        <w:rPr>
          <w:rFonts w:ascii="Times New Roman" w:eastAsia="Times New Roman" w:hAnsi="Times New Roman" w:cs="Times New Roman"/>
          <w:b/>
          <w:lang w:eastAsia="pl-PL"/>
        </w:rPr>
        <w:t>Zamawiający ma prawo udzielić zamówienia więcej niż jednemu Wykonawcy. W sytuacji gdy w postępowaniu złożone zostały wyłącznie oferty, których ceny przekraczają kwotę, którą Zamawiający może przeznaczyć na sfinansowanie zamówienia, Zamawiający po dokonaniu oceny ofert, w celu wyboru Wykonawcy może przeprowadzić dogrywkę. W celu przeprowadzenia dogrywki Zamawiający zaprasza do negocjacji Wykonawców, którzy nie podlegają wykluczeniu i złożyli w postępowaniu oferty nie podlegające odrzuceniu. Po przeprowadzeniu negocjacji Wykonawcy składają powtórnie ofertę. Do negocjacji zapisy §32 Regulaminu udzielania przez PKP Szybka Kolej Miejska w Trójmieście Sp. z o.o.  zamówień sektorowych podprogowych na roboty budowlane, dostawy i usługi, o których mowa w Art. 132 ustawy prawo zamówień publicznych (</w:t>
      </w:r>
      <w:r w:rsidR="0014081B" w:rsidRPr="0014081B">
        <w:rPr>
          <w:rFonts w:ascii="Times New Roman" w:eastAsia="Times New Roman" w:hAnsi="Times New Roman" w:cs="Times New Roman"/>
          <w:b/>
          <w:lang w:eastAsia="pl-PL"/>
        </w:rPr>
        <w:t>t.j. Dz. U. z 2019 r. poz. 1843</w:t>
      </w:r>
      <w:r w:rsidRPr="00733884">
        <w:rPr>
          <w:rFonts w:ascii="Times New Roman" w:eastAsia="Times New Roman" w:hAnsi="Times New Roman" w:cs="Times New Roman"/>
          <w:b/>
          <w:lang w:eastAsia="pl-PL"/>
        </w:rPr>
        <w:t>) - stosuje się odpowiednio.</w:t>
      </w:r>
    </w:p>
    <w:p w14:paraId="454C4819" w14:textId="15B7840E" w:rsidR="008F4A56" w:rsidRPr="00B5531C" w:rsidRDefault="008F4A56" w:rsidP="008F4A56">
      <w:pPr>
        <w:spacing w:after="0" w:line="360" w:lineRule="auto"/>
        <w:jc w:val="both"/>
        <w:rPr>
          <w:rFonts w:ascii="Times New Roman" w:eastAsia="Times New Roman" w:hAnsi="Times New Roman" w:cs="Times New Roman"/>
          <w:b/>
          <w:color w:val="FF0000"/>
          <w:lang w:eastAsia="pl-PL"/>
        </w:rPr>
      </w:pPr>
    </w:p>
    <w:p w14:paraId="1A76BB01" w14:textId="77777777" w:rsidR="008F4A56" w:rsidRPr="008F4A56" w:rsidRDefault="008F4A56" w:rsidP="008F4A56">
      <w:pPr>
        <w:spacing w:after="0" w:line="36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VI. TERMIN ZWIĄZANIA OFERTĄ.</w:t>
      </w:r>
    </w:p>
    <w:p w14:paraId="57F0D99F"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Wykonawca jest związany ofertą przez okres </w:t>
      </w:r>
      <w:r w:rsidRPr="008F4A56">
        <w:rPr>
          <w:rFonts w:ascii="Times New Roman" w:eastAsia="Times New Roman" w:hAnsi="Times New Roman" w:cs="Times New Roman"/>
          <w:color w:val="000000"/>
          <w:lang w:eastAsia="pl-PL"/>
        </w:rPr>
        <w:t>60 dni</w:t>
      </w:r>
      <w:r w:rsidRPr="008F4A56">
        <w:rPr>
          <w:rFonts w:ascii="Times New Roman" w:eastAsia="Times New Roman" w:hAnsi="Times New Roman" w:cs="Times New Roman"/>
          <w:lang w:eastAsia="pl-PL"/>
        </w:rPr>
        <w:t xml:space="preserve"> licząc od dnia, w którym upływa termin składania ofert. </w:t>
      </w:r>
    </w:p>
    <w:p w14:paraId="4DD994CF"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2F2EA031"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VII. MIEJSCE I TERMIN SKŁADANIA OFERT.</w:t>
      </w:r>
    </w:p>
    <w:p w14:paraId="2AC44D38" w14:textId="1349723B"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b/>
          <w:szCs w:val="20"/>
          <w:lang w:eastAsia="pl-PL"/>
        </w:rPr>
        <w:t>7.1</w:t>
      </w:r>
      <w:r w:rsidRPr="008F4A56">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sidRPr="008F4A56">
        <w:rPr>
          <w:rFonts w:ascii="Times New Roman" w:eastAsia="Times New Roman" w:hAnsi="Times New Roman" w:cs="Times New Roman"/>
          <w:szCs w:val="20"/>
          <w:u w:val="single"/>
          <w:lang w:eastAsia="pl-PL"/>
        </w:rPr>
        <w:t>:</w:t>
      </w:r>
      <w:r w:rsidRPr="008F4A56">
        <w:rPr>
          <w:rFonts w:ascii="Times New Roman" w:eastAsia="Times New Roman" w:hAnsi="Times New Roman" w:cs="Times New Roman"/>
          <w:b/>
          <w:szCs w:val="20"/>
          <w:u w:val="single"/>
          <w:lang w:eastAsia="pl-PL"/>
        </w:rPr>
        <w:t xml:space="preserve"> </w:t>
      </w:r>
      <w:r w:rsidR="000B2BE9">
        <w:rPr>
          <w:rFonts w:ascii="Times New Roman" w:eastAsia="Times New Roman" w:hAnsi="Times New Roman" w:cs="Times New Roman"/>
          <w:b/>
          <w:szCs w:val="20"/>
          <w:u w:val="single"/>
          <w:lang w:eastAsia="pl-PL"/>
        </w:rPr>
        <w:t>28 listopada</w:t>
      </w:r>
      <w:r w:rsidR="009A2A75">
        <w:rPr>
          <w:rFonts w:ascii="Times New Roman" w:eastAsia="Times New Roman" w:hAnsi="Times New Roman" w:cs="Times New Roman"/>
          <w:b/>
          <w:szCs w:val="20"/>
          <w:u w:val="single"/>
          <w:lang w:eastAsia="pl-PL"/>
        </w:rPr>
        <w:t xml:space="preserve"> 2019 roku do godziny 10.00</w:t>
      </w:r>
    </w:p>
    <w:p w14:paraId="47D339E1"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PKP Szybka Kolej Miejska w Trójmieście Sp. z o.o.</w:t>
      </w:r>
    </w:p>
    <w:p w14:paraId="0D605318"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14:paraId="436077D7"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81-002 Gdynia</w:t>
      </w:r>
    </w:p>
    <w:p w14:paraId="66E24ED1"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                          Wydział Zamówień Publicznych i Umów , III piętro, pok. nr 303 </w:t>
      </w:r>
    </w:p>
    <w:p w14:paraId="12F68E5B"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p>
    <w:p w14:paraId="17BFF827" w14:textId="77777777" w:rsidR="008F4A56" w:rsidRPr="008F4A56" w:rsidRDefault="008F4A56" w:rsidP="008F4A56">
      <w:pPr>
        <w:spacing w:after="0" w:line="360" w:lineRule="auto"/>
        <w:jc w:val="both"/>
        <w:rPr>
          <w:rFonts w:ascii="Times New Roman" w:eastAsia="Times New Roman" w:hAnsi="Times New Roman" w:cs="Times New Roman"/>
          <w:szCs w:val="20"/>
          <w:u w:val="single"/>
          <w:lang w:eastAsia="pl-PL"/>
        </w:rPr>
      </w:pPr>
      <w:r w:rsidRPr="008F4A56">
        <w:rPr>
          <w:rFonts w:ascii="Times New Roman" w:eastAsia="Times New Roman" w:hAnsi="Times New Roman" w:cs="Times New Roman"/>
          <w:szCs w:val="20"/>
          <w:u w:val="single"/>
          <w:lang w:eastAsia="pl-PL"/>
        </w:rPr>
        <w:t>Za moment złożenia oferty przyjmuje się moment otrzymania oferty przez Zamawiającego.</w:t>
      </w:r>
    </w:p>
    <w:p w14:paraId="3A9FA166" w14:textId="77777777" w:rsidR="008F4A56" w:rsidRPr="008F4A56" w:rsidRDefault="008F4A56" w:rsidP="008F4A56">
      <w:pPr>
        <w:numPr>
          <w:ilvl w:val="1"/>
          <w:numId w:val="5"/>
        </w:numPr>
        <w:tabs>
          <w:tab w:val="num" w:pos="0"/>
          <w:tab w:val="left" w:pos="426"/>
        </w:tabs>
        <w:overflowPunct w:val="0"/>
        <w:autoSpaceDE w:val="0"/>
        <w:autoSpaceDN w:val="0"/>
        <w:adjustRightInd w:val="0"/>
        <w:spacing w:after="0" w:line="360" w:lineRule="auto"/>
        <w:jc w:val="both"/>
        <w:textAlignment w:val="baseline"/>
        <w:rPr>
          <w:rFonts w:ascii="Times New Roman" w:eastAsia="Times New Roman" w:hAnsi="Times New Roman" w:cs="Times New Roman"/>
          <w:b/>
          <w:szCs w:val="20"/>
          <w:lang w:eastAsia="pl-PL"/>
        </w:rPr>
      </w:pPr>
      <w:r w:rsidRPr="008F4A56">
        <w:rPr>
          <w:rFonts w:ascii="Times New Roman" w:eastAsia="Times New Roman" w:hAnsi="Times New Roman" w:cs="Times New Roman"/>
          <w:szCs w:val="20"/>
          <w:lang w:eastAsia="pl-PL"/>
        </w:rPr>
        <w:t>Oferta złożona po terminie wyżej określonym - zostanie zwrócona bez otwierania po upływie terminu na wniesienie protestu.</w:t>
      </w:r>
      <w:r w:rsidRPr="008F4A56">
        <w:rPr>
          <w:rFonts w:ascii="Times New Roman" w:eastAsia="Times New Roman" w:hAnsi="Times New Roman" w:cs="Times New Roman"/>
          <w:b/>
          <w:szCs w:val="20"/>
          <w:lang w:eastAsia="pl-PL"/>
        </w:rPr>
        <w:t xml:space="preserve"> </w:t>
      </w:r>
    </w:p>
    <w:p w14:paraId="18FF867F"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1DD771B5"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VIII. TRYB UDZIELANIA WYJAŚNIEŃ W SPRAWACH DOTYCZĄCYCH SPECYFIKACJI ISTOTNYCH WARUNKÓW ZAMÓWIENIA.</w:t>
      </w:r>
    </w:p>
    <w:p w14:paraId="6D31EFBD"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8.1</w:t>
      </w:r>
      <w:r w:rsidRPr="008F4A56">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2FC70E56"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8.2</w:t>
      </w:r>
      <w:r w:rsidRPr="008F4A56">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14:paraId="027DC9A5"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lastRenderedPageBreak/>
        <w:t>8.3</w:t>
      </w:r>
      <w:r w:rsidRPr="008F4A56">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8F4A56">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14:paraId="2EAD6E99" w14:textId="5C0C4511"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8.4</w:t>
      </w:r>
      <w:r w:rsidRPr="008F4A56">
        <w:rPr>
          <w:rFonts w:ascii="Times New Roman" w:eastAsia="Times New Roman" w:hAnsi="Times New Roman" w:cs="Times New Roman"/>
          <w:szCs w:val="20"/>
          <w:lang w:eastAsia="pl-PL"/>
        </w:rPr>
        <w:t xml:space="preserve"> Do kontaktu z Wykonawcami upoważnion</w:t>
      </w:r>
      <w:r w:rsidR="00613A01">
        <w:rPr>
          <w:rFonts w:ascii="Times New Roman" w:eastAsia="Times New Roman" w:hAnsi="Times New Roman" w:cs="Times New Roman"/>
          <w:szCs w:val="20"/>
          <w:lang w:eastAsia="pl-PL"/>
        </w:rPr>
        <w:t>y</w:t>
      </w:r>
      <w:r w:rsidRPr="008F4A56">
        <w:rPr>
          <w:rFonts w:ascii="Times New Roman" w:eastAsia="Times New Roman" w:hAnsi="Times New Roman" w:cs="Times New Roman"/>
          <w:szCs w:val="20"/>
          <w:lang w:eastAsia="pl-PL"/>
        </w:rPr>
        <w:t xml:space="preserve"> jest: </w:t>
      </w:r>
    </w:p>
    <w:p w14:paraId="4E78AB24" w14:textId="127F12A8"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p. </w:t>
      </w:r>
      <w:r w:rsidR="00613A01">
        <w:rPr>
          <w:rFonts w:ascii="Times New Roman" w:eastAsia="Times New Roman" w:hAnsi="Times New Roman" w:cs="Times New Roman"/>
          <w:szCs w:val="20"/>
          <w:lang w:eastAsia="pl-PL"/>
        </w:rPr>
        <w:t>Leszek Kasprzyk</w:t>
      </w:r>
      <w:r w:rsidRPr="008F4A56">
        <w:rPr>
          <w:rFonts w:ascii="Times New Roman" w:eastAsia="Times New Roman" w:hAnsi="Times New Roman" w:cs="Times New Roman"/>
          <w:szCs w:val="20"/>
          <w:lang w:eastAsia="pl-PL"/>
        </w:rPr>
        <w:t xml:space="preserve"> – </w:t>
      </w:r>
      <w:r w:rsidR="00613A01">
        <w:rPr>
          <w:rFonts w:ascii="Times New Roman" w:eastAsia="Times New Roman" w:hAnsi="Times New Roman" w:cs="Times New Roman"/>
          <w:szCs w:val="20"/>
          <w:lang w:eastAsia="pl-PL"/>
        </w:rPr>
        <w:t>naczelnik</w:t>
      </w:r>
      <w:r w:rsidRPr="008F4A56">
        <w:rPr>
          <w:rFonts w:ascii="Times New Roman" w:eastAsia="Times New Roman" w:hAnsi="Times New Roman" w:cs="Times New Roman"/>
          <w:szCs w:val="20"/>
          <w:lang w:eastAsia="pl-PL"/>
        </w:rPr>
        <w:t xml:space="preserve"> Wydzia</w:t>
      </w:r>
      <w:r w:rsidR="00613A01">
        <w:rPr>
          <w:rFonts w:ascii="Times New Roman" w:eastAsia="Times New Roman" w:hAnsi="Times New Roman" w:cs="Times New Roman"/>
          <w:szCs w:val="20"/>
          <w:lang w:eastAsia="pl-PL"/>
        </w:rPr>
        <w:t>łu</w:t>
      </w:r>
      <w:r w:rsidRPr="008F4A56">
        <w:rPr>
          <w:rFonts w:ascii="Times New Roman" w:eastAsia="Times New Roman" w:hAnsi="Times New Roman" w:cs="Times New Roman"/>
          <w:szCs w:val="20"/>
          <w:lang w:eastAsia="pl-PL"/>
        </w:rPr>
        <w:t xml:space="preserve"> Zamówień Publicznych i Umów - strona formalno-prawna - tel.: 58 721-28-</w:t>
      </w:r>
      <w:r w:rsidR="00613A01">
        <w:rPr>
          <w:rFonts w:ascii="Times New Roman" w:eastAsia="Times New Roman" w:hAnsi="Times New Roman" w:cs="Times New Roman"/>
          <w:szCs w:val="20"/>
          <w:lang w:eastAsia="pl-PL"/>
        </w:rPr>
        <w:t>19</w:t>
      </w:r>
      <w:r w:rsidRPr="008F4A56">
        <w:rPr>
          <w:rFonts w:ascii="Times New Roman" w:eastAsia="Times New Roman" w:hAnsi="Times New Roman" w:cs="Times New Roman"/>
          <w:szCs w:val="20"/>
          <w:lang w:eastAsia="pl-PL"/>
        </w:rPr>
        <w:t xml:space="preserve"> (dni robocze- w godzinach: 8:00- 14:00).</w:t>
      </w:r>
    </w:p>
    <w:p w14:paraId="064A6078"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6E638DA5"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IX. MIEJSCE I TERMIN OTWARCIA OFERT</w:t>
      </w:r>
    </w:p>
    <w:p w14:paraId="7C3DD9AA" w14:textId="4F41C24E"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9.1 </w:t>
      </w:r>
      <w:r w:rsidRPr="008F4A56">
        <w:rPr>
          <w:rFonts w:ascii="Times New Roman" w:eastAsia="Times New Roman" w:hAnsi="Times New Roman" w:cs="Times New Roman"/>
          <w:szCs w:val="20"/>
          <w:lang w:eastAsia="pl-PL"/>
        </w:rPr>
        <w:t>Komisyjne otwarcie ofert nastąpi na posiedzeniu Komisji Przetargowej, które odbędzie się   w  dniu:</w:t>
      </w:r>
      <w:r w:rsidRPr="008F4A56">
        <w:rPr>
          <w:rFonts w:ascii="Times New Roman" w:eastAsia="Times New Roman" w:hAnsi="Times New Roman" w:cs="Times New Roman"/>
          <w:b/>
          <w:szCs w:val="20"/>
          <w:lang w:eastAsia="pl-PL"/>
        </w:rPr>
        <w:t xml:space="preserve"> </w:t>
      </w:r>
      <w:bookmarkStart w:id="7" w:name="_Hlk24014041"/>
      <w:r w:rsidR="000B2BE9">
        <w:rPr>
          <w:rFonts w:ascii="Times New Roman" w:eastAsia="Times New Roman" w:hAnsi="Times New Roman" w:cs="Times New Roman"/>
          <w:b/>
          <w:szCs w:val="20"/>
          <w:lang w:eastAsia="pl-PL"/>
        </w:rPr>
        <w:t>28 listopada</w:t>
      </w:r>
      <w:r w:rsidR="009A2A75">
        <w:rPr>
          <w:rFonts w:ascii="Times New Roman" w:eastAsia="Times New Roman" w:hAnsi="Times New Roman" w:cs="Times New Roman"/>
          <w:b/>
          <w:szCs w:val="20"/>
          <w:lang w:eastAsia="pl-PL"/>
        </w:rPr>
        <w:t xml:space="preserve"> 2019 roku o godzinie 11.00</w:t>
      </w:r>
      <w:bookmarkEnd w:id="7"/>
    </w:p>
    <w:p w14:paraId="6BD45028"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PKP Szybka Kolej Miejska w Trójmieście Sp. z o.o.</w:t>
      </w:r>
    </w:p>
    <w:p w14:paraId="4B14030B"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14:paraId="59C5A838"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81-002 Gdynia</w:t>
      </w:r>
    </w:p>
    <w:p w14:paraId="0ED3436A"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                          Wydział Zamówień Publicznych i Umów, III piętro, pok. nr 303</w:t>
      </w:r>
    </w:p>
    <w:p w14:paraId="59CDEF88"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 xml:space="preserve">9.2 </w:t>
      </w:r>
      <w:r w:rsidRPr="008F4A56">
        <w:rPr>
          <w:rFonts w:ascii="Times New Roman" w:eastAsia="Times New Roman" w:hAnsi="Times New Roman" w:cs="Times New Roman"/>
          <w:szCs w:val="20"/>
          <w:lang w:eastAsia="pl-PL"/>
        </w:rPr>
        <w:t>Otwarcie ofert jest jawne.</w:t>
      </w:r>
    </w:p>
    <w:p w14:paraId="4C6B0CD2"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9.3 </w:t>
      </w:r>
      <w:r w:rsidRPr="008F4A56">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14:paraId="41D7BB04"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0C2E636B"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X. MIEJSCE I TERMIN UDOSTĘPNIENIA PRZEZ ZAMAWIAJĄCEGO OFERT ZŁOŻONYCH W PRZEDMIOTOWYM POSTĘPOWANIU</w:t>
      </w:r>
    </w:p>
    <w:p w14:paraId="6AA8C6FA"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10.1</w:t>
      </w:r>
      <w:r w:rsidRPr="008F4A56">
        <w:rPr>
          <w:rFonts w:ascii="Times New Roman" w:eastAsia="Times New Roman" w:hAnsi="Times New Roman" w:cs="Times New Roman"/>
          <w:szCs w:val="20"/>
          <w:lang w:eastAsia="pl-PL"/>
        </w:rPr>
        <w:t xml:space="preserve"> Oferty złożone w przedmiotowym postępowaniu zostaną udostępnione przez Zamawiającego w:     </w:t>
      </w:r>
    </w:p>
    <w:p w14:paraId="67E64D1E"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PKP Szybka Kolej Miejska w Trójmieście Sp. z o.o.</w:t>
      </w:r>
    </w:p>
    <w:p w14:paraId="0929721C"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4A56">
          <w:rPr>
            <w:rFonts w:ascii="Times New Roman" w:eastAsia="Times New Roman" w:hAnsi="Times New Roman" w:cs="Times New Roman"/>
            <w:szCs w:val="20"/>
            <w:lang w:eastAsia="pl-PL"/>
          </w:rPr>
          <w:t>350 a</w:t>
        </w:r>
      </w:smartTag>
      <w:r w:rsidRPr="008F4A56">
        <w:rPr>
          <w:rFonts w:ascii="Times New Roman" w:eastAsia="Times New Roman" w:hAnsi="Times New Roman" w:cs="Times New Roman"/>
          <w:szCs w:val="20"/>
          <w:lang w:eastAsia="pl-PL"/>
        </w:rPr>
        <w:t xml:space="preserve"> </w:t>
      </w:r>
    </w:p>
    <w:p w14:paraId="160B5977" w14:textId="77777777" w:rsidR="008F4A56" w:rsidRPr="008F4A56" w:rsidRDefault="008F4A56" w:rsidP="008F4A56">
      <w:pPr>
        <w:spacing w:after="0" w:line="360" w:lineRule="auto"/>
        <w:ind w:firstLine="1418"/>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81-002 Gdynia</w:t>
      </w:r>
    </w:p>
    <w:p w14:paraId="4C73F409"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xml:space="preserve">                          Wydział Zamówień Publicznych i Umów, III piętro, pok. nr 303</w:t>
      </w:r>
    </w:p>
    <w:p w14:paraId="1765D3E4" w14:textId="6DC0072E"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od </w:t>
      </w:r>
      <w:r w:rsidR="000B2BE9">
        <w:rPr>
          <w:rFonts w:ascii="Times New Roman" w:eastAsia="Times New Roman" w:hAnsi="Times New Roman" w:cs="Times New Roman"/>
          <w:b/>
          <w:szCs w:val="20"/>
          <w:lang w:eastAsia="pl-PL"/>
        </w:rPr>
        <w:t>28 listopada</w:t>
      </w:r>
      <w:r w:rsidR="00613A01">
        <w:rPr>
          <w:rFonts w:ascii="Times New Roman" w:eastAsia="Times New Roman" w:hAnsi="Times New Roman" w:cs="Times New Roman"/>
          <w:b/>
          <w:szCs w:val="20"/>
          <w:lang w:eastAsia="pl-PL"/>
        </w:rPr>
        <w:t xml:space="preserve"> 2019 roku o godzinie 12.00</w:t>
      </w:r>
    </w:p>
    <w:p w14:paraId="387E8468"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10.2</w:t>
      </w:r>
      <w:r w:rsidRPr="008F4A56">
        <w:rPr>
          <w:rFonts w:ascii="Times New Roman" w:eastAsia="Times New Roman" w:hAnsi="Times New Roman" w:cs="Times New Roman"/>
          <w:szCs w:val="20"/>
          <w:lang w:eastAsia="pl-PL"/>
        </w:rPr>
        <w:t xml:space="preserve"> Oferty (wraz z dokumentacją - w zakresie wskazanym w Prawie zamówień publicznych) będą dostępne w miejscu wskazanym w pkt 10.1 w dni robocze od godz. 12:00 – 14:00.</w:t>
      </w:r>
    </w:p>
    <w:p w14:paraId="68AA548F"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697AD66D"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XI. ŚRODKI OCHRONY PRAWNEJ PRZYSŁUGUJĄCEJ WYKONAWCY</w:t>
      </w:r>
    </w:p>
    <w:p w14:paraId="288103B1"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11.1.</w:t>
      </w:r>
      <w:r w:rsidRPr="008F4A56">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78776CF2"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11.2.</w:t>
      </w:r>
      <w:r w:rsidRPr="008F4A56">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89B8357"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lastRenderedPageBreak/>
        <w:t>11.3.</w:t>
      </w:r>
      <w:r w:rsidRPr="008F4A56">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10A6B29"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11.4.</w:t>
      </w:r>
      <w:r w:rsidRPr="008F4A56">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14:paraId="27BDD378"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11.5.</w:t>
      </w:r>
      <w:r w:rsidRPr="008F4A56">
        <w:rPr>
          <w:rFonts w:ascii="Times New Roman" w:eastAsia="Times New Roman" w:hAnsi="Times New Roman" w:cs="Times New Roman"/>
          <w:bCs/>
          <w:szCs w:val="20"/>
          <w:lang w:eastAsia="pl-PL"/>
        </w:rPr>
        <w:t xml:space="preserve"> Wniesienie protestu jest dopuszczalne tylko przed zawarciem Umowy.</w:t>
      </w:r>
    </w:p>
    <w:p w14:paraId="386678B0"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11.6.</w:t>
      </w:r>
      <w:r w:rsidRPr="008F4A56">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sidRPr="008F4A56">
        <w:rPr>
          <w:rFonts w:ascii="Times New Roman" w:eastAsia="Times New Roman" w:hAnsi="Times New Roman" w:cs="Times New Roman"/>
          <w:sz w:val="24"/>
          <w:szCs w:val="20"/>
          <w:lang w:eastAsia="pl-PL"/>
        </w:rPr>
        <w:t xml:space="preserve"> </w:t>
      </w:r>
      <w:r w:rsidRPr="008F4A56">
        <w:rPr>
          <w:rFonts w:ascii="Times New Roman" w:eastAsia="Times New Roman" w:hAnsi="Times New Roman" w:cs="Times New Roman"/>
          <w:bCs/>
          <w:szCs w:val="20"/>
          <w:lang w:eastAsia="pl-PL"/>
        </w:rPr>
        <w:t>Regulaminu udzielania przez PKP Szybka Kolej Miejska w Trójmieście Sp. z o.o.  zamówień sektorowych podprogowych na roboty budowlane, dostawy i usługi,                o których mowa w Art. 132 ustawy prawo zamówień publicznych .</w:t>
      </w:r>
    </w:p>
    <w:p w14:paraId="4E30C676"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
          <w:bCs/>
          <w:szCs w:val="20"/>
          <w:lang w:eastAsia="pl-PL"/>
        </w:rPr>
        <w:t>11.7.</w:t>
      </w:r>
      <w:r w:rsidRPr="008F4A56">
        <w:rPr>
          <w:rFonts w:ascii="Times New Roman" w:eastAsia="Times New Roman" w:hAnsi="Times New Roman" w:cs="Times New Roman"/>
          <w:bCs/>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03A847E"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p>
    <w:p w14:paraId="1FF9B7A2" w14:textId="77777777" w:rsidR="008F4A56" w:rsidRPr="008F4A56" w:rsidRDefault="008F4A56" w:rsidP="008F4A56">
      <w:pPr>
        <w:spacing w:after="0" w:line="360" w:lineRule="auto"/>
        <w:jc w:val="both"/>
        <w:rPr>
          <w:rFonts w:ascii="Times New Roman" w:eastAsia="Times New Roman" w:hAnsi="Times New Roman" w:cs="Times New Roman"/>
          <w:b/>
          <w:bCs/>
          <w:iCs/>
          <w:szCs w:val="20"/>
          <w:lang w:eastAsia="pl-PL"/>
        </w:rPr>
      </w:pPr>
      <w:r w:rsidRPr="008F4A56">
        <w:rPr>
          <w:rFonts w:ascii="Times New Roman" w:eastAsia="Times New Roman" w:hAnsi="Times New Roman" w:cs="Times New Roman"/>
          <w:b/>
          <w:bCs/>
          <w:iCs/>
          <w:szCs w:val="20"/>
          <w:lang w:eastAsia="pl-PL"/>
        </w:rPr>
        <w:t>XII. FORMALNOŚCI, JAKICH NALEŻY DOPEŁNIĆ PRZED ZAWARCIEM UMOWY.</w:t>
      </w:r>
    </w:p>
    <w:p w14:paraId="4A067DDE" w14:textId="77777777" w:rsidR="008F4A56" w:rsidRPr="008F4A56" w:rsidRDefault="008F4A56" w:rsidP="008F4A56">
      <w:pPr>
        <w:spacing w:after="0" w:line="360" w:lineRule="auto"/>
        <w:jc w:val="both"/>
        <w:rPr>
          <w:rFonts w:ascii="Times New Roman" w:eastAsia="Times New Roman" w:hAnsi="Times New Roman" w:cs="Times New Roman"/>
          <w:bCs/>
          <w:szCs w:val="20"/>
          <w:lang w:eastAsia="pl-PL"/>
        </w:rPr>
      </w:pPr>
      <w:r w:rsidRPr="008F4A56">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76179A71" w14:textId="77777777" w:rsidR="008F4A56" w:rsidRPr="008507E4" w:rsidRDefault="008F4A56" w:rsidP="008F4A56">
      <w:pPr>
        <w:spacing w:after="0" w:line="360" w:lineRule="auto"/>
        <w:jc w:val="both"/>
        <w:rPr>
          <w:rFonts w:ascii="Times New Roman" w:eastAsia="Times New Roman" w:hAnsi="Times New Roman" w:cs="Times New Roman"/>
          <w:b/>
          <w:bCs/>
          <w:color w:val="000000" w:themeColor="text1"/>
          <w:lang w:eastAsia="pl-PL"/>
        </w:rPr>
      </w:pPr>
      <w:r w:rsidRPr="008507E4">
        <w:rPr>
          <w:rFonts w:ascii="Times New Roman" w:eastAsia="Times New Roman" w:hAnsi="Times New Roman" w:cs="Times New Roman"/>
          <w:b/>
          <w:bCs/>
          <w:color w:val="000000" w:themeColor="text1"/>
          <w:lang w:eastAsia="pl-PL"/>
        </w:rPr>
        <w:t>XIII. WADIUM</w:t>
      </w:r>
    </w:p>
    <w:p w14:paraId="028CD75E" w14:textId="77777777" w:rsidR="008F4A56" w:rsidRPr="008507E4" w:rsidRDefault="008F4A56" w:rsidP="008F4A56">
      <w:pPr>
        <w:numPr>
          <w:ilvl w:val="1"/>
          <w:numId w:val="55"/>
        </w:numPr>
        <w:overflowPunct w:val="0"/>
        <w:autoSpaceDE w:val="0"/>
        <w:autoSpaceDN w:val="0"/>
        <w:adjustRightInd w:val="0"/>
        <w:spacing w:after="0" w:line="360" w:lineRule="auto"/>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Zamawiający żąda od Wykonawców wniesienia wadium w wysokości </w:t>
      </w:r>
      <w:bookmarkStart w:id="8" w:name="_Hlk10189698"/>
      <w:r w:rsidRPr="008507E4">
        <w:rPr>
          <w:rFonts w:ascii="Times New Roman" w:eastAsia="Times New Roman" w:hAnsi="Times New Roman" w:cs="Times New Roman"/>
          <w:b/>
          <w:color w:val="000000" w:themeColor="text1"/>
          <w:lang w:eastAsia="pl-PL"/>
        </w:rPr>
        <w:t>18 000,00 zł</w:t>
      </w:r>
      <w:r w:rsidRPr="008507E4">
        <w:rPr>
          <w:rFonts w:ascii="Times New Roman" w:eastAsia="Times New Roman" w:hAnsi="Times New Roman" w:cs="Times New Roman"/>
          <w:color w:val="000000" w:themeColor="text1"/>
          <w:lang w:eastAsia="pl-PL"/>
        </w:rPr>
        <w:t xml:space="preserve"> (słownie: osiemnaście tysięcy złotych, 00/100 ).</w:t>
      </w:r>
    </w:p>
    <w:bookmarkEnd w:id="8"/>
    <w:p w14:paraId="702EDD6E" w14:textId="77777777"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Wadium należy wnieść przed upływem terminu składania ofert. Wadium obejmuje cały okres związania ofertą.</w:t>
      </w:r>
    </w:p>
    <w:p w14:paraId="50F1AC37" w14:textId="77777777" w:rsidR="008F4A56" w:rsidRPr="008507E4" w:rsidRDefault="008F4A56" w:rsidP="008F4A56">
      <w:pPr>
        <w:numPr>
          <w:ilvl w:val="1"/>
          <w:numId w:val="55"/>
        </w:numPr>
        <w:overflowPunct w:val="0"/>
        <w:autoSpaceDE w:val="0"/>
        <w:autoSpaceDN w:val="0"/>
        <w:adjustRightInd w:val="0"/>
        <w:spacing w:after="0" w:line="360" w:lineRule="auto"/>
        <w:ind w:left="567" w:right="287" w:hanging="567"/>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Wadium może być wnoszone w jednej lub kilku następujących formach: </w:t>
      </w:r>
    </w:p>
    <w:p w14:paraId="62689012" w14:textId="77777777" w:rsidR="008F4A56" w:rsidRPr="008507E4" w:rsidRDefault="008F4A56" w:rsidP="008F4A56">
      <w:pPr>
        <w:numPr>
          <w:ilvl w:val="2"/>
          <w:numId w:val="52"/>
        </w:numPr>
        <w:overflowPunct w:val="0"/>
        <w:autoSpaceDE w:val="0"/>
        <w:autoSpaceDN w:val="0"/>
        <w:adjustRightInd w:val="0"/>
        <w:spacing w:after="0" w:line="360" w:lineRule="auto"/>
        <w:ind w:left="709" w:right="289" w:hanging="14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pieniądzu;</w:t>
      </w:r>
    </w:p>
    <w:p w14:paraId="606BF76D" w14:textId="77777777" w:rsidR="008F4A56" w:rsidRPr="008507E4" w:rsidRDefault="008F4A56" w:rsidP="008F4A56">
      <w:pPr>
        <w:numPr>
          <w:ilvl w:val="2"/>
          <w:numId w:val="52"/>
        </w:numPr>
        <w:overflowPunct w:val="0"/>
        <w:autoSpaceDE w:val="0"/>
        <w:autoSpaceDN w:val="0"/>
        <w:adjustRightInd w:val="0"/>
        <w:spacing w:after="0" w:line="360" w:lineRule="auto"/>
        <w:ind w:left="567"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poręczeniach bankowych lub poręczeniach spółdzielczej kasy oszczędnościowo- kredytowej, z tym że poręczenie kasy jest zawsze poręczeniem pieniężnym ;</w:t>
      </w:r>
    </w:p>
    <w:p w14:paraId="28FFF83A" w14:textId="77777777" w:rsidR="008F4A56" w:rsidRPr="008507E4" w:rsidRDefault="008F4A56" w:rsidP="008F4A56">
      <w:pPr>
        <w:numPr>
          <w:ilvl w:val="2"/>
          <w:numId w:val="52"/>
        </w:numPr>
        <w:overflowPunct w:val="0"/>
        <w:autoSpaceDE w:val="0"/>
        <w:autoSpaceDN w:val="0"/>
        <w:adjustRightInd w:val="0"/>
        <w:spacing w:after="0" w:line="360" w:lineRule="auto"/>
        <w:ind w:left="709" w:right="287" w:hanging="14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gwarancjach bankowych;</w:t>
      </w:r>
    </w:p>
    <w:p w14:paraId="7EE2848F" w14:textId="77777777" w:rsidR="008F4A56" w:rsidRPr="008507E4" w:rsidRDefault="008F4A56" w:rsidP="008F4A56">
      <w:pPr>
        <w:numPr>
          <w:ilvl w:val="2"/>
          <w:numId w:val="52"/>
        </w:numPr>
        <w:overflowPunct w:val="0"/>
        <w:autoSpaceDE w:val="0"/>
        <w:autoSpaceDN w:val="0"/>
        <w:adjustRightInd w:val="0"/>
        <w:spacing w:after="0" w:line="360" w:lineRule="auto"/>
        <w:ind w:left="709" w:right="287" w:hanging="14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gwarancjach ubezpieczeniowych;</w:t>
      </w:r>
    </w:p>
    <w:p w14:paraId="53046AB1" w14:textId="77777777" w:rsidR="008F4A56" w:rsidRPr="008507E4" w:rsidRDefault="008F4A56" w:rsidP="008F4A56">
      <w:pPr>
        <w:numPr>
          <w:ilvl w:val="2"/>
          <w:numId w:val="52"/>
        </w:numPr>
        <w:overflowPunct w:val="0"/>
        <w:autoSpaceDE w:val="0"/>
        <w:autoSpaceDN w:val="0"/>
        <w:adjustRightInd w:val="0"/>
        <w:spacing w:after="0" w:line="360" w:lineRule="auto"/>
        <w:ind w:left="567"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poręczeniach udzielanych przez podmioty, o których mowa w art. 6b ust. 5 pkt 2 ustawy z dnia 9 listopada 2000 r. o utworzeniu Polskiej Agencji Rozwoju Przedsiębiorczości.</w:t>
      </w:r>
    </w:p>
    <w:p w14:paraId="6B7DF52B" w14:textId="77777777"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Wadium wnoszone w pieniądzu wpłaca się przelewem na rachunek bankowy BGK Oddział Gdańsk  88 1130 1121 0080 0116 9520 0008.</w:t>
      </w:r>
    </w:p>
    <w:p w14:paraId="5A336FE6" w14:textId="77777777" w:rsidR="008F4A56" w:rsidRPr="008507E4" w:rsidRDefault="008F4A56" w:rsidP="008F4A56">
      <w:pPr>
        <w:numPr>
          <w:ilvl w:val="1"/>
          <w:numId w:val="55"/>
        </w:numPr>
        <w:overflowPunct w:val="0"/>
        <w:autoSpaceDE w:val="0"/>
        <w:autoSpaceDN w:val="0"/>
        <w:adjustRightInd w:val="0"/>
        <w:spacing w:after="0" w:line="360" w:lineRule="auto"/>
        <w:ind w:right="287"/>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Wadium wniesione w pieniądzu Zamawiający przechowuje na rachunku bankowym.</w:t>
      </w:r>
    </w:p>
    <w:p w14:paraId="0258BF5F" w14:textId="77777777" w:rsidR="008F4A56" w:rsidRPr="008507E4" w:rsidRDefault="008F4A56" w:rsidP="008F4A56">
      <w:pPr>
        <w:numPr>
          <w:ilvl w:val="1"/>
          <w:numId w:val="55"/>
        </w:numPr>
        <w:overflowPunct w:val="0"/>
        <w:autoSpaceDE w:val="0"/>
        <w:autoSpaceDN w:val="0"/>
        <w:adjustRightInd w:val="0"/>
        <w:spacing w:after="0" w:line="360" w:lineRule="auto"/>
        <w:ind w:right="287"/>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Zamawiający zwraca niezwłocznie wadium, jeżeli:</w:t>
      </w:r>
    </w:p>
    <w:p w14:paraId="21B259CF" w14:textId="77777777" w:rsidR="008F4A56" w:rsidRPr="008507E4" w:rsidRDefault="008F4A56" w:rsidP="008F4A56">
      <w:pPr>
        <w:numPr>
          <w:ilvl w:val="0"/>
          <w:numId w:val="56"/>
        </w:numPr>
        <w:overflowPunct w:val="0"/>
        <w:autoSpaceDE w:val="0"/>
        <w:autoSpaceDN w:val="0"/>
        <w:adjustRightInd w:val="0"/>
        <w:spacing w:after="0" w:line="360" w:lineRule="auto"/>
        <w:ind w:left="709" w:right="289" w:hanging="14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upłynął termin związania ofertą;</w:t>
      </w:r>
    </w:p>
    <w:p w14:paraId="522C19D1" w14:textId="77777777" w:rsidR="008F4A56" w:rsidRPr="008507E4" w:rsidRDefault="008F4A56" w:rsidP="008F4A56">
      <w:pPr>
        <w:numPr>
          <w:ilvl w:val="0"/>
          <w:numId w:val="56"/>
        </w:numPr>
        <w:overflowPunct w:val="0"/>
        <w:autoSpaceDE w:val="0"/>
        <w:autoSpaceDN w:val="0"/>
        <w:adjustRightInd w:val="0"/>
        <w:spacing w:after="0" w:line="360" w:lineRule="auto"/>
        <w:ind w:left="709" w:right="289" w:hanging="14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lastRenderedPageBreak/>
        <w:t xml:space="preserve"> zawarto Umowę w sprawie zamówienia i wniesiono zabezpieczenie należytego</w:t>
      </w:r>
    </w:p>
    <w:p w14:paraId="00E73993" w14:textId="77777777" w:rsidR="008F4A56" w:rsidRPr="008507E4" w:rsidRDefault="008F4A56" w:rsidP="008F4A56">
      <w:pPr>
        <w:spacing w:after="0" w:line="360" w:lineRule="auto"/>
        <w:ind w:left="284"/>
        <w:jc w:val="both"/>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wykonania tej Umowy;</w:t>
      </w:r>
    </w:p>
    <w:p w14:paraId="41987D4A" w14:textId="77777777" w:rsidR="008F4A56" w:rsidRPr="008507E4" w:rsidRDefault="008F4A56" w:rsidP="008F4A56">
      <w:pPr>
        <w:numPr>
          <w:ilvl w:val="0"/>
          <w:numId w:val="56"/>
        </w:numPr>
        <w:overflowPunct w:val="0"/>
        <w:autoSpaceDE w:val="0"/>
        <w:autoSpaceDN w:val="0"/>
        <w:adjustRightInd w:val="0"/>
        <w:spacing w:after="0" w:line="360" w:lineRule="auto"/>
        <w:ind w:left="924" w:right="289" w:hanging="357"/>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Zamawiający unieważnił postępowanie o udzielenie zamówienia, a protesty zostały</w:t>
      </w:r>
    </w:p>
    <w:p w14:paraId="120B6544" w14:textId="77777777" w:rsidR="008F4A56" w:rsidRPr="008507E4" w:rsidRDefault="008F4A56" w:rsidP="008F4A56">
      <w:pPr>
        <w:spacing w:after="0" w:line="360" w:lineRule="auto"/>
        <w:ind w:left="284" w:right="289"/>
        <w:jc w:val="both"/>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ostatecznie rozstrzygnięte lub upłynął termin do ich wnoszenia.</w:t>
      </w:r>
    </w:p>
    <w:p w14:paraId="5A38976D" w14:textId="77777777" w:rsidR="008F4A56" w:rsidRPr="008507E4" w:rsidRDefault="008F4A56" w:rsidP="008F4A56">
      <w:pPr>
        <w:numPr>
          <w:ilvl w:val="1"/>
          <w:numId w:val="55"/>
        </w:numPr>
        <w:overflowPunct w:val="0"/>
        <w:autoSpaceDE w:val="0"/>
        <w:autoSpaceDN w:val="0"/>
        <w:adjustRightInd w:val="0"/>
        <w:spacing w:after="0" w:line="360" w:lineRule="auto"/>
        <w:ind w:right="287"/>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Zamawiający zwraca niezwłocznie wadium na wniosek Wykonawcy: </w:t>
      </w:r>
    </w:p>
    <w:p w14:paraId="48161381" w14:textId="77777777" w:rsidR="008F4A56" w:rsidRPr="008507E4" w:rsidRDefault="008F4A56" w:rsidP="008F4A56">
      <w:pPr>
        <w:numPr>
          <w:ilvl w:val="0"/>
          <w:numId w:val="53"/>
        </w:numPr>
        <w:overflowPunct w:val="0"/>
        <w:autoSpaceDE w:val="0"/>
        <w:autoSpaceDN w:val="0"/>
        <w:adjustRightInd w:val="0"/>
        <w:spacing w:after="0" w:line="360" w:lineRule="auto"/>
        <w:ind w:left="839" w:right="289" w:hanging="27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który wycofał ofertę przed upływem terminu składania ofert;</w:t>
      </w:r>
    </w:p>
    <w:p w14:paraId="11F70CB7" w14:textId="77777777" w:rsidR="008F4A56" w:rsidRPr="008507E4" w:rsidRDefault="008F4A56" w:rsidP="008F4A56">
      <w:pPr>
        <w:numPr>
          <w:ilvl w:val="0"/>
          <w:numId w:val="53"/>
        </w:numPr>
        <w:overflowPunct w:val="0"/>
        <w:autoSpaceDE w:val="0"/>
        <w:autoSpaceDN w:val="0"/>
        <w:adjustRightInd w:val="0"/>
        <w:spacing w:after="0" w:line="360" w:lineRule="auto"/>
        <w:ind w:left="839" w:right="289" w:hanging="27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który został wykluczony z postępowania;</w:t>
      </w:r>
    </w:p>
    <w:p w14:paraId="4DAF7B95" w14:textId="77777777" w:rsidR="008F4A56" w:rsidRPr="008507E4" w:rsidRDefault="008F4A56" w:rsidP="008F4A56">
      <w:pPr>
        <w:numPr>
          <w:ilvl w:val="0"/>
          <w:numId w:val="53"/>
        </w:numPr>
        <w:overflowPunct w:val="0"/>
        <w:autoSpaceDE w:val="0"/>
        <w:autoSpaceDN w:val="0"/>
        <w:adjustRightInd w:val="0"/>
        <w:spacing w:after="0" w:line="360" w:lineRule="auto"/>
        <w:ind w:left="839" w:right="289" w:hanging="272"/>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którego oferta została odrzucona.</w:t>
      </w:r>
    </w:p>
    <w:p w14:paraId="6024D852" w14:textId="77777777"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Jeżeli wadium wniesiono w pieniądzu, Zamawiający zwraca je wraz z odsetkami wynikającymi z umowy rachunku bankowego, na którym było ono przechowywane, pomniejszone o koszty prowadzenia rachunku banko</w:t>
      </w:r>
      <w:r w:rsidRPr="008507E4">
        <w:rPr>
          <w:rFonts w:ascii="Times New Roman" w:eastAsia="Times New Roman" w:hAnsi="Times New Roman" w:cs="Times New Roman"/>
          <w:color w:val="000000" w:themeColor="text1"/>
          <w:lang w:eastAsia="pl-PL"/>
        </w:rPr>
        <w:softHyphen/>
        <w:t>wego oraz prowizji bankowej za przelew pieniędzy na rachunek bankowy wskazany przez Wykonawcę.</w:t>
      </w:r>
    </w:p>
    <w:p w14:paraId="008BAFCA" w14:textId="77777777"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w:t>
      </w:r>
      <w:bookmarkStart w:id="9" w:name="_Hlk10189539"/>
      <w:r w:rsidRPr="008507E4">
        <w:rPr>
          <w:rFonts w:ascii="Times New Roman" w:eastAsia="Times New Roman" w:hAnsi="Times New Roman" w:cs="Times New Roman"/>
          <w:color w:val="000000" w:themeColor="text1"/>
          <w:lang w:eastAsia="pl-PL"/>
        </w:rPr>
        <w:t>Zamawiający zatrzymuje wadium wraz z odsetkami, jeżeli Wykonawca, którego oferta została wybrana:</w:t>
      </w:r>
    </w:p>
    <w:p w14:paraId="09E37E60" w14:textId="77777777" w:rsidR="008F4A56" w:rsidRPr="008507E4" w:rsidRDefault="008F4A56" w:rsidP="008F4A56">
      <w:pPr>
        <w:numPr>
          <w:ilvl w:val="0"/>
          <w:numId w:val="54"/>
        </w:numPr>
        <w:overflowPunct w:val="0"/>
        <w:autoSpaceDE w:val="0"/>
        <w:autoSpaceDN w:val="0"/>
        <w:adjustRightInd w:val="0"/>
        <w:spacing w:after="0" w:line="360" w:lineRule="auto"/>
        <w:ind w:right="287" w:hanging="207"/>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odmówił podpisania Umowy w sprawie zamówienia na warunkach określonych w ofercie;</w:t>
      </w:r>
    </w:p>
    <w:p w14:paraId="7773DFDF" w14:textId="77777777" w:rsidR="008F4A56" w:rsidRPr="008507E4" w:rsidRDefault="008F4A56" w:rsidP="008F4A56">
      <w:pPr>
        <w:numPr>
          <w:ilvl w:val="0"/>
          <w:numId w:val="54"/>
        </w:numPr>
        <w:overflowPunct w:val="0"/>
        <w:autoSpaceDE w:val="0"/>
        <w:autoSpaceDN w:val="0"/>
        <w:adjustRightInd w:val="0"/>
        <w:spacing w:after="0" w:line="360" w:lineRule="auto"/>
        <w:ind w:right="287" w:hanging="207"/>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nie wniósł wymaganego zabezpieczenia należytego wyko</w:t>
      </w:r>
      <w:r w:rsidRPr="008507E4">
        <w:rPr>
          <w:rFonts w:ascii="Times New Roman" w:eastAsia="Times New Roman" w:hAnsi="Times New Roman" w:cs="Times New Roman"/>
          <w:color w:val="000000" w:themeColor="text1"/>
          <w:lang w:eastAsia="pl-PL"/>
        </w:rPr>
        <w:softHyphen/>
        <w:t>nania Umowy;</w:t>
      </w:r>
    </w:p>
    <w:p w14:paraId="33605FCB" w14:textId="77777777" w:rsidR="008F4A56" w:rsidRPr="008507E4" w:rsidRDefault="008F4A56" w:rsidP="008F4A56">
      <w:pPr>
        <w:numPr>
          <w:ilvl w:val="0"/>
          <w:numId w:val="54"/>
        </w:numPr>
        <w:overflowPunct w:val="0"/>
        <w:autoSpaceDE w:val="0"/>
        <w:autoSpaceDN w:val="0"/>
        <w:adjustRightInd w:val="0"/>
        <w:spacing w:after="0" w:line="360" w:lineRule="auto"/>
        <w:ind w:left="70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zawarcie Umowy w sprawie zamówienia stało się niemożliwe z przyczyn leżących po stronie Wykonawcy.</w:t>
      </w:r>
    </w:p>
    <w:bookmarkEnd w:id="9"/>
    <w:p w14:paraId="1347AEAA" w14:textId="77777777"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Złożenie przez Wykonawcę, którego oferta została odrzucona lub wykluczonego z postępowania, wniosku o zwrot  wadium jest równoznaczne ze zrzeczeniem się przez Wykonawcę prawa do wniesienia protestu.</w:t>
      </w:r>
    </w:p>
    <w:p w14:paraId="400460E9" w14:textId="77777777"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 Zamawiający zatrzyma wadium wraz z odsetkami, jeżeli Wykonawca w odpowiedzi na wezwanie, o którym mowa w §15 ust. 2 Regulaminu, nie złożył dokumentów o których mowa w §14 Regulaminu, lub pełnomocnictw, chyba że udowodni, że wynika to z przyczyn nie leżących po jego stronie.</w:t>
      </w:r>
    </w:p>
    <w:p w14:paraId="0306AA7B" w14:textId="0E6E6461"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 xml:space="preserve">W przypadku, gdy wadium wnoszone jest w formie niepieniężnej, Wykonawca winien oryginał dokumentu gwarancji lub poręczenia złożyć przed terminem otwarcia ofert w siedzibie Zamawiającego pok. 313, natomiast kserokopię dołączyć do oferty zgodnie z pkt 2.5 ppkt </w:t>
      </w:r>
      <w:r w:rsidR="000B2BE9">
        <w:rPr>
          <w:rFonts w:ascii="Times New Roman" w:eastAsia="Times New Roman" w:hAnsi="Times New Roman" w:cs="Times New Roman"/>
          <w:color w:val="000000" w:themeColor="text1"/>
          <w:lang w:eastAsia="pl-PL"/>
        </w:rPr>
        <w:t>6</w:t>
      </w:r>
      <w:r w:rsidRPr="008507E4">
        <w:rPr>
          <w:rFonts w:ascii="Times New Roman" w:eastAsia="Times New Roman" w:hAnsi="Times New Roman" w:cs="Times New Roman"/>
          <w:color w:val="000000" w:themeColor="text1"/>
          <w:lang w:eastAsia="pl-PL"/>
        </w:rPr>
        <w:t xml:space="preserve"> SIWZ.</w:t>
      </w:r>
    </w:p>
    <w:p w14:paraId="31C6F060" w14:textId="77777777" w:rsidR="008F4A56" w:rsidRPr="008507E4" w:rsidRDefault="008F4A56" w:rsidP="008F4A56">
      <w:pPr>
        <w:numPr>
          <w:ilvl w:val="1"/>
          <w:numId w:val="55"/>
        </w:numPr>
        <w:overflowPunct w:val="0"/>
        <w:autoSpaceDE w:val="0"/>
        <w:autoSpaceDN w:val="0"/>
        <w:adjustRightInd w:val="0"/>
        <w:spacing w:after="0" w:line="360" w:lineRule="auto"/>
        <w:ind w:right="289"/>
        <w:jc w:val="both"/>
        <w:textAlignment w:val="baseline"/>
        <w:rPr>
          <w:rFonts w:ascii="Times New Roman" w:eastAsia="Times New Roman" w:hAnsi="Times New Roman" w:cs="Times New Roman"/>
          <w:color w:val="000000" w:themeColor="text1"/>
          <w:lang w:eastAsia="pl-PL"/>
        </w:rPr>
      </w:pPr>
      <w:r w:rsidRPr="008507E4">
        <w:rPr>
          <w:rFonts w:ascii="Times New Roman" w:eastAsia="Times New Roman" w:hAnsi="Times New Roman" w:cs="Times New Roman"/>
          <w:color w:val="000000" w:themeColor="text1"/>
          <w:lang w:eastAsia="pl-PL"/>
        </w:rPr>
        <w:t>Wykonawca, który nie wniesie wadium w sposób zgodny z zapisami niniejszego pkt XIII SIWZ zostanie wykluczony z postępowania.</w:t>
      </w:r>
    </w:p>
    <w:p w14:paraId="3800557D" w14:textId="77777777" w:rsidR="008F4A56" w:rsidRPr="008F4A56" w:rsidRDefault="008F4A56" w:rsidP="008F4A56">
      <w:pPr>
        <w:spacing w:after="0" w:line="360" w:lineRule="auto"/>
        <w:ind w:right="289"/>
        <w:jc w:val="both"/>
        <w:rPr>
          <w:rFonts w:ascii="Times New Roman" w:eastAsia="Times New Roman" w:hAnsi="Times New Roman" w:cs="Times New Roman"/>
          <w:lang w:eastAsia="pl-PL"/>
        </w:rPr>
      </w:pPr>
    </w:p>
    <w:p w14:paraId="7FDC793E" w14:textId="77777777" w:rsidR="008F4A56" w:rsidRPr="008F4A56" w:rsidRDefault="008F4A56" w:rsidP="008F4A56">
      <w:pPr>
        <w:autoSpaceDE w:val="0"/>
        <w:autoSpaceDN w:val="0"/>
        <w:adjustRightInd w:val="0"/>
        <w:spacing w:after="0" w:line="360" w:lineRule="auto"/>
        <w:jc w:val="both"/>
        <w:rPr>
          <w:rFonts w:ascii="Times New Roman" w:eastAsia="Times New Roman" w:hAnsi="Times New Roman" w:cs="Times New Roman"/>
          <w:b/>
          <w:bCs/>
          <w:lang w:eastAsia="pl-PL"/>
        </w:rPr>
      </w:pPr>
      <w:r w:rsidRPr="008F4A56">
        <w:rPr>
          <w:rFonts w:ascii="Times New Roman" w:eastAsia="Times New Roman" w:hAnsi="Times New Roman" w:cs="Times New Roman"/>
          <w:b/>
          <w:bCs/>
          <w:lang w:eastAsia="pl-PL"/>
        </w:rPr>
        <w:t>XIV. WYMAGANIA DOTYCZĄCE ZABEZPIECZENIA NALEŻYTEGO WYKONANIA UMOWY.</w:t>
      </w:r>
    </w:p>
    <w:p w14:paraId="482441C0" w14:textId="77777777"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Zamawiający w oparciu o art. 147 ustawy Prawo zamówień publicznych będzie żądał od </w:t>
      </w:r>
      <w:r w:rsidRPr="008F4A56">
        <w:rPr>
          <w:rFonts w:ascii="Times New Roman" w:eastAsia="Times New Roman" w:hAnsi="Times New Roman" w:cs="Times New Roman"/>
          <w:sz w:val="24"/>
          <w:szCs w:val="20"/>
          <w:lang w:eastAsia="pl-PL"/>
        </w:rPr>
        <w:t>Wykonawcy wniesienia zabezpieczenia należytego wykonania umowy zwanego dalej zabezpieczeniem.</w:t>
      </w:r>
    </w:p>
    <w:p w14:paraId="31FB30E7" w14:textId="77777777"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Zabezpieczenie służy pokryciu roszczeń z tytułu niewykonania lub nienależytego wykonania umowy.</w:t>
      </w:r>
    </w:p>
    <w:p w14:paraId="0C8FD2B5" w14:textId="77777777"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lastRenderedPageBreak/>
        <w:t xml:space="preserve"> Zabezpieczenie należy wnieść przed wyznaczonym przez Zamawiającego terminem zawarcia umowy, przy czym zabezpieczenie w pieniądzu wniesione zostaje z chwilą uznania rachunku Zamawiającego, co Wykonawca powinien uwzględnić.</w:t>
      </w:r>
    </w:p>
    <w:p w14:paraId="0493137E" w14:textId="799E28C5"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Wykonawca wnosi zabezpieczenie należytego wykonania umowy liczone jako </w:t>
      </w:r>
      <w:r w:rsidR="000B2BE9">
        <w:rPr>
          <w:rFonts w:ascii="Times New Roman" w:eastAsia="Times New Roman" w:hAnsi="Times New Roman" w:cs="Times New Roman"/>
          <w:lang w:eastAsia="pl-PL"/>
        </w:rPr>
        <w:t>5%</w:t>
      </w:r>
      <w:r w:rsidR="00F5373F">
        <w:rPr>
          <w:rFonts w:ascii="Times New Roman" w:eastAsia="Times New Roman" w:hAnsi="Times New Roman" w:cs="Times New Roman"/>
          <w:lang w:eastAsia="pl-PL"/>
        </w:rPr>
        <w:t xml:space="preserve"> kwoty iloczynu kwoty </w:t>
      </w:r>
      <w:r w:rsidRPr="008F4A56">
        <w:rPr>
          <w:rFonts w:ascii="Times New Roman" w:eastAsia="Times New Roman" w:hAnsi="Times New Roman" w:cs="Times New Roman"/>
          <w:b/>
          <w:lang w:eastAsia="pl-PL"/>
        </w:rPr>
        <w:t xml:space="preserve">14 000 000,00 zł </w:t>
      </w:r>
      <w:r w:rsidR="00F5373F">
        <w:rPr>
          <w:rFonts w:ascii="Times New Roman" w:eastAsia="Times New Roman" w:hAnsi="Times New Roman" w:cs="Times New Roman"/>
          <w:b/>
          <w:lang w:eastAsia="pl-PL"/>
        </w:rPr>
        <w:t>i</w:t>
      </w:r>
      <w:r w:rsidRPr="008F4A56">
        <w:rPr>
          <w:rFonts w:ascii="Times New Roman" w:eastAsia="Times New Roman" w:hAnsi="Times New Roman" w:cs="Times New Roman"/>
          <w:b/>
          <w:lang w:eastAsia="pl-PL"/>
        </w:rPr>
        <w:t xml:space="preserve"> wysoko</w:t>
      </w:r>
      <w:r w:rsidR="00F5373F">
        <w:rPr>
          <w:rFonts w:ascii="Times New Roman" w:eastAsia="Times New Roman" w:hAnsi="Times New Roman" w:cs="Times New Roman"/>
          <w:b/>
          <w:lang w:eastAsia="pl-PL"/>
        </w:rPr>
        <w:t>ści</w:t>
      </w:r>
      <w:r w:rsidRPr="008F4A56">
        <w:rPr>
          <w:rFonts w:ascii="Times New Roman" w:eastAsia="Times New Roman" w:hAnsi="Times New Roman" w:cs="Times New Roman"/>
          <w:b/>
          <w:lang w:eastAsia="pl-PL"/>
        </w:rPr>
        <w:t xml:space="preserve"> brutto żądanej przez wyłonionego Wykonawcę prowizji</w:t>
      </w:r>
      <w:r w:rsidRPr="008F4A56">
        <w:rPr>
          <w:rFonts w:ascii="Times New Roman" w:eastAsia="Times New Roman" w:hAnsi="Times New Roman" w:cs="Times New Roman"/>
          <w:b/>
          <w:bCs/>
          <w:lang w:eastAsia="pl-PL"/>
        </w:rPr>
        <w:t>.</w:t>
      </w:r>
    </w:p>
    <w:p w14:paraId="195F82EC" w14:textId="77777777" w:rsidR="008F4A56" w:rsidRPr="008F4A56" w:rsidRDefault="008F4A56" w:rsidP="008F4A56">
      <w:pPr>
        <w:numPr>
          <w:ilvl w:val="1"/>
          <w:numId w:val="57"/>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Zabezpieczenie może być wnoszone według wyboru Wykonawcy w jednej lub w kilku następujących formach:</w:t>
      </w:r>
    </w:p>
    <w:p w14:paraId="002E496B" w14:textId="77777777"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pieniądzu na rachunek bankowy Zamawiającego w terminie wskazanym w ust. 3 niniejszego rozdziału;</w:t>
      </w:r>
    </w:p>
    <w:p w14:paraId="0AC32B65" w14:textId="77777777"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poręczeniach bankowych lub poręczeniach spółdzielczej  kasy oszczędnościowo-kredytowej, z tym że zobowiązanie kasy jest zawsze zobowiązaniem pieniężnym;</w:t>
      </w:r>
    </w:p>
    <w:p w14:paraId="7C648AE5" w14:textId="77777777"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gwarancjach bankowych;</w:t>
      </w:r>
    </w:p>
    <w:p w14:paraId="38316D2B" w14:textId="77777777"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gwarancjach ubezpieczeniowych;</w:t>
      </w:r>
    </w:p>
    <w:p w14:paraId="5B35CA3C" w14:textId="77777777" w:rsidR="008F4A56" w:rsidRPr="008F4A56" w:rsidRDefault="008F4A56" w:rsidP="008F4A56">
      <w:pPr>
        <w:widowControl w:val="0"/>
        <w:numPr>
          <w:ilvl w:val="0"/>
          <w:numId w:val="58"/>
        </w:numPr>
        <w:tabs>
          <w:tab w:val="left" w:pos="634"/>
        </w:tabs>
        <w:overflowPunct w:val="0"/>
        <w:autoSpaceDE w:val="0"/>
        <w:autoSpaceDN w:val="0"/>
        <w:adjustRightInd w:val="0"/>
        <w:spacing w:after="0" w:line="360" w:lineRule="auto"/>
        <w:ind w:left="839" w:hanging="272"/>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sz w:val="24"/>
          <w:szCs w:val="20"/>
          <w:lang w:eastAsia="pl-PL"/>
        </w:rPr>
        <w:t>poręczeniach udzielanych przez podmioty, o których mowa w art. 6b ust. 5 pkt 2 ustawy z dnia 9 listopada 2000 r. o utworzeniu Polskiej Agencji Rozwoju Przedsiębiorczości (tekst jednolity: Dz. U. z 2018 r., poz. 110 z późn. zm.).</w:t>
      </w:r>
    </w:p>
    <w:p w14:paraId="399C41CE" w14:textId="77777777"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Zamawiający nie wyraża zgody na wnoszenie zabezpieczenia w innych niż powyższe formach.</w:t>
      </w:r>
    </w:p>
    <w:p w14:paraId="3A9545CA" w14:textId="77777777"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Zabezpieczenie wnoszone w pieniądzu Wykonawca wpłaci przelewem na rachunek bankowy Zamawiającego w </w:t>
      </w:r>
      <w:r w:rsidRPr="008F4A56">
        <w:rPr>
          <w:rFonts w:ascii="Times New Roman" w:eastAsia="Times New Roman" w:hAnsi="Times New Roman" w:cs="Times New Roman"/>
          <w:b/>
          <w:bCs/>
          <w:lang w:eastAsia="pl-PL"/>
        </w:rPr>
        <w:t>BGK nr 88 1130 1121 0080 0116 9520 0008.</w:t>
      </w:r>
    </w:p>
    <w:p w14:paraId="0BA33AF1" w14:textId="77777777"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 trakcie realizacji umowy Wykonawca może dokonać zmiany formy zabezpieczenia na jedną lub kilka form, o których mowa w pkt 13.5.</w:t>
      </w:r>
    </w:p>
    <w:p w14:paraId="1018D9E3" w14:textId="77777777"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Zmiana formy zabezpieczenia jest dokonywana z zachowaniem ciągłości zabezpieczenia i bez zmniejszenia jego wysokości.</w:t>
      </w:r>
    </w:p>
    <w:p w14:paraId="246BA4FF" w14:textId="5A142022"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pkt </w:t>
      </w:r>
      <w:r w:rsidR="00F5373F">
        <w:rPr>
          <w:rFonts w:ascii="Times New Roman" w:eastAsia="Times New Roman" w:hAnsi="Times New Roman" w:cs="Times New Roman"/>
          <w:lang w:eastAsia="pl-PL"/>
        </w:rPr>
        <w:t>14</w:t>
      </w:r>
      <w:r w:rsidRPr="008F4A56">
        <w:rPr>
          <w:rFonts w:ascii="Times New Roman" w:eastAsia="Times New Roman" w:hAnsi="Times New Roman" w:cs="Times New Roman"/>
          <w:lang w:eastAsia="pl-PL"/>
        </w:rPr>
        <w:t>.2.</w:t>
      </w:r>
    </w:p>
    <w:p w14:paraId="50A581B5" w14:textId="77777777" w:rsidR="008F4A56" w:rsidRPr="008F4A56" w:rsidRDefault="008F4A56" w:rsidP="008F4A56">
      <w:pPr>
        <w:widowControl w:val="0"/>
        <w:numPr>
          <w:ilvl w:val="1"/>
          <w:numId w:val="57"/>
        </w:numPr>
        <w:tabs>
          <w:tab w:val="left" w:pos="422"/>
        </w:tabs>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786DE9FF" w14:textId="77777777" w:rsidR="008F4A56" w:rsidRPr="008F4A56" w:rsidRDefault="008F4A56" w:rsidP="008F4A56">
      <w:pPr>
        <w:spacing w:after="0" w:line="360" w:lineRule="auto"/>
        <w:jc w:val="both"/>
        <w:rPr>
          <w:rFonts w:ascii="Times New Roman" w:eastAsia="Times New Roman" w:hAnsi="Times New Roman" w:cs="Times New Roman"/>
          <w:b/>
          <w:bCs/>
          <w:iCs/>
          <w:lang w:val="x-none" w:eastAsia="x-none"/>
        </w:rPr>
      </w:pPr>
    </w:p>
    <w:p w14:paraId="2BB6D566" w14:textId="77777777" w:rsidR="008F4A56" w:rsidRPr="008F4A56" w:rsidRDefault="008F4A56" w:rsidP="008F4A56">
      <w:pPr>
        <w:spacing w:after="0" w:line="360" w:lineRule="auto"/>
        <w:jc w:val="both"/>
        <w:rPr>
          <w:rFonts w:ascii="Times New Roman" w:eastAsia="Times New Roman" w:hAnsi="Times New Roman" w:cs="Times New Roman"/>
          <w:b/>
          <w:bCs/>
          <w:iCs/>
          <w:lang w:eastAsia="x-none"/>
        </w:rPr>
      </w:pPr>
      <w:r w:rsidRPr="008F4A56">
        <w:rPr>
          <w:rFonts w:ascii="Times New Roman" w:eastAsia="Times New Roman" w:hAnsi="Times New Roman" w:cs="Times New Roman"/>
          <w:b/>
          <w:bCs/>
          <w:iCs/>
          <w:lang w:val="x-none" w:eastAsia="x-none"/>
        </w:rPr>
        <w:t>X</w:t>
      </w:r>
      <w:r w:rsidRPr="008F4A56">
        <w:rPr>
          <w:rFonts w:ascii="Times New Roman" w:eastAsia="Times New Roman" w:hAnsi="Times New Roman" w:cs="Times New Roman"/>
          <w:b/>
          <w:bCs/>
          <w:iCs/>
          <w:lang w:eastAsia="x-none"/>
        </w:rPr>
        <w:t>V</w:t>
      </w:r>
      <w:r w:rsidRPr="008F4A56">
        <w:rPr>
          <w:rFonts w:ascii="Times New Roman" w:eastAsia="Times New Roman" w:hAnsi="Times New Roman" w:cs="Times New Roman"/>
          <w:b/>
          <w:bCs/>
          <w:iCs/>
          <w:lang w:val="x-none" w:eastAsia="x-none"/>
        </w:rPr>
        <w:t xml:space="preserve">. </w:t>
      </w:r>
      <w:r w:rsidRPr="008F4A56">
        <w:rPr>
          <w:rFonts w:ascii="Times New Roman" w:eastAsia="Times New Roman" w:hAnsi="Times New Roman" w:cs="Times New Roman"/>
          <w:b/>
          <w:bCs/>
          <w:iCs/>
          <w:lang w:eastAsia="x-none"/>
        </w:rPr>
        <w:t>OCHRONA DANYCH OSOBOWYCH</w:t>
      </w:r>
    </w:p>
    <w:p w14:paraId="202563FA" w14:textId="77777777" w:rsidR="008F4A56" w:rsidRPr="008F4A56" w:rsidRDefault="008F4A56" w:rsidP="008F4A56">
      <w:pPr>
        <w:spacing w:after="0" w:line="360" w:lineRule="auto"/>
        <w:jc w:val="both"/>
        <w:rPr>
          <w:rFonts w:ascii="Times New Roman" w:eastAsia="Times New Roman" w:hAnsi="Times New Roman" w:cs="Times New Roman"/>
          <w:b/>
          <w:bCs/>
          <w:iCs/>
          <w:lang w:eastAsia="x-none"/>
        </w:rPr>
      </w:pPr>
      <w:r w:rsidRPr="008F4A56">
        <w:rPr>
          <w:rFonts w:ascii="Times New Roman" w:eastAsia="Times New Roman" w:hAnsi="Times New Roman" w:cs="Times New Roman"/>
          <w:b/>
          <w:bCs/>
          <w:iCs/>
          <w:lang w:eastAsia="x-none"/>
        </w:rPr>
        <w:t xml:space="preserve">15.1. </w:t>
      </w:r>
      <w:r w:rsidRPr="008F4A56">
        <w:rPr>
          <w:rFonts w:ascii="Times New Roman" w:eastAsia="Times New Roman" w:hAnsi="Times New Roman" w:cs="Times New Roman"/>
          <w:bCs/>
          <w:iCs/>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8F4A56">
        <w:rPr>
          <w:rFonts w:ascii="Times New Roman" w:eastAsia="Times New Roman" w:hAnsi="Times New Roman" w:cs="Times New Roman"/>
          <w:bCs/>
          <w:iCs/>
          <w:lang w:eastAsia="x-none"/>
        </w:rPr>
        <w:lastRenderedPageBreak/>
        <w:t>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57930F5" w14:textId="77777777" w:rsidR="008F4A56" w:rsidRPr="008F4A56" w:rsidRDefault="008F4A56" w:rsidP="008F4A56">
      <w:pPr>
        <w:numPr>
          <w:ilvl w:val="0"/>
          <w:numId w:val="6"/>
        </w:numPr>
        <w:overflowPunct w:val="0"/>
        <w:autoSpaceDE w:val="0"/>
        <w:autoSpaceDN w:val="0"/>
        <w:adjustRightInd w:val="0"/>
        <w:spacing w:after="0"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8F4A56">
          <w:rPr>
            <w:rFonts w:ascii="Times New Roman" w:eastAsia="Times New Roman" w:hAnsi="Times New Roman" w:cs="Times New Roman"/>
            <w:color w:val="000000"/>
            <w:lang w:eastAsia="pl-PL"/>
          </w:rPr>
          <w:t>350 A</w:t>
        </w:r>
      </w:smartTag>
      <w:r w:rsidRPr="008F4A56">
        <w:rPr>
          <w:rFonts w:ascii="Times New Roman" w:eastAsia="Times New Roman" w:hAnsi="Times New Roman" w:cs="Times New Roman"/>
          <w:color w:val="000000"/>
          <w:lang w:eastAsia="pl-PL"/>
        </w:rPr>
        <w:t>, 81-002 Gdynia;</w:t>
      </w:r>
    </w:p>
    <w:p w14:paraId="2557F741"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kontaktowe Inspektora ochrony danych wyznaczonego przez Administratora w PKP Szybka Kolej Miejska w Trójmieście Sp. z o.o.: </w:t>
      </w:r>
      <w:hyperlink r:id="rId10" w:history="1">
        <w:r w:rsidRPr="008F4A56">
          <w:rPr>
            <w:rFonts w:ascii="Calibri" w:eastAsia="Calibri" w:hAnsi="Calibri" w:cs="Times New Roman"/>
            <w:color w:val="0000FF"/>
            <w:u w:val="single"/>
            <w:lang w:val="de-DE"/>
          </w:rPr>
          <w:t>daneosobowe@skm.pkp.pl</w:t>
        </w:r>
      </w:hyperlink>
      <w:r w:rsidRPr="008F4A56">
        <w:rPr>
          <w:rFonts w:ascii="Times New Roman" w:eastAsia="Times New Roman" w:hAnsi="Times New Roman" w:cs="Times New Roman"/>
          <w:color w:val="000000"/>
          <w:lang w:val="de-DE" w:eastAsia="pl-PL"/>
        </w:rPr>
        <w:t>, tel. 58 721 29 69;</w:t>
      </w:r>
    </w:p>
    <w:p w14:paraId="3AB540B2" w14:textId="33F53D8B" w:rsidR="008F4A56" w:rsidRPr="008F4A56" w:rsidRDefault="008F4A56" w:rsidP="008F4A56">
      <w:pPr>
        <w:numPr>
          <w:ilvl w:val="0"/>
          <w:numId w:val="6"/>
        </w:numPr>
        <w:overflowPunct w:val="0"/>
        <w:autoSpaceDE w:val="0"/>
        <w:autoSpaceDN w:val="0"/>
        <w:adjustRightInd w:val="0"/>
        <w:spacing w:after="0"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osobowe osób fizycznych przetwarzane będą na podstawie art. 6 ust. 1 pkt c w/w Rozporządzenia w związku z postępowaniem o udzielenie zamówienia publicznego pn. „Sprzedaż biletów PKP SKM przez aplikację mobilną.”-znak:SKMMU.086.63</w:t>
      </w:r>
      <w:r w:rsidR="00A004FC">
        <w:rPr>
          <w:rFonts w:ascii="Times New Roman" w:eastAsia="Times New Roman" w:hAnsi="Times New Roman" w:cs="Times New Roman"/>
          <w:color w:val="000000"/>
          <w:lang w:eastAsia="pl-PL"/>
        </w:rPr>
        <w:t>a</w:t>
      </w:r>
      <w:r w:rsidRPr="008F4A56">
        <w:rPr>
          <w:rFonts w:ascii="Times New Roman" w:eastAsia="Times New Roman" w:hAnsi="Times New Roman" w:cs="Times New Roman"/>
          <w:color w:val="000000"/>
          <w:lang w:eastAsia="pl-PL"/>
        </w:rPr>
        <w:t xml:space="preserve">.18 prowadzonym w trybie przetargu nieograniczonego na podstawie </w:t>
      </w:r>
      <w:bookmarkStart w:id="10" w:name="_Hlk516565514"/>
      <w:r w:rsidRPr="008F4A56">
        <w:rPr>
          <w:rFonts w:ascii="Times New Roman" w:eastAsia="Times New Roman" w:hAnsi="Times New Roman" w:cs="Times New Roman"/>
          <w:color w:val="000000"/>
          <w:lang w:eastAsia="pl-PL"/>
        </w:rPr>
        <w:t xml:space="preserve">§6 ust. 1 </w:t>
      </w:r>
      <w:bookmarkEnd w:id="10"/>
      <w:r w:rsidRPr="008F4A56">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11" w:name="_Hlk516569386"/>
      <w:r w:rsidRPr="008F4A56">
        <w:rPr>
          <w:rFonts w:ascii="Times New Roman" w:eastAsia="Times New Roman" w:hAnsi="Times New Roman" w:cs="Times New Roman"/>
          <w:color w:val="000000"/>
          <w:lang w:eastAsia="pl-PL"/>
        </w:rPr>
        <w:t>(</w:t>
      </w:r>
      <w:r w:rsidR="0014081B" w:rsidRPr="0014081B">
        <w:rPr>
          <w:rFonts w:ascii="Times New Roman" w:eastAsia="Times New Roman" w:hAnsi="Times New Roman" w:cs="Times New Roman"/>
          <w:color w:val="000000"/>
          <w:lang w:eastAsia="pl-PL"/>
        </w:rPr>
        <w:t>t.j. Dz. U. z 2019 r. poz. 1843</w:t>
      </w:r>
      <w:r w:rsidRPr="008F4A56">
        <w:rPr>
          <w:rFonts w:ascii="Times New Roman" w:eastAsia="Times New Roman" w:hAnsi="Times New Roman" w:cs="Times New Roman"/>
          <w:color w:val="000000"/>
          <w:lang w:eastAsia="pl-PL"/>
        </w:rPr>
        <w:t>)</w:t>
      </w:r>
      <w:bookmarkEnd w:id="11"/>
    </w:p>
    <w:p w14:paraId="567FBC76"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Odbiorcami danych osobowych osób fizycznych będą osoby lub podmioty, którym udostępniona zostanie dokumentacja postępowania w oparciu o §25 oraz §50 ust. 3 ww. Regulaminu.</w:t>
      </w:r>
    </w:p>
    <w:p w14:paraId="7D6DE5DD"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7C1837CF"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Obowiązek podania danych osobowych osób fizycznych jest wymogiem umownym niezbędnym do wzięcia udziału w postępowaniu o udzielenie zamówienia publicznego.</w:t>
      </w:r>
    </w:p>
    <w:p w14:paraId="4821E906"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Dane osobowe osób fizycznych nie będą przetwarzane w sposób zautomatyzowany, w tym nie będą podlegały profilowaniu w rozumieniu RODO.</w:t>
      </w:r>
    </w:p>
    <w:p w14:paraId="57F56983"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Osoby fizyczne posiadają następujące prawa:</w:t>
      </w:r>
    </w:p>
    <w:p w14:paraId="7CDDBABA" w14:textId="77777777"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na podstawie art. 15 RODO prawo do dostępu do danych osobowych,</w:t>
      </w:r>
    </w:p>
    <w:p w14:paraId="6151603D" w14:textId="77777777"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na podstawie art. 16 RODO prawo do sprostowania danych osobowych,</w:t>
      </w:r>
    </w:p>
    <w:p w14:paraId="09E5E8F1" w14:textId="77777777"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ind w:left="720"/>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na podstawie art. 18 RODO prawo żądania od Administratora  ograniczenia przetwarzania danych osobowych z zastrzeżeniem przypadków, o których mowa w art. 18 ust. 2 RODO,</w:t>
      </w:r>
    </w:p>
    <w:p w14:paraId="542624CA" w14:textId="77777777" w:rsidR="008F4A56" w:rsidRPr="008F4A56" w:rsidRDefault="008F4A56" w:rsidP="008F4A56">
      <w:pPr>
        <w:numPr>
          <w:ilvl w:val="0"/>
          <w:numId w:val="7"/>
        </w:numPr>
        <w:overflowPunct w:val="0"/>
        <w:autoSpaceDE w:val="0"/>
        <w:autoSpaceDN w:val="0"/>
        <w:adjustRightInd w:val="0"/>
        <w:spacing w:before="100" w:beforeAutospacing="1" w:after="100" w:afterAutospacing="1" w:line="360" w:lineRule="auto"/>
        <w:ind w:left="720"/>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do wniesienia skargi do Prezesa Urzędu Ochrony Danych Osobowych, w przypadku uznania, że przetwarzanie danych osobowych narusza przepisy RODO.</w:t>
      </w:r>
    </w:p>
    <w:p w14:paraId="565E3EE9"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Osobom fizycznym nie przysługuje:</w:t>
      </w:r>
    </w:p>
    <w:p w14:paraId="78A04F33" w14:textId="77777777" w:rsidR="008F4A56" w:rsidRPr="008F4A56" w:rsidRDefault="008F4A56" w:rsidP="008F4A56">
      <w:pPr>
        <w:numPr>
          <w:ilvl w:val="0"/>
          <w:numId w:val="8"/>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w związku z art. 17 ust. 3 lit. b, d lub e RODO prawo do usunięcia danych osobowych,</w:t>
      </w:r>
    </w:p>
    <w:p w14:paraId="390B6092" w14:textId="77777777" w:rsidR="008F4A56" w:rsidRPr="008F4A56" w:rsidRDefault="008F4A56" w:rsidP="008F4A56">
      <w:pPr>
        <w:numPr>
          <w:ilvl w:val="0"/>
          <w:numId w:val="8"/>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prawo do przenoszenia danych osobowych, o którym mowa w art. 20 RODO,</w:t>
      </w:r>
    </w:p>
    <w:p w14:paraId="0484A36D" w14:textId="77777777" w:rsidR="008F4A56" w:rsidRPr="008F4A56" w:rsidRDefault="008F4A56" w:rsidP="008F4A56">
      <w:pPr>
        <w:numPr>
          <w:ilvl w:val="0"/>
          <w:numId w:val="8"/>
        </w:numPr>
        <w:overflowPunct w:val="0"/>
        <w:autoSpaceDE w:val="0"/>
        <w:autoSpaceDN w:val="0"/>
        <w:adjustRightInd w:val="0"/>
        <w:spacing w:before="100" w:beforeAutospacing="1" w:after="100" w:afterAutospacing="1" w:line="360" w:lineRule="auto"/>
        <w:ind w:left="720"/>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lastRenderedPageBreak/>
        <w:t xml:space="preserve"> na podstawie art. 21 RODO prawo sprzeciwu, wobec przetwarzania danych osobowych, gdyż podstawą prawną przetwarzania danych osobowych jest art. 6 ust. 1 lit. c RODO.</w:t>
      </w:r>
    </w:p>
    <w:p w14:paraId="6F7E2CAA"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ind w:left="357"/>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 xml:space="preserve"> 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56846C12" w14:textId="77777777" w:rsidR="008F4A56" w:rsidRPr="008F4A56" w:rsidRDefault="008F4A56" w:rsidP="008F4A56">
      <w:pPr>
        <w:numPr>
          <w:ilvl w:val="0"/>
          <w:numId w:val="6"/>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color w:val="000000"/>
          <w:lang w:eastAsia="pl-PL"/>
        </w:rPr>
      </w:pPr>
      <w:r w:rsidRPr="008F4A56">
        <w:rPr>
          <w:rFonts w:ascii="Times New Roman" w:eastAsia="Times New Roman" w:hAnsi="Times New Roman" w:cs="Times New Roman"/>
          <w:color w:val="000000"/>
          <w:lang w:eastAsia="pl-PL"/>
        </w:rPr>
        <w:t>Wykonawca zobowiązany jest poinformować osoby fizyczne o treści niniejszego Rozdziału.</w:t>
      </w:r>
    </w:p>
    <w:p w14:paraId="3132C130" w14:textId="77777777" w:rsidR="008F4A56" w:rsidRPr="008F4A56" w:rsidRDefault="008F4A56" w:rsidP="008F4A56">
      <w:pPr>
        <w:spacing w:after="0" w:line="240" w:lineRule="auto"/>
        <w:rPr>
          <w:rFonts w:ascii="Arial" w:eastAsia="Times New Roman" w:hAnsi="Arial" w:cs="Arial"/>
          <w:sz w:val="24"/>
          <w:szCs w:val="20"/>
          <w:lang w:eastAsia="pl-PL"/>
        </w:rPr>
      </w:pPr>
    </w:p>
    <w:p w14:paraId="032A0F54" w14:textId="77777777" w:rsidR="008F4A56" w:rsidRPr="008F4A56" w:rsidRDefault="008F4A56" w:rsidP="008F4A56">
      <w:pPr>
        <w:spacing w:after="0" w:line="240" w:lineRule="auto"/>
        <w:rPr>
          <w:rFonts w:ascii="Arial" w:eastAsia="Times New Roman" w:hAnsi="Arial" w:cs="Arial"/>
          <w:sz w:val="24"/>
          <w:szCs w:val="20"/>
          <w:lang w:eastAsia="pl-PL"/>
        </w:rPr>
      </w:pPr>
    </w:p>
    <w:p w14:paraId="7F9AC887" w14:textId="77777777" w:rsidR="008F4A56" w:rsidRPr="008F4A56" w:rsidRDefault="008F4A56" w:rsidP="008F4A56">
      <w:pPr>
        <w:spacing w:after="0" w:line="240" w:lineRule="auto"/>
        <w:rPr>
          <w:rFonts w:ascii="Arial" w:eastAsia="Times New Roman" w:hAnsi="Arial" w:cs="Arial"/>
          <w:sz w:val="24"/>
          <w:szCs w:val="20"/>
          <w:lang w:eastAsia="pl-PL"/>
        </w:rPr>
      </w:pPr>
    </w:p>
    <w:p w14:paraId="700BDA07" w14:textId="77777777" w:rsidR="008F4A56" w:rsidRPr="008F4A56" w:rsidRDefault="008F4A56" w:rsidP="008F4A56">
      <w:pPr>
        <w:spacing w:after="0" w:line="240" w:lineRule="auto"/>
        <w:rPr>
          <w:rFonts w:ascii="Arial" w:eastAsia="Times New Roman" w:hAnsi="Arial" w:cs="Arial"/>
          <w:sz w:val="24"/>
          <w:szCs w:val="20"/>
          <w:lang w:eastAsia="pl-PL"/>
        </w:rPr>
      </w:pPr>
    </w:p>
    <w:p w14:paraId="11B8408C" w14:textId="77777777" w:rsidR="008F4A56" w:rsidRPr="008F4A56" w:rsidRDefault="008F4A56" w:rsidP="008F4A56">
      <w:pPr>
        <w:spacing w:after="0" w:line="240" w:lineRule="auto"/>
        <w:rPr>
          <w:rFonts w:ascii="Arial" w:eastAsia="Times New Roman" w:hAnsi="Arial" w:cs="Arial"/>
          <w:sz w:val="24"/>
          <w:szCs w:val="20"/>
          <w:lang w:eastAsia="pl-PL"/>
        </w:rPr>
      </w:pPr>
    </w:p>
    <w:p w14:paraId="6490F407" w14:textId="77777777" w:rsidR="008F4A56" w:rsidRPr="008F4A56" w:rsidRDefault="008F4A56" w:rsidP="008F4A56">
      <w:pPr>
        <w:spacing w:after="0" w:line="240" w:lineRule="auto"/>
        <w:rPr>
          <w:rFonts w:ascii="Arial" w:eastAsia="Times New Roman" w:hAnsi="Arial" w:cs="Arial"/>
          <w:sz w:val="24"/>
          <w:szCs w:val="20"/>
          <w:lang w:eastAsia="pl-PL"/>
        </w:rPr>
      </w:pPr>
    </w:p>
    <w:p w14:paraId="27EEA116" w14:textId="77777777" w:rsidR="008F4A56" w:rsidRPr="008F4A56" w:rsidRDefault="008F4A56" w:rsidP="008F4A56">
      <w:pPr>
        <w:spacing w:after="0" w:line="240" w:lineRule="auto"/>
        <w:rPr>
          <w:rFonts w:ascii="Arial" w:eastAsia="Times New Roman" w:hAnsi="Arial" w:cs="Arial"/>
          <w:sz w:val="24"/>
          <w:szCs w:val="20"/>
          <w:lang w:eastAsia="pl-PL"/>
        </w:rPr>
      </w:pPr>
    </w:p>
    <w:p w14:paraId="08A69C17" w14:textId="77777777" w:rsidR="008F4A56" w:rsidRDefault="008F4A56" w:rsidP="008F4A56">
      <w:pPr>
        <w:spacing w:after="0" w:line="240" w:lineRule="auto"/>
        <w:rPr>
          <w:rFonts w:ascii="Arial" w:eastAsia="Times New Roman" w:hAnsi="Arial" w:cs="Arial"/>
          <w:sz w:val="24"/>
          <w:szCs w:val="20"/>
          <w:lang w:eastAsia="pl-PL"/>
        </w:rPr>
      </w:pPr>
    </w:p>
    <w:p w14:paraId="7ABEE2B0" w14:textId="77777777" w:rsidR="008F4A56" w:rsidRDefault="008F4A56" w:rsidP="008F4A56">
      <w:pPr>
        <w:spacing w:after="0" w:line="240" w:lineRule="auto"/>
        <w:rPr>
          <w:rFonts w:ascii="Arial" w:eastAsia="Times New Roman" w:hAnsi="Arial" w:cs="Arial"/>
          <w:sz w:val="24"/>
          <w:szCs w:val="20"/>
          <w:lang w:eastAsia="pl-PL"/>
        </w:rPr>
      </w:pPr>
    </w:p>
    <w:p w14:paraId="080B6CF5" w14:textId="77777777" w:rsidR="008F4A56" w:rsidRDefault="008F4A56" w:rsidP="008F4A56">
      <w:pPr>
        <w:spacing w:after="0" w:line="240" w:lineRule="auto"/>
        <w:rPr>
          <w:rFonts w:ascii="Arial" w:eastAsia="Times New Roman" w:hAnsi="Arial" w:cs="Arial"/>
          <w:sz w:val="24"/>
          <w:szCs w:val="20"/>
          <w:lang w:eastAsia="pl-PL"/>
        </w:rPr>
      </w:pPr>
    </w:p>
    <w:p w14:paraId="395F9F96" w14:textId="77777777" w:rsidR="008F4A56" w:rsidRDefault="008F4A56" w:rsidP="008F4A56">
      <w:pPr>
        <w:spacing w:after="0" w:line="240" w:lineRule="auto"/>
        <w:rPr>
          <w:rFonts w:ascii="Arial" w:eastAsia="Times New Roman" w:hAnsi="Arial" w:cs="Arial"/>
          <w:sz w:val="24"/>
          <w:szCs w:val="20"/>
          <w:lang w:eastAsia="pl-PL"/>
        </w:rPr>
      </w:pPr>
    </w:p>
    <w:p w14:paraId="247A1A41" w14:textId="77777777" w:rsidR="008F4A56" w:rsidRDefault="008F4A56" w:rsidP="008F4A56">
      <w:pPr>
        <w:spacing w:after="0" w:line="240" w:lineRule="auto"/>
        <w:rPr>
          <w:rFonts w:ascii="Arial" w:eastAsia="Times New Roman" w:hAnsi="Arial" w:cs="Arial"/>
          <w:sz w:val="24"/>
          <w:szCs w:val="20"/>
          <w:lang w:eastAsia="pl-PL"/>
        </w:rPr>
      </w:pPr>
    </w:p>
    <w:p w14:paraId="7B4E0481" w14:textId="77777777" w:rsidR="008F4A56" w:rsidRDefault="008F4A56" w:rsidP="008F4A56">
      <w:pPr>
        <w:spacing w:after="0" w:line="240" w:lineRule="auto"/>
        <w:rPr>
          <w:rFonts w:ascii="Arial" w:eastAsia="Times New Roman" w:hAnsi="Arial" w:cs="Arial"/>
          <w:sz w:val="24"/>
          <w:szCs w:val="20"/>
          <w:lang w:eastAsia="pl-PL"/>
        </w:rPr>
      </w:pPr>
    </w:p>
    <w:p w14:paraId="7B0FC158" w14:textId="77777777" w:rsidR="008F4A56" w:rsidRDefault="008F4A56" w:rsidP="008F4A56">
      <w:pPr>
        <w:spacing w:after="0" w:line="240" w:lineRule="auto"/>
        <w:rPr>
          <w:rFonts w:ascii="Arial" w:eastAsia="Times New Roman" w:hAnsi="Arial" w:cs="Arial"/>
          <w:sz w:val="24"/>
          <w:szCs w:val="20"/>
          <w:lang w:eastAsia="pl-PL"/>
        </w:rPr>
      </w:pPr>
    </w:p>
    <w:p w14:paraId="2679502C" w14:textId="77777777" w:rsidR="008F4A56" w:rsidRDefault="008F4A56" w:rsidP="008F4A56">
      <w:pPr>
        <w:spacing w:after="0" w:line="240" w:lineRule="auto"/>
        <w:rPr>
          <w:rFonts w:ascii="Arial" w:eastAsia="Times New Roman" w:hAnsi="Arial" w:cs="Arial"/>
          <w:sz w:val="24"/>
          <w:szCs w:val="20"/>
          <w:lang w:eastAsia="pl-PL"/>
        </w:rPr>
      </w:pPr>
    </w:p>
    <w:p w14:paraId="17055D90" w14:textId="77777777" w:rsidR="008F4A56" w:rsidRDefault="008F4A56" w:rsidP="008F4A56">
      <w:pPr>
        <w:spacing w:after="0" w:line="240" w:lineRule="auto"/>
        <w:rPr>
          <w:rFonts w:ascii="Arial" w:eastAsia="Times New Roman" w:hAnsi="Arial" w:cs="Arial"/>
          <w:sz w:val="24"/>
          <w:szCs w:val="20"/>
          <w:lang w:eastAsia="pl-PL"/>
        </w:rPr>
      </w:pPr>
    </w:p>
    <w:p w14:paraId="43E30BEB" w14:textId="77777777" w:rsidR="008F4A56" w:rsidRPr="008F4A56" w:rsidRDefault="008F4A56" w:rsidP="008F4A56">
      <w:pPr>
        <w:spacing w:after="0" w:line="240" w:lineRule="auto"/>
        <w:rPr>
          <w:rFonts w:ascii="Arial" w:eastAsia="Times New Roman" w:hAnsi="Arial" w:cs="Arial"/>
          <w:sz w:val="24"/>
          <w:szCs w:val="20"/>
          <w:lang w:eastAsia="pl-PL"/>
        </w:rPr>
      </w:pPr>
    </w:p>
    <w:p w14:paraId="784D0F75" w14:textId="77777777" w:rsidR="008F4A56" w:rsidRPr="008F4A56" w:rsidRDefault="008F4A56" w:rsidP="008F4A56">
      <w:pPr>
        <w:spacing w:after="0" w:line="240" w:lineRule="auto"/>
        <w:rPr>
          <w:rFonts w:ascii="Arial" w:eastAsia="Times New Roman" w:hAnsi="Arial" w:cs="Arial"/>
          <w:sz w:val="24"/>
          <w:szCs w:val="20"/>
          <w:lang w:eastAsia="pl-PL"/>
        </w:rPr>
      </w:pPr>
    </w:p>
    <w:p w14:paraId="3F56FA95" w14:textId="0CE89805" w:rsidR="008F4A56" w:rsidRDefault="008F4A56" w:rsidP="008F4A56">
      <w:pPr>
        <w:spacing w:after="0" w:line="240" w:lineRule="auto"/>
        <w:rPr>
          <w:rFonts w:ascii="Arial" w:eastAsia="Times New Roman" w:hAnsi="Arial" w:cs="Arial"/>
          <w:sz w:val="24"/>
          <w:szCs w:val="20"/>
          <w:lang w:eastAsia="pl-PL"/>
        </w:rPr>
      </w:pPr>
    </w:p>
    <w:p w14:paraId="521CB542" w14:textId="32627CB8" w:rsidR="00613A01" w:rsidRDefault="00613A01" w:rsidP="008F4A56">
      <w:pPr>
        <w:spacing w:after="0" w:line="240" w:lineRule="auto"/>
        <w:rPr>
          <w:rFonts w:ascii="Arial" w:eastAsia="Times New Roman" w:hAnsi="Arial" w:cs="Arial"/>
          <w:sz w:val="24"/>
          <w:szCs w:val="20"/>
          <w:lang w:eastAsia="pl-PL"/>
        </w:rPr>
      </w:pPr>
    </w:p>
    <w:p w14:paraId="07576D39" w14:textId="4005D709" w:rsidR="00613A01" w:rsidRDefault="00613A01" w:rsidP="008F4A56">
      <w:pPr>
        <w:spacing w:after="0" w:line="240" w:lineRule="auto"/>
        <w:rPr>
          <w:rFonts w:ascii="Arial" w:eastAsia="Times New Roman" w:hAnsi="Arial" w:cs="Arial"/>
          <w:sz w:val="24"/>
          <w:szCs w:val="20"/>
          <w:lang w:eastAsia="pl-PL"/>
        </w:rPr>
      </w:pPr>
    </w:p>
    <w:p w14:paraId="3B173801" w14:textId="04CC6000" w:rsidR="00613A01" w:rsidRDefault="00613A01" w:rsidP="008F4A56">
      <w:pPr>
        <w:spacing w:after="0" w:line="240" w:lineRule="auto"/>
        <w:rPr>
          <w:rFonts w:ascii="Arial" w:eastAsia="Times New Roman" w:hAnsi="Arial" w:cs="Arial"/>
          <w:sz w:val="24"/>
          <w:szCs w:val="20"/>
          <w:lang w:eastAsia="pl-PL"/>
        </w:rPr>
      </w:pPr>
    </w:p>
    <w:p w14:paraId="2F8B871D" w14:textId="16CB3655" w:rsidR="00613A01" w:rsidRDefault="00613A01" w:rsidP="008F4A56">
      <w:pPr>
        <w:spacing w:after="0" w:line="240" w:lineRule="auto"/>
        <w:rPr>
          <w:rFonts w:ascii="Arial" w:eastAsia="Times New Roman" w:hAnsi="Arial" w:cs="Arial"/>
          <w:sz w:val="24"/>
          <w:szCs w:val="20"/>
          <w:lang w:eastAsia="pl-PL"/>
        </w:rPr>
      </w:pPr>
    </w:p>
    <w:p w14:paraId="0CF029B5" w14:textId="747CBB86" w:rsidR="00613A01" w:rsidRDefault="00613A01" w:rsidP="008F4A56">
      <w:pPr>
        <w:spacing w:after="0" w:line="240" w:lineRule="auto"/>
        <w:rPr>
          <w:rFonts w:ascii="Arial" w:eastAsia="Times New Roman" w:hAnsi="Arial" w:cs="Arial"/>
          <w:sz w:val="24"/>
          <w:szCs w:val="20"/>
          <w:lang w:eastAsia="pl-PL"/>
        </w:rPr>
      </w:pPr>
    </w:p>
    <w:p w14:paraId="7032FB6A" w14:textId="6EE3F589" w:rsidR="00613A01" w:rsidRDefault="00613A01" w:rsidP="008F4A56">
      <w:pPr>
        <w:spacing w:after="0" w:line="240" w:lineRule="auto"/>
        <w:rPr>
          <w:rFonts w:ascii="Arial" w:eastAsia="Times New Roman" w:hAnsi="Arial" w:cs="Arial"/>
          <w:sz w:val="24"/>
          <w:szCs w:val="20"/>
          <w:lang w:eastAsia="pl-PL"/>
        </w:rPr>
      </w:pPr>
    </w:p>
    <w:p w14:paraId="3A4F757E" w14:textId="155B2BD5" w:rsidR="00613A01" w:rsidRDefault="00613A01" w:rsidP="008F4A56">
      <w:pPr>
        <w:spacing w:after="0" w:line="240" w:lineRule="auto"/>
        <w:rPr>
          <w:rFonts w:ascii="Arial" w:eastAsia="Times New Roman" w:hAnsi="Arial" w:cs="Arial"/>
          <w:sz w:val="24"/>
          <w:szCs w:val="20"/>
          <w:lang w:eastAsia="pl-PL"/>
        </w:rPr>
      </w:pPr>
    </w:p>
    <w:p w14:paraId="65AD41AD" w14:textId="42BD65A3" w:rsidR="00613A01" w:rsidRDefault="00613A01" w:rsidP="008F4A56">
      <w:pPr>
        <w:spacing w:after="0" w:line="240" w:lineRule="auto"/>
        <w:rPr>
          <w:rFonts w:ascii="Arial" w:eastAsia="Times New Roman" w:hAnsi="Arial" w:cs="Arial"/>
          <w:sz w:val="24"/>
          <w:szCs w:val="20"/>
          <w:lang w:eastAsia="pl-PL"/>
        </w:rPr>
      </w:pPr>
    </w:p>
    <w:p w14:paraId="76F0E53E" w14:textId="12978339" w:rsidR="00613A01" w:rsidRDefault="00613A01" w:rsidP="008F4A56">
      <w:pPr>
        <w:spacing w:after="0" w:line="240" w:lineRule="auto"/>
        <w:rPr>
          <w:rFonts w:ascii="Arial" w:eastAsia="Times New Roman" w:hAnsi="Arial" w:cs="Arial"/>
          <w:sz w:val="24"/>
          <w:szCs w:val="20"/>
          <w:lang w:eastAsia="pl-PL"/>
        </w:rPr>
      </w:pPr>
    </w:p>
    <w:p w14:paraId="5991D362" w14:textId="4A6740D9" w:rsidR="00613A01" w:rsidRDefault="00613A01" w:rsidP="008F4A56">
      <w:pPr>
        <w:spacing w:after="0" w:line="240" w:lineRule="auto"/>
        <w:rPr>
          <w:rFonts w:ascii="Arial" w:eastAsia="Times New Roman" w:hAnsi="Arial" w:cs="Arial"/>
          <w:sz w:val="24"/>
          <w:szCs w:val="20"/>
          <w:lang w:eastAsia="pl-PL"/>
        </w:rPr>
      </w:pPr>
    </w:p>
    <w:p w14:paraId="762FB466" w14:textId="1F2898A7" w:rsidR="00613A01" w:rsidRDefault="00613A01" w:rsidP="008F4A56">
      <w:pPr>
        <w:spacing w:after="0" w:line="240" w:lineRule="auto"/>
        <w:rPr>
          <w:rFonts w:ascii="Arial" w:eastAsia="Times New Roman" w:hAnsi="Arial" w:cs="Arial"/>
          <w:sz w:val="24"/>
          <w:szCs w:val="20"/>
          <w:lang w:eastAsia="pl-PL"/>
        </w:rPr>
      </w:pPr>
    </w:p>
    <w:p w14:paraId="73751236" w14:textId="6D488FC2" w:rsidR="00613A01" w:rsidRDefault="00613A01" w:rsidP="008F4A56">
      <w:pPr>
        <w:spacing w:after="0" w:line="240" w:lineRule="auto"/>
        <w:rPr>
          <w:rFonts w:ascii="Arial" w:eastAsia="Times New Roman" w:hAnsi="Arial" w:cs="Arial"/>
          <w:sz w:val="24"/>
          <w:szCs w:val="20"/>
          <w:lang w:eastAsia="pl-PL"/>
        </w:rPr>
      </w:pPr>
    </w:p>
    <w:p w14:paraId="13C00648" w14:textId="48BDB4EC" w:rsidR="00613A01" w:rsidRDefault="00613A01" w:rsidP="008F4A56">
      <w:pPr>
        <w:spacing w:after="0" w:line="240" w:lineRule="auto"/>
        <w:rPr>
          <w:rFonts w:ascii="Arial" w:eastAsia="Times New Roman" w:hAnsi="Arial" w:cs="Arial"/>
          <w:sz w:val="24"/>
          <w:szCs w:val="20"/>
          <w:lang w:eastAsia="pl-PL"/>
        </w:rPr>
      </w:pPr>
    </w:p>
    <w:p w14:paraId="30D2A77D" w14:textId="1C703384" w:rsidR="00613A01" w:rsidRDefault="00613A01" w:rsidP="008F4A56">
      <w:pPr>
        <w:spacing w:after="0" w:line="240" w:lineRule="auto"/>
        <w:rPr>
          <w:rFonts w:ascii="Arial" w:eastAsia="Times New Roman" w:hAnsi="Arial" w:cs="Arial"/>
          <w:sz w:val="24"/>
          <w:szCs w:val="20"/>
          <w:lang w:eastAsia="pl-PL"/>
        </w:rPr>
      </w:pPr>
    </w:p>
    <w:p w14:paraId="1774FEE9" w14:textId="7E63EDB5" w:rsidR="00613A01" w:rsidRDefault="00613A01" w:rsidP="008F4A56">
      <w:pPr>
        <w:spacing w:after="0" w:line="240" w:lineRule="auto"/>
        <w:rPr>
          <w:rFonts w:ascii="Arial" w:eastAsia="Times New Roman" w:hAnsi="Arial" w:cs="Arial"/>
          <w:sz w:val="24"/>
          <w:szCs w:val="20"/>
          <w:lang w:eastAsia="pl-PL"/>
        </w:rPr>
      </w:pPr>
    </w:p>
    <w:p w14:paraId="5AA33A61" w14:textId="43037E5E" w:rsidR="00613A01" w:rsidRDefault="00613A01" w:rsidP="008F4A56">
      <w:pPr>
        <w:spacing w:after="0" w:line="240" w:lineRule="auto"/>
        <w:rPr>
          <w:rFonts w:ascii="Arial" w:eastAsia="Times New Roman" w:hAnsi="Arial" w:cs="Arial"/>
          <w:sz w:val="24"/>
          <w:szCs w:val="20"/>
          <w:lang w:eastAsia="pl-PL"/>
        </w:rPr>
      </w:pPr>
    </w:p>
    <w:p w14:paraId="7813C1E6" w14:textId="29028805" w:rsidR="00613A01" w:rsidRDefault="00613A01" w:rsidP="008F4A56">
      <w:pPr>
        <w:spacing w:after="0" w:line="240" w:lineRule="auto"/>
        <w:rPr>
          <w:rFonts w:ascii="Arial" w:eastAsia="Times New Roman" w:hAnsi="Arial" w:cs="Arial"/>
          <w:sz w:val="24"/>
          <w:szCs w:val="20"/>
          <w:lang w:eastAsia="pl-PL"/>
        </w:rPr>
      </w:pPr>
    </w:p>
    <w:p w14:paraId="6128FE35" w14:textId="7CAD21A6" w:rsidR="00613A01" w:rsidRDefault="00613A01" w:rsidP="008F4A56">
      <w:pPr>
        <w:spacing w:after="0" w:line="240" w:lineRule="auto"/>
        <w:rPr>
          <w:rFonts w:ascii="Arial" w:eastAsia="Times New Roman" w:hAnsi="Arial" w:cs="Arial"/>
          <w:sz w:val="24"/>
          <w:szCs w:val="20"/>
          <w:lang w:eastAsia="pl-PL"/>
        </w:rPr>
      </w:pPr>
    </w:p>
    <w:p w14:paraId="18F0DAD0" w14:textId="6B071AA0" w:rsidR="00613A01" w:rsidRDefault="00613A01" w:rsidP="008F4A56">
      <w:pPr>
        <w:spacing w:after="0" w:line="240" w:lineRule="auto"/>
        <w:rPr>
          <w:rFonts w:ascii="Arial" w:eastAsia="Times New Roman" w:hAnsi="Arial" w:cs="Arial"/>
          <w:sz w:val="24"/>
          <w:szCs w:val="20"/>
          <w:lang w:eastAsia="pl-PL"/>
        </w:rPr>
      </w:pPr>
    </w:p>
    <w:p w14:paraId="0A956DC1" w14:textId="77777777" w:rsidR="00613A01" w:rsidRPr="008F4A56" w:rsidRDefault="00613A01" w:rsidP="008F4A56">
      <w:pPr>
        <w:spacing w:after="0" w:line="240" w:lineRule="auto"/>
        <w:rPr>
          <w:rFonts w:ascii="Arial" w:eastAsia="Times New Roman" w:hAnsi="Arial" w:cs="Arial"/>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F4A56" w:rsidRPr="008F4A56" w14:paraId="2DC3FBFA" w14:textId="77777777" w:rsidTr="008507E4">
        <w:tc>
          <w:tcPr>
            <w:tcW w:w="9212" w:type="dxa"/>
            <w:tcBorders>
              <w:top w:val="single" w:sz="4" w:space="0" w:color="auto"/>
              <w:left w:val="single" w:sz="4" w:space="0" w:color="auto"/>
              <w:bottom w:val="single" w:sz="4" w:space="0" w:color="auto"/>
              <w:right w:val="single" w:sz="4" w:space="0" w:color="auto"/>
            </w:tcBorders>
          </w:tcPr>
          <w:p w14:paraId="06D8025F" w14:textId="77777777" w:rsidR="008F4A56" w:rsidRPr="008F4A56" w:rsidRDefault="008F4A56" w:rsidP="008F4A56">
            <w:pPr>
              <w:spacing w:after="0" w:line="24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sz w:val="24"/>
                <w:szCs w:val="20"/>
                <w:lang w:eastAsia="pl-PL"/>
              </w:rPr>
              <w:lastRenderedPageBreak/>
              <w:t xml:space="preserve">              </w:t>
            </w:r>
          </w:p>
          <w:p w14:paraId="27DF9AA1" w14:textId="77777777" w:rsidR="008F4A56" w:rsidRPr="008F4A56" w:rsidRDefault="008F4A56" w:rsidP="008F4A56">
            <w:pPr>
              <w:spacing w:after="0" w:line="24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ZAŁĄCZNIK NUMER 1</w:t>
            </w:r>
          </w:p>
          <w:p w14:paraId="483BDB18" w14:textId="77777777" w:rsidR="008F4A56" w:rsidRPr="008F4A56" w:rsidRDefault="008F4A56" w:rsidP="008F4A56">
            <w:pPr>
              <w:keepNext/>
              <w:spacing w:after="0" w:line="240" w:lineRule="auto"/>
              <w:jc w:val="center"/>
              <w:outlineLvl w:val="6"/>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FORMULARZ OFERTY </w:t>
            </w:r>
          </w:p>
          <w:p w14:paraId="3B5101EF" w14:textId="77777777" w:rsidR="008F4A56" w:rsidRPr="008F4A56" w:rsidRDefault="008F4A56" w:rsidP="008F4A56">
            <w:pPr>
              <w:spacing w:after="0" w:line="240" w:lineRule="auto"/>
              <w:jc w:val="center"/>
              <w:rPr>
                <w:rFonts w:ascii="Times New Roman" w:eastAsia="Times New Roman" w:hAnsi="Times New Roman" w:cs="Times New Roman"/>
                <w:b/>
                <w:szCs w:val="20"/>
                <w:lang w:eastAsia="pl-PL"/>
              </w:rPr>
            </w:pPr>
          </w:p>
        </w:tc>
      </w:tr>
    </w:tbl>
    <w:p w14:paraId="52A66A9B" w14:textId="77777777" w:rsidR="008F4A56" w:rsidRPr="008F4A56" w:rsidRDefault="008F4A56" w:rsidP="008F4A56">
      <w:pPr>
        <w:spacing w:after="0" w:line="240" w:lineRule="auto"/>
        <w:rPr>
          <w:rFonts w:ascii="Times New Roman" w:eastAsia="Times New Roman" w:hAnsi="Times New Roman" w:cs="Times New Roman"/>
          <w:szCs w:val="20"/>
          <w:lang w:eastAsia="pl-PL"/>
        </w:rPr>
      </w:pPr>
    </w:p>
    <w:p w14:paraId="55548C68" w14:textId="77777777" w:rsidR="008F4A56" w:rsidRPr="008F4A56" w:rsidRDefault="008F4A56" w:rsidP="008F4A56">
      <w:pPr>
        <w:spacing w:after="0" w:line="240" w:lineRule="auto"/>
        <w:ind w:left="3540"/>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dnia .................................</w:t>
      </w:r>
    </w:p>
    <w:p w14:paraId="279B524A" w14:textId="77777777" w:rsidR="008F4A56" w:rsidRPr="008F4A56" w:rsidRDefault="008F4A56" w:rsidP="008F4A56">
      <w:pPr>
        <w:spacing w:after="0" w:line="240" w:lineRule="auto"/>
        <w:ind w:firstLine="3261"/>
        <w:rPr>
          <w:rFonts w:ascii="Times New Roman" w:eastAsia="Times New Roman" w:hAnsi="Times New Roman" w:cs="Times New Roman"/>
          <w:szCs w:val="20"/>
          <w:lang w:eastAsia="pl-PL"/>
        </w:rPr>
      </w:pPr>
      <w:r w:rsidRPr="008F4A56">
        <w:rPr>
          <w:rFonts w:ascii="Times New Roman" w:eastAsia="Times New Roman" w:hAnsi="Times New Roman" w:cs="Times New Roman"/>
          <w:i/>
          <w:szCs w:val="20"/>
          <w:lang w:eastAsia="pl-PL"/>
        </w:rPr>
        <w:tab/>
        <w:t xml:space="preserve">             / miejscowość/</w:t>
      </w:r>
    </w:p>
    <w:p w14:paraId="0CB0B8ED" w14:textId="77777777" w:rsidR="008F4A56" w:rsidRPr="008F4A56" w:rsidRDefault="008F4A56" w:rsidP="008F4A56">
      <w:pPr>
        <w:spacing w:after="0" w:line="240" w:lineRule="auto"/>
        <w:jc w:val="both"/>
        <w:rPr>
          <w:rFonts w:ascii="Times New Roman" w:eastAsia="Times New Roman" w:hAnsi="Times New Roman" w:cs="Times New Roman"/>
          <w:szCs w:val="20"/>
          <w:lang w:eastAsia="pl-PL"/>
        </w:rPr>
      </w:pPr>
    </w:p>
    <w:p w14:paraId="72B31FFB" w14:textId="77777777" w:rsidR="008F4A56" w:rsidRPr="008F4A56" w:rsidRDefault="008F4A56" w:rsidP="008F4A56">
      <w:pPr>
        <w:spacing w:after="0" w:line="24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 pieczątka  nagłówkowa Wykonawcy /</w:t>
      </w:r>
    </w:p>
    <w:p w14:paraId="5CDECFC0" w14:textId="44B3CE2A" w:rsidR="008F4A56" w:rsidRPr="008F4A56" w:rsidRDefault="008F4A56" w:rsidP="008F4A56">
      <w:pPr>
        <w:spacing w:after="0" w:line="24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znak: SKMMU.086.63</w:t>
      </w:r>
      <w:r w:rsidR="00A004FC">
        <w:rPr>
          <w:rFonts w:ascii="Times New Roman" w:eastAsia="Times New Roman" w:hAnsi="Times New Roman" w:cs="Times New Roman"/>
          <w:szCs w:val="20"/>
          <w:lang w:eastAsia="pl-PL"/>
        </w:rPr>
        <w:t>a</w:t>
      </w:r>
      <w:r w:rsidRPr="008F4A56">
        <w:rPr>
          <w:rFonts w:ascii="Times New Roman" w:eastAsia="Times New Roman" w:hAnsi="Times New Roman" w:cs="Times New Roman"/>
          <w:szCs w:val="20"/>
          <w:lang w:eastAsia="pl-PL"/>
        </w:rPr>
        <w:t>.18</w:t>
      </w:r>
    </w:p>
    <w:p w14:paraId="6AD4E46B" w14:textId="77777777" w:rsidR="008F4A56" w:rsidRPr="008F4A56" w:rsidRDefault="008F4A56" w:rsidP="008F4A56">
      <w:pPr>
        <w:spacing w:after="0" w:line="240" w:lineRule="auto"/>
        <w:rPr>
          <w:rFonts w:ascii="Times New Roman" w:eastAsia="Times New Roman" w:hAnsi="Times New Roman" w:cs="Times New Roman"/>
          <w:b/>
          <w:szCs w:val="20"/>
          <w:lang w:eastAsia="pl-PL"/>
        </w:rPr>
      </w:pPr>
    </w:p>
    <w:p w14:paraId="044BDDC0" w14:textId="77777777" w:rsidR="008F4A56" w:rsidRPr="008F4A56" w:rsidRDefault="008F4A56" w:rsidP="008F4A56">
      <w:pPr>
        <w:spacing w:after="0" w:line="240" w:lineRule="auto"/>
        <w:rPr>
          <w:rFonts w:ascii="Times New Roman" w:eastAsia="Times New Roman" w:hAnsi="Times New Roman" w:cs="Times New Roman"/>
          <w:b/>
          <w:szCs w:val="20"/>
          <w:lang w:eastAsia="pl-PL"/>
        </w:rPr>
      </w:pPr>
    </w:p>
    <w:p w14:paraId="6D86D268" w14:textId="77777777" w:rsidR="008F4A56" w:rsidRPr="008F4A56" w:rsidRDefault="008F4A56" w:rsidP="008F4A56">
      <w:pPr>
        <w:spacing w:after="0" w:line="360" w:lineRule="auto"/>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 xml:space="preserve">I. DANE WYKONAWCY. </w:t>
      </w:r>
    </w:p>
    <w:p w14:paraId="6842E0CE"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1.1 Pełna nazwa .........................................................................................................................................</w:t>
      </w:r>
    </w:p>
    <w:p w14:paraId="68B736F2"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14:paraId="57C3C245"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1.2 Adres ...................................................................................................................................................</w:t>
      </w:r>
    </w:p>
    <w:p w14:paraId="0C00C18A"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14:paraId="140D70E6"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1.3 Numer telefonu ............................................... numer  faksu .............................................................</w:t>
      </w:r>
    </w:p>
    <w:p w14:paraId="62B0F002"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Adres poczty elektronicznej..................................................................@........................................................................</w:t>
      </w:r>
    </w:p>
    <w:p w14:paraId="38F46F5E" w14:textId="77777777" w:rsidR="008F4A56" w:rsidRPr="008F4A56" w:rsidRDefault="008F4A56" w:rsidP="008F4A56">
      <w:pPr>
        <w:spacing w:after="0" w:line="360" w:lineRule="auto"/>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1.4 NIP: .................................................................REGON: ..................................................................</w:t>
      </w:r>
    </w:p>
    <w:p w14:paraId="14613F8B" w14:textId="77777777" w:rsidR="008F4A56" w:rsidRPr="008F4A56" w:rsidRDefault="008F4A56" w:rsidP="008F4A56">
      <w:pPr>
        <w:spacing w:after="0" w:line="360" w:lineRule="auto"/>
        <w:rPr>
          <w:rFonts w:ascii="Times New Roman" w:eastAsia="Times New Roman" w:hAnsi="Times New Roman" w:cs="Times New Roman"/>
          <w:szCs w:val="20"/>
          <w:lang w:eastAsia="pl-PL"/>
        </w:rPr>
      </w:pPr>
    </w:p>
    <w:p w14:paraId="71CF7B87" w14:textId="77777777" w:rsidR="008F4A56" w:rsidRPr="008F4A56" w:rsidRDefault="008F4A56" w:rsidP="008F4A56">
      <w:pPr>
        <w:spacing w:after="0" w:line="360" w:lineRule="auto"/>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II. PRZEDMIOT OFERTY.</w:t>
      </w:r>
    </w:p>
    <w:p w14:paraId="3FC2E78C" w14:textId="77777777" w:rsidR="008F4A56" w:rsidRPr="008F4A56" w:rsidRDefault="008F4A56" w:rsidP="008F4A56">
      <w:pPr>
        <w:tabs>
          <w:tab w:val="left" w:leader="dot" w:pos="9072"/>
        </w:tabs>
        <w:spacing w:after="0" w:line="36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w:t>
      </w:r>
      <w:r w:rsidRPr="008F4A56">
        <w:rPr>
          <w:rFonts w:ascii="Times New Roman" w:eastAsia="Times New Roman" w:hAnsi="Times New Roman" w:cs="Times New Roman"/>
          <w:b/>
          <w:lang w:eastAsia="pl-PL"/>
        </w:rPr>
        <w:t>jest sprzedaż biletów PKP SKM przez aplikację mobilną.</w:t>
      </w:r>
    </w:p>
    <w:p w14:paraId="3339C94A" w14:textId="77777777" w:rsidR="008F4A56" w:rsidRPr="008F4A56" w:rsidRDefault="008F4A56" w:rsidP="008F4A56">
      <w:pPr>
        <w:tabs>
          <w:tab w:val="left" w:leader="dot" w:pos="9072"/>
        </w:tabs>
        <w:spacing w:after="0" w:line="360" w:lineRule="auto"/>
        <w:jc w:val="both"/>
        <w:rPr>
          <w:rFonts w:ascii="Times New Roman" w:eastAsia="Times New Roman" w:hAnsi="Times New Roman" w:cs="Times New Roman"/>
          <w:b/>
          <w:lang w:eastAsia="pl-PL"/>
        </w:rPr>
      </w:pPr>
    </w:p>
    <w:p w14:paraId="4AEBF725"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b/>
          <w:lang w:eastAsia="pl-PL"/>
        </w:rPr>
        <w:t>III. OFERUJEMY</w:t>
      </w:r>
      <w:r w:rsidRPr="008F4A56">
        <w:rPr>
          <w:rFonts w:ascii="Times New Roman" w:eastAsia="Times New Roman" w:hAnsi="Times New Roman" w:cs="Times New Roman"/>
          <w:lang w:eastAsia="pl-PL"/>
        </w:rPr>
        <w:t xml:space="preserve"> wykonanie przedmiotu zamówienia za: </w:t>
      </w:r>
    </w:p>
    <w:p w14:paraId="5975296C" w14:textId="77777777" w:rsidR="008F4A56" w:rsidRPr="008F4A56" w:rsidRDefault="008F4A56" w:rsidP="008F4A56">
      <w:pPr>
        <w:keepNext/>
        <w:spacing w:after="0" w:line="360" w:lineRule="auto"/>
        <w:jc w:val="both"/>
        <w:outlineLvl w:val="3"/>
        <w:rPr>
          <w:rFonts w:ascii="Times New Roman" w:eastAsia="Times New Roman" w:hAnsi="Times New Roman" w:cs="Times New Roman"/>
          <w:b/>
          <w:szCs w:val="20"/>
          <w:u w:val="single"/>
          <w:lang w:eastAsia="pl-PL"/>
        </w:rPr>
      </w:pPr>
    </w:p>
    <w:p w14:paraId="7EC2EC0C" w14:textId="77777777" w:rsidR="008F4A56" w:rsidRPr="008F4A56" w:rsidRDefault="008F4A56" w:rsidP="008F4A56">
      <w:pPr>
        <w:keepNext/>
        <w:spacing w:after="0" w:line="360" w:lineRule="auto"/>
        <w:jc w:val="both"/>
        <w:outlineLvl w:val="3"/>
        <w:rPr>
          <w:rFonts w:ascii="Times New Roman" w:eastAsia="Times New Roman" w:hAnsi="Times New Roman" w:cs="Times New Roman"/>
          <w:szCs w:val="20"/>
          <w:lang w:eastAsia="pl-PL"/>
        </w:rPr>
      </w:pPr>
      <w:r w:rsidRPr="008F4A56">
        <w:rPr>
          <w:rFonts w:ascii="Times New Roman" w:eastAsia="Times New Roman" w:hAnsi="Times New Roman" w:cs="Times New Roman"/>
          <w:b/>
          <w:bCs/>
          <w:szCs w:val="20"/>
          <w:lang w:eastAsia="pl-PL"/>
        </w:rPr>
        <w:t>CENA OFERTY (brutto)*:</w:t>
      </w:r>
      <w:r w:rsidRPr="008F4A56">
        <w:rPr>
          <w:rFonts w:ascii="Times New Roman" w:eastAsia="Times New Roman" w:hAnsi="Times New Roman" w:cs="Times New Roman"/>
          <w:b/>
          <w:szCs w:val="20"/>
          <w:lang w:eastAsia="pl-PL"/>
        </w:rPr>
        <w:t xml:space="preserve"> </w:t>
      </w:r>
      <w:r w:rsidRPr="008F4A56">
        <w:rPr>
          <w:rFonts w:ascii="Times New Roman" w:eastAsia="Times New Roman" w:hAnsi="Times New Roman" w:cs="Times New Roman"/>
          <w:szCs w:val="20"/>
          <w:lang w:eastAsia="pl-PL"/>
        </w:rPr>
        <w:t>........................................................................................................ (słownie: ...........................................................................................................................................................</w:t>
      </w:r>
    </w:p>
    <w:p w14:paraId="16E68412"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14:paraId="246555D2"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5E9A245E" w14:textId="77777777" w:rsidR="008F4A56" w:rsidRPr="008F4A56" w:rsidRDefault="008F4A56" w:rsidP="008F4A56">
      <w:pPr>
        <w:keepNext/>
        <w:spacing w:after="0" w:line="360" w:lineRule="auto"/>
        <w:jc w:val="both"/>
        <w:outlineLvl w:val="3"/>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cena netto</w:t>
      </w:r>
      <w:r w:rsidRPr="008F4A56">
        <w:rPr>
          <w:rFonts w:ascii="Times New Roman" w:eastAsia="Times New Roman" w:hAnsi="Times New Roman" w:cs="Times New Roman"/>
          <w:szCs w:val="20"/>
          <w:lang w:eastAsia="pl-PL"/>
        </w:rPr>
        <w:t xml:space="preserve"> - ....................................................................... (słownie: ....................................................</w:t>
      </w:r>
    </w:p>
    <w:p w14:paraId="5A720423"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szCs w:val="20"/>
          <w:lang w:eastAsia="pl-PL"/>
        </w:rPr>
        <w:t>...................................................................................................................................................................)</w:t>
      </w:r>
    </w:p>
    <w:p w14:paraId="63159252" w14:textId="77777777" w:rsidR="008F4A56" w:rsidRPr="008F4A56" w:rsidRDefault="008F4A56" w:rsidP="008F4A56">
      <w:pPr>
        <w:spacing w:after="0" w:line="360" w:lineRule="auto"/>
        <w:jc w:val="both"/>
        <w:rPr>
          <w:rFonts w:ascii="Times New Roman" w:eastAsia="Times New Roman" w:hAnsi="Times New Roman" w:cs="Times New Roman"/>
          <w:b/>
          <w:lang w:eastAsia="pl-PL"/>
        </w:rPr>
      </w:pPr>
    </w:p>
    <w:p w14:paraId="4D9B4B4D" w14:textId="77777777" w:rsidR="008F4A56" w:rsidRPr="008F4A56" w:rsidRDefault="008F4A56" w:rsidP="008F4A56">
      <w:pPr>
        <w:spacing w:after="0" w:line="36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 Cena oferty musi obejmować:</w:t>
      </w:r>
    </w:p>
    <w:p w14:paraId="59A497F2"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wartość realizacji całości przedmiotu Umowy,</w:t>
      </w:r>
    </w:p>
    <w:p w14:paraId="1A6609FD"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b/>
          <w:lang w:eastAsia="pl-PL"/>
        </w:rPr>
        <w:t xml:space="preserve">- </w:t>
      </w:r>
      <w:r w:rsidRPr="008F4A56">
        <w:rPr>
          <w:rFonts w:ascii="Times New Roman" w:eastAsia="Times New Roman" w:hAnsi="Times New Roman" w:cs="Times New Roman"/>
          <w:lang w:eastAsia="pl-PL"/>
        </w:rPr>
        <w:t>podatek VAT,</w:t>
      </w:r>
    </w:p>
    <w:p w14:paraId="5799F80A"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wszelkie inne koszty towarzyszące bezpośrednio lub pośrednio wykonaniu Umowy.</w:t>
      </w:r>
    </w:p>
    <w:p w14:paraId="48CD7C43" w14:textId="77777777" w:rsidR="008F4A56" w:rsidRPr="008F4A56" w:rsidRDefault="008F4A56" w:rsidP="008F4A56">
      <w:pPr>
        <w:tabs>
          <w:tab w:val="num" w:pos="540"/>
        </w:tabs>
        <w:spacing w:after="0" w:line="360" w:lineRule="auto"/>
        <w:contextualSpacing/>
        <w:jc w:val="both"/>
        <w:rPr>
          <w:rFonts w:ascii="Times New Roman" w:eastAsia="Times New Roman" w:hAnsi="Times New Roman" w:cs="Times New Roman"/>
          <w:lang w:eastAsia="pl-PL"/>
        </w:rPr>
      </w:pPr>
    </w:p>
    <w:p w14:paraId="0E24EE02" w14:textId="77777777" w:rsidR="008F4A56" w:rsidRPr="008F4A56" w:rsidRDefault="008F4A56" w:rsidP="008F4A56">
      <w:pPr>
        <w:keepNext/>
        <w:widowControl w:val="0"/>
        <w:spacing w:after="0" w:line="360" w:lineRule="auto"/>
        <w:jc w:val="both"/>
        <w:outlineLvl w:val="1"/>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lastRenderedPageBreak/>
        <w:t>IV. NUMER RACHUNKU BANKOWEGO WYKONAWCY.</w:t>
      </w:r>
    </w:p>
    <w:p w14:paraId="39CB8A22"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Numer rachunku bankowego  Wykonawcy, na które Zamawiający będzie dokonywał ewentualnych płatności:.........................................................................................................................................................</w:t>
      </w:r>
    </w:p>
    <w:p w14:paraId="507F1829"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p>
    <w:p w14:paraId="36CEC69F" w14:textId="77777777" w:rsidR="008F4A56" w:rsidRPr="008F4A56" w:rsidRDefault="008F4A56" w:rsidP="008F4A56">
      <w:pPr>
        <w:spacing w:after="0" w:line="360" w:lineRule="auto"/>
        <w:jc w:val="both"/>
        <w:rPr>
          <w:rFonts w:ascii="Times New Roman" w:eastAsia="Times New Roman" w:hAnsi="Times New Roman" w:cs="Times New Roman"/>
          <w:szCs w:val="20"/>
          <w:lang w:eastAsia="pl-PL"/>
        </w:rPr>
      </w:pPr>
      <w:r w:rsidRPr="008F4A56">
        <w:rPr>
          <w:rFonts w:ascii="Times New Roman" w:eastAsia="Times New Roman" w:hAnsi="Times New Roman" w:cs="Times New Roman"/>
          <w:b/>
          <w:szCs w:val="20"/>
          <w:lang w:eastAsia="pl-PL"/>
        </w:rPr>
        <w:t>V. TERMIN ZWIĄZANIA OFERTĄ</w:t>
      </w:r>
      <w:r w:rsidRPr="008F4A56">
        <w:rPr>
          <w:rFonts w:ascii="Times New Roman" w:eastAsia="Times New Roman" w:hAnsi="Times New Roman" w:cs="Times New Roman"/>
          <w:szCs w:val="20"/>
          <w:lang w:eastAsia="pl-PL"/>
        </w:rPr>
        <w:t xml:space="preserve"> – 60 dni od upływu terminu składania ofert.</w:t>
      </w:r>
    </w:p>
    <w:p w14:paraId="35A6808D"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p>
    <w:p w14:paraId="4F9E834E" w14:textId="77777777" w:rsidR="008F4A56" w:rsidRPr="008F4A56" w:rsidRDefault="008F4A56" w:rsidP="008F4A56">
      <w:pPr>
        <w:spacing w:after="0" w:line="360" w:lineRule="auto"/>
        <w:jc w:val="both"/>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VI. OŚWIADCZENIE WYKONAWCY.</w:t>
      </w:r>
    </w:p>
    <w:p w14:paraId="0F201843"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5D4F7C68"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color w:val="FF0000"/>
          <w:lang w:eastAsia="pl-PL"/>
        </w:rPr>
        <w:t xml:space="preserve"> </w:t>
      </w:r>
      <w:r w:rsidRPr="00F503BF">
        <w:rPr>
          <w:rFonts w:ascii="Times New Roman" w:eastAsia="Times New Roman" w:hAnsi="Times New Roman" w:cs="Times New Roman"/>
          <w:bCs/>
          <w:color w:val="000000" w:themeColor="text1"/>
          <w:lang w:eastAsia="pl-PL"/>
        </w:rPr>
        <w:t>Wykonawca oświadcza, że wniósł wadium w wysokości  </w:t>
      </w:r>
      <w:r w:rsidRPr="00F503BF">
        <w:rPr>
          <w:rFonts w:ascii="Times New Roman" w:eastAsia="Times New Roman" w:hAnsi="Times New Roman" w:cs="Times New Roman"/>
          <w:b/>
          <w:color w:val="000000" w:themeColor="text1"/>
          <w:lang w:eastAsia="pl-PL"/>
        </w:rPr>
        <w:t>18 000,00 zł</w:t>
      </w:r>
      <w:r w:rsidRPr="00F503BF">
        <w:rPr>
          <w:rFonts w:ascii="Times New Roman" w:eastAsia="Times New Roman" w:hAnsi="Times New Roman" w:cs="Times New Roman"/>
          <w:color w:val="000000" w:themeColor="text1"/>
          <w:lang w:eastAsia="pl-PL"/>
        </w:rPr>
        <w:t xml:space="preserve"> (słownie: osiemnaście tysięcy złotych, 00/100 ).</w:t>
      </w:r>
    </w:p>
    <w:p w14:paraId="4D649937"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akceptuje warunki płatności wskazane w SIWZ i wzorze Umowy.</w:t>
      </w:r>
    </w:p>
    <w:p w14:paraId="2756C15A"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jest związany złożoną ofertą przez okres 60 dni - bieg terminu związania ofertą rozpoczyna się wraz  z upływem terminu składania ofert.</w:t>
      </w:r>
    </w:p>
    <w:p w14:paraId="46446287"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zapoznał się ze wszystkimi warunkami zamówienia oraz dokumentami dotyczącymi przedmiotu zamówienia i akceptuje je bez zastrzeżeń.</w:t>
      </w:r>
    </w:p>
    <w:p w14:paraId="48849DCC" w14:textId="602A5B09"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w:t>
      </w:r>
      <w:r w:rsidR="00F5373F">
        <w:rPr>
          <w:rFonts w:ascii="Times New Roman" w:eastAsia="Times New Roman" w:hAnsi="Times New Roman" w:cs="Times New Roman"/>
          <w:bCs/>
          <w:lang w:eastAsia="pl-PL"/>
        </w:rPr>
        <w:t>9</w:t>
      </w:r>
      <w:r w:rsidRPr="008F4A56">
        <w:rPr>
          <w:rFonts w:ascii="Times New Roman" w:eastAsia="Times New Roman" w:hAnsi="Times New Roman" w:cs="Times New Roman"/>
          <w:bCs/>
          <w:lang w:eastAsia="pl-PL"/>
        </w:rPr>
        <w:t xml:space="preserve"> r., poz. </w:t>
      </w:r>
      <w:r w:rsidR="00F5373F">
        <w:rPr>
          <w:rFonts w:ascii="Times New Roman" w:eastAsia="Times New Roman" w:hAnsi="Times New Roman" w:cs="Times New Roman"/>
          <w:bCs/>
          <w:lang w:eastAsia="pl-PL"/>
        </w:rPr>
        <w:t>1010</w:t>
      </w:r>
      <w:r w:rsidRPr="008F4A56">
        <w:rPr>
          <w:rFonts w:ascii="Times New Roman" w:eastAsia="Times New Roman" w:hAnsi="Times New Roman" w:cs="Times New Roman"/>
          <w:bCs/>
          <w:lang w:eastAsia="pl-PL"/>
        </w:rPr>
        <w:t>).</w:t>
      </w:r>
    </w:p>
    <w:p w14:paraId="22A68343"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6906673F"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niniejsza oferta zawiera na stronach nr ....................... informacje stanowiące tajemnicę przedsiębiorstwa w rozumieniu przepisów o zwalczaniu nieuczciwej konkurencji.</w:t>
      </w:r>
    </w:p>
    <w:p w14:paraId="35B3C7C9"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t>
      </w:r>
      <w:r w:rsidRPr="008F4A56">
        <w:rPr>
          <w:rFonts w:ascii="Times New Roman" w:eastAsia="Times New Roman" w:hAnsi="Times New Roman" w:cs="Times New Roman"/>
          <w:lang w:eastAsia="pl-PL"/>
        </w:rPr>
        <w:t>Wykonawca oświadcza, iż przed zawarciem Umowy, wniesie zabezpieczenie należytego wykonania Umowy w formie: ......................................................................... (wstawić jedną lub kilka z form przewidzianych w pkt XIII ppkt 13.5 niniejszej SIWZ), w kwocie …………………….……… zł wyliczonej zgodnie z zapisami niniejszej SIWZ.</w:t>
      </w:r>
    </w:p>
    <w:p w14:paraId="4D043313"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Wykonawca oświadcza, że </w:t>
      </w:r>
      <w:r w:rsidRPr="008F4A56">
        <w:rPr>
          <w:rFonts w:ascii="Times New Roman" w:eastAsia="Times New Roman" w:hAnsi="Times New Roman" w:cs="Times New Roman"/>
          <w:bCs/>
          <w:lang w:eastAsia="ar-SA"/>
        </w:rPr>
        <w:t>Ofertę niniejszą składa na . . . . . .  kolejno ponumerowanych stronach.</w:t>
      </w:r>
    </w:p>
    <w:p w14:paraId="35283D90" w14:textId="77777777" w:rsidR="008F4A56" w:rsidRPr="008F4A56" w:rsidRDefault="008F4A56" w:rsidP="008F4A56">
      <w:pPr>
        <w:numPr>
          <w:ilvl w:val="0"/>
          <w:numId w:val="59"/>
        </w:numPr>
        <w:overflowPunct w:val="0"/>
        <w:autoSpaceDE w:val="0"/>
        <w:autoSpaceDN w:val="0"/>
        <w:adjustRightInd w:val="0"/>
        <w:spacing w:after="0" w:line="360" w:lineRule="auto"/>
        <w:ind w:left="284"/>
        <w:jc w:val="both"/>
        <w:textAlignment w:val="baseline"/>
        <w:rPr>
          <w:rFonts w:ascii="Times New Roman" w:eastAsia="Times New Roman" w:hAnsi="Times New Roman" w:cs="Times New Roman"/>
          <w:bCs/>
          <w:lang w:eastAsia="pl-PL"/>
        </w:rPr>
      </w:pPr>
      <w:r w:rsidRPr="008F4A56">
        <w:rPr>
          <w:rFonts w:ascii="Times New Roman" w:eastAsia="Times New Roman" w:hAnsi="Times New Roman" w:cs="Times New Roman"/>
          <w:bCs/>
          <w:lang w:eastAsia="pl-PL"/>
        </w:rPr>
        <w:t xml:space="preserve"> </w:t>
      </w:r>
      <w:r w:rsidRPr="008F4A56">
        <w:rPr>
          <w:rFonts w:ascii="Times New Roman" w:eastAsia="Times New Roman" w:hAnsi="Times New Roman" w:cs="Times New Roman"/>
          <w:bCs/>
          <w:lang w:eastAsia="ar-SA"/>
        </w:rPr>
        <w:t>Do niniejszej oferty Wykonawca załącza wymagane w SIWZ dokumenty:</w:t>
      </w:r>
    </w:p>
    <w:p w14:paraId="63CE9919" w14:textId="77777777" w:rsidR="008F4A56" w:rsidRPr="008F4A56" w:rsidRDefault="008F4A56" w:rsidP="008F4A56">
      <w:pPr>
        <w:spacing w:after="0" w:line="360" w:lineRule="auto"/>
        <w:ind w:left="284"/>
        <w:jc w:val="both"/>
        <w:rPr>
          <w:rFonts w:ascii="Times New Roman" w:eastAsia="Times New Roman" w:hAnsi="Times New Roman" w:cs="Times New Roman"/>
          <w:bCs/>
          <w:lang w:eastAsia="pl-PL"/>
        </w:rPr>
      </w:pPr>
    </w:p>
    <w:p w14:paraId="07D4417B" w14:textId="77777777" w:rsidR="008F4A56" w:rsidRPr="008F4A56" w:rsidRDefault="008F4A56" w:rsidP="008F4A56">
      <w:pPr>
        <w:numPr>
          <w:ilvl w:val="0"/>
          <w:numId w:val="9"/>
        </w:numPr>
        <w:tabs>
          <w:tab w:val="left" w:pos="720"/>
          <w:tab w:val="left" w:pos="993"/>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t>
      </w:r>
    </w:p>
    <w:p w14:paraId="74E0C6A6" w14:textId="77777777" w:rsidR="008F4A56" w:rsidRPr="008F4A56" w:rsidRDefault="008F4A56" w:rsidP="008F4A56">
      <w:pPr>
        <w:numPr>
          <w:ilvl w:val="0"/>
          <w:numId w:val="9"/>
        </w:numPr>
        <w:tabs>
          <w:tab w:val="left" w:pos="720"/>
          <w:tab w:val="left" w:pos="993"/>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t>
      </w:r>
    </w:p>
    <w:p w14:paraId="6E31CCA2"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07844649"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7889137E"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3DBDB2B9"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317E370E"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5212D160"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36F7400B" w14:textId="77777777" w:rsidR="008F4A56" w:rsidRPr="008F4A56" w:rsidRDefault="008F4A56" w:rsidP="008F4A56">
      <w:pPr>
        <w:spacing w:after="0" w:line="240" w:lineRule="auto"/>
        <w:jc w:val="right"/>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t>
      </w:r>
    </w:p>
    <w:p w14:paraId="4660BC9D" w14:textId="77777777" w:rsidR="008F4A56" w:rsidRPr="008F4A56" w:rsidRDefault="008F4A56" w:rsidP="008F4A56">
      <w:pPr>
        <w:spacing w:after="0" w:line="240" w:lineRule="auto"/>
        <w:jc w:val="right"/>
        <w:rPr>
          <w:rFonts w:ascii="Times New Roman" w:eastAsia="Times New Roman" w:hAnsi="Times New Roman" w:cs="Times New Roman"/>
          <w:b/>
          <w:lang w:eastAsia="pl-PL"/>
        </w:rPr>
      </w:pPr>
      <w:r w:rsidRPr="008F4A56">
        <w:rPr>
          <w:rFonts w:ascii="Times New Roman" w:eastAsia="Times New Roman" w:hAnsi="Times New Roman" w:cs="Times New Roman"/>
          <w:lang w:eastAsia="pl-PL"/>
        </w:rPr>
        <w:t>/pieczątka i podpis osoby upoważnionej do składania oświadczeń w imieniu Wykonawcy</w:t>
      </w:r>
      <w:r w:rsidRPr="008F4A56">
        <w:rPr>
          <w:rFonts w:ascii="Times New Roman" w:eastAsia="Times New Roman" w:hAnsi="Times New Roman" w:cs="Times New Roman"/>
          <w:b/>
          <w:lang w:eastAsia="pl-PL"/>
        </w:rPr>
        <w:t>/</w:t>
      </w:r>
    </w:p>
    <w:p w14:paraId="0830ABFB"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E426099"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6380B20F"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5B3BD98A"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2157926"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CD55D81"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1070E845"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568B60B4"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3C09B7BA"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5BDA2858"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5B4AA6A3"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59E79FEB"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5EED902"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5707E503"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64E98246"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6D379DA1"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09A72067"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6B92CD15"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79D28B46"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1D35E4F5"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379D4D77"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8B1AC7E"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43332495"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1C0F348F"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0E600FEB"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164F662B"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7F0F3125"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04DD5B1F"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3AFD5F59"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53F9DD2"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14963584"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618FD394"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65B4D1AB"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64DC8574"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7AF8A866"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30615B86"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200F0EF"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1927BEB8"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4CC4DAC" w14:textId="77777777" w:rsidR="008F4A56" w:rsidRDefault="008F4A56" w:rsidP="008F4A56">
      <w:pPr>
        <w:spacing w:after="0" w:line="240" w:lineRule="auto"/>
        <w:rPr>
          <w:rFonts w:ascii="Times New Roman" w:eastAsia="Times New Roman" w:hAnsi="Times New Roman" w:cs="Times New Roman"/>
          <w:b/>
          <w:sz w:val="24"/>
          <w:szCs w:val="20"/>
          <w:lang w:eastAsia="pl-PL"/>
        </w:rPr>
      </w:pPr>
    </w:p>
    <w:p w14:paraId="4CCC7522" w14:textId="77777777" w:rsidR="008F4A56" w:rsidRDefault="008F4A56" w:rsidP="008F4A56">
      <w:pPr>
        <w:spacing w:after="0" w:line="240" w:lineRule="auto"/>
        <w:rPr>
          <w:rFonts w:ascii="Times New Roman" w:eastAsia="Times New Roman" w:hAnsi="Times New Roman" w:cs="Times New Roman"/>
          <w:b/>
          <w:sz w:val="24"/>
          <w:szCs w:val="20"/>
          <w:lang w:eastAsia="pl-PL"/>
        </w:rPr>
      </w:pPr>
    </w:p>
    <w:p w14:paraId="5AB6754A"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24BE6CDA"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3862C049" w14:textId="77777777" w:rsidR="008F4A56" w:rsidRPr="008F4A56" w:rsidRDefault="008F4A56" w:rsidP="008F4A56">
      <w:pPr>
        <w:spacing w:after="0" w:line="240" w:lineRule="auto"/>
        <w:rPr>
          <w:rFonts w:ascii="Times New Roman" w:eastAsia="Times New Roman" w:hAnsi="Times New Roman" w:cs="Times New Roman"/>
          <w:b/>
          <w:sz w:val="24"/>
          <w:szCs w:val="20"/>
          <w:lang w:eastAsia="pl-PL"/>
        </w:rPr>
      </w:pPr>
    </w:p>
    <w:p w14:paraId="3F77893C" w14:textId="53F35750" w:rsidR="008F4A56" w:rsidRDefault="008F4A56" w:rsidP="008F4A56">
      <w:pPr>
        <w:spacing w:after="0" w:line="240" w:lineRule="auto"/>
        <w:rPr>
          <w:rFonts w:ascii="Times New Roman" w:eastAsia="Times New Roman" w:hAnsi="Times New Roman" w:cs="Times New Roman"/>
          <w:b/>
          <w:sz w:val="24"/>
          <w:szCs w:val="20"/>
          <w:lang w:eastAsia="pl-PL"/>
        </w:rPr>
      </w:pPr>
    </w:p>
    <w:p w14:paraId="3969793F" w14:textId="77777777" w:rsidR="00F5373F" w:rsidRPr="008F4A56" w:rsidRDefault="00F5373F" w:rsidP="008F4A56">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5"/>
      </w:tblGrid>
      <w:tr w:rsidR="008F4A56" w:rsidRPr="008F4A56" w14:paraId="112F9074" w14:textId="77777777" w:rsidTr="008507E4">
        <w:tc>
          <w:tcPr>
            <w:tcW w:w="9396" w:type="dxa"/>
            <w:tcBorders>
              <w:top w:val="single" w:sz="4" w:space="0" w:color="auto"/>
              <w:left w:val="single" w:sz="4" w:space="0" w:color="auto"/>
              <w:bottom w:val="single" w:sz="4" w:space="0" w:color="auto"/>
              <w:right w:val="single" w:sz="4" w:space="0" w:color="auto"/>
            </w:tcBorders>
          </w:tcPr>
          <w:p w14:paraId="67D89F08" w14:textId="77777777" w:rsidR="008F4A56" w:rsidRPr="008F4A56" w:rsidRDefault="008F4A56" w:rsidP="008F4A56">
            <w:pPr>
              <w:tabs>
                <w:tab w:val="left" w:pos="2338"/>
              </w:tabs>
              <w:spacing w:after="0" w:line="240" w:lineRule="auto"/>
              <w:jc w:val="center"/>
              <w:rPr>
                <w:rFonts w:ascii="Times New Roman" w:eastAsia="Times New Roman" w:hAnsi="Times New Roman" w:cs="Times New Roman"/>
                <w:b/>
                <w:szCs w:val="20"/>
                <w:lang w:eastAsia="pl-PL"/>
              </w:rPr>
            </w:pPr>
          </w:p>
          <w:p w14:paraId="7C59E6BF" w14:textId="77777777" w:rsidR="008F4A56" w:rsidRPr="008F4A56" w:rsidRDefault="008F4A56" w:rsidP="008F4A56">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ZAŁĄCZNIK NUMER 2</w:t>
            </w:r>
          </w:p>
          <w:p w14:paraId="1FF61C5C" w14:textId="77777777" w:rsidR="008F4A56" w:rsidRPr="008F4A56" w:rsidRDefault="008F4A56" w:rsidP="008F4A56">
            <w:pPr>
              <w:tabs>
                <w:tab w:val="left" w:pos="2338"/>
              </w:tabs>
              <w:spacing w:after="0" w:line="240" w:lineRule="auto"/>
              <w:jc w:val="center"/>
              <w:rPr>
                <w:rFonts w:ascii="Times New Roman" w:eastAsia="Times New Roman" w:hAnsi="Times New Roman" w:cs="Times New Roman"/>
                <w:b/>
                <w:szCs w:val="20"/>
                <w:lang w:eastAsia="pl-PL"/>
              </w:rPr>
            </w:pPr>
            <w:r w:rsidRPr="008F4A56">
              <w:rPr>
                <w:rFonts w:ascii="Times New Roman" w:eastAsia="Times New Roman" w:hAnsi="Times New Roman" w:cs="Times New Roman"/>
                <w:b/>
                <w:szCs w:val="20"/>
                <w:lang w:eastAsia="pl-PL"/>
              </w:rPr>
              <w:t>WZÓR UMOWY</w:t>
            </w:r>
          </w:p>
          <w:p w14:paraId="3FAAA959" w14:textId="77777777" w:rsidR="008F4A56" w:rsidRPr="008F4A56" w:rsidRDefault="008F4A56" w:rsidP="008F4A56">
            <w:pPr>
              <w:tabs>
                <w:tab w:val="left" w:pos="2338"/>
              </w:tabs>
              <w:spacing w:after="0" w:line="240" w:lineRule="auto"/>
              <w:jc w:val="center"/>
              <w:rPr>
                <w:rFonts w:ascii="Times New Roman" w:eastAsia="Times New Roman" w:hAnsi="Times New Roman" w:cs="Times New Roman"/>
                <w:b/>
                <w:szCs w:val="20"/>
                <w:lang w:eastAsia="pl-PL"/>
              </w:rPr>
            </w:pPr>
          </w:p>
        </w:tc>
      </w:tr>
    </w:tbl>
    <w:p w14:paraId="68C572CD" w14:textId="77777777" w:rsidR="008F4A56" w:rsidRPr="008F4A56" w:rsidRDefault="008F4A56" w:rsidP="008F4A56">
      <w:pPr>
        <w:tabs>
          <w:tab w:val="left" w:pos="2338"/>
        </w:tabs>
        <w:spacing w:after="0" w:line="240" w:lineRule="auto"/>
        <w:rPr>
          <w:rFonts w:ascii="Times New Roman" w:eastAsia="Times New Roman" w:hAnsi="Times New Roman" w:cs="Times New Roman"/>
          <w:b/>
          <w:lang w:eastAsia="pl-PL"/>
        </w:rPr>
      </w:pPr>
    </w:p>
    <w:p w14:paraId="79D2194E" w14:textId="77777777" w:rsidR="008F4A56" w:rsidRPr="008F4A56" w:rsidRDefault="008F4A56" w:rsidP="008F4A56">
      <w:pPr>
        <w:spacing w:after="0" w:line="36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UMOWA AGENCYJNA NR SKM-…/19</w:t>
      </w:r>
    </w:p>
    <w:p w14:paraId="0C21C8B0" w14:textId="40F90344" w:rsidR="008F4A56" w:rsidRPr="008F4A56" w:rsidRDefault="008F4A56" w:rsidP="008F4A56">
      <w:pPr>
        <w:spacing w:after="0" w:line="36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ZAWARTA W WYNIKU PRZEPROWADZENIA POSTĘPOWANIA O UDZIELENIE ZAMÓWIENIA PUBLICZNEGO W TRYBIE PRZETARGU NIEOGRANICZONEGO                               - ZNAK: SKMMU.086.63</w:t>
      </w:r>
      <w:r w:rsidR="00A004FC">
        <w:rPr>
          <w:rFonts w:ascii="Times New Roman" w:eastAsia="Times New Roman" w:hAnsi="Times New Roman" w:cs="Times New Roman"/>
          <w:b/>
          <w:lang w:eastAsia="pl-PL"/>
        </w:rPr>
        <w:t>a</w:t>
      </w:r>
      <w:r w:rsidRPr="008F4A56">
        <w:rPr>
          <w:rFonts w:ascii="Times New Roman" w:eastAsia="Times New Roman" w:hAnsi="Times New Roman" w:cs="Times New Roman"/>
          <w:b/>
          <w:lang w:eastAsia="pl-PL"/>
        </w:rPr>
        <w:t>.18</w:t>
      </w:r>
    </w:p>
    <w:p w14:paraId="071CCB74" w14:textId="77777777" w:rsidR="008F4A56" w:rsidRPr="008F4A56" w:rsidRDefault="008F4A56" w:rsidP="008F4A56">
      <w:pPr>
        <w:spacing w:after="0" w:line="360" w:lineRule="auto"/>
        <w:jc w:val="center"/>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p>
    <w:p w14:paraId="76B5C780" w14:textId="77777777" w:rsidR="008F4A56" w:rsidRPr="008F4A56" w:rsidRDefault="008F4A56" w:rsidP="008F4A56">
      <w:pPr>
        <w:spacing w:after="0" w:line="360" w:lineRule="auto"/>
        <w:jc w:val="both"/>
        <w:rPr>
          <w:rFonts w:ascii="Times New Roman" w:eastAsia="Calibri" w:hAnsi="Times New Roman" w:cs="Times New Roman"/>
          <w:bCs/>
          <w:color w:val="000000"/>
        </w:rPr>
      </w:pPr>
      <w:bookmarkStart w:id="12" w:name="_Hlk496595253"/>
      <w:r w:rsidRPr="008F4A56">
        <w:rPr>
          <w:rFonts w:ascii="Times New Roman" w:eastAsia="Calibri" w:hAnsi="Times New Roman" w:cs="Times New Roman"/>
          <w:bCs/>
          <w:color w:val="000000"/>
        </w:rPr>
        <w:t>zawarta w dniu ………………. w Gdyni pomiędzy:</w:t>
      </w:r>
    </w:p>
    <w:p w14:paraId="36B379B4"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
          <w:bCs/>
          <w:color w:val="000000"/>
        </w:rPr>
        <w:t>PKP Szybka Kolej Miejska w Trójmieście Sp. z o.o.</w:t>
      </w:r>
      <w:r w:rsidRPr="008F4A56">
        <w:rPr>
          <w:rFonts w:ascii="Times New Roman" w:eastAsia="Calibri" w:hAnsi="Times New Roman" w:cs="Times New Roman"/>
          <w:bCs/>
          <w:color w:val="000000"/>
        </w:rPr>
        <w:t xml:space="preserve"> z siedzibą w Gdyni, ul. Morska 350A, 81-002 Gdynia, wpisaną do Krajowego Rejestru Sądowego prowadzonego przez Sąd Rejonowy Gdańsk - Północ w Gdańsku, VIII Wydział Gospodarczy pod numerem KRS: 0000076705,NIP 958-13-70-512, Regon 192488478 o kapitale zakładowym w wysokości 165 919 000,00 zł, reprezentowaną przez: </w:t>
      </w:r>
    </w:p>
    <w:p w14:paraId="1E50C024"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14:paraId="1AE7DF13"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14:paraId="4C65A602"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zwaną dalej „PKP SKM” lub „Przewoźnikiem”</w:t>
      </w:r>
    </w:p>
    <w:p w14:paraId="729E66DA"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41DCA804"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oraz</w:t>
      </w:r>
    </w:p>
    <w:p w14:paraId="49266DCE"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w:t>
      </w:r>
    </w:p>
    <w:p w14:paraId="624F5532"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reprezentowaną przez:</w:t>
      </w:r>
    </w:p>
    <w:p w14:paraId="18844572"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14:paraId="2568D792"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________________________________ </w:t>
      </w:r>
    </w:p>
    <w:p w14:paraId="4222B582"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zwaną dalej „.................” lub „Agentem”,</w:t>
      </w:r>
    </w:p>
    <w:p w14:paraId="489A2247"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5C21E6C4"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zwanymi dalej osobno „Stroną” lub łącznie „Stronami”.</w:t>
      </w:r>
    </w:p>
    <w:p w14:paraId="1B9ED967"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380702FC"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§1</w:t>
      </w:r>
    </w:p>
    <w:p w14:paraId="000A4ABA"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DEFINICJE</w:t>
      </w:r>
    </w:p>
    <w:p w14:paraId="25E1787F"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Zastosowane w Umowie określenia mają następujące znaczenie (odniesienia do liczby pojedynczej obejmują odniesienia do liczby mnogiej i odwrotnie):</w:t>
      </w:r>
    </w:p>
    <w:p w14:paraId="55D85915" w14:textId="77777777" w:rsidR="008F4A56" w:rsidRPr="008F4A56" w:rsidRDefault="008F4A56" w:rsidP="008F4A56">
      <w:pPr>
        <w:numPr>
          <w:ilvl w:val="0"/>
          <w:numId w:val="10"/>
        </w:numPr>
        <w:overflowPunct w:val="0"/>
        <w:autoSpaceDE w:val="0"/>
        <w:autoSpaceDN w:val="0"/>
        <w:adjustRightInd w:val="0"/>
        <w:spacing w:after="0" w:line="360" w:lineRule="auto"/>
        <w:ind w:left="504" w:hanging="35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Bilet PKP SKM- bilet okresowy lub bilet jednorazowy;</w:t>
      </w:r>
    </w:p>
    <w:p w14:paraId="67DE63E7" w14:textId="77777777" w:rsidR="008F4A56" w:rsidRPr="008F4A56" w:rsidRDefault="008F4A56" w:rsidP="008F4A56">
      <w:pPr>
        <w:numPr>
          <w:ilvl w:val="0"/>
          <w:numId w:val="10"/>
        </w:numPr>
        <w:overflowPunct w:val="0"/>
        <w:autoSpaceDE w:val="0"/>
        <w:autoSpaceDN w:val="0"/>
        <w:adjustRightInd w:val="0"/>
        <w:spacing w:after="0" w:line="360" w:lineRule="auto"/>
        <w:ind w:left="504" w:hanging="35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Bilet okresowy (miesięczny)- imienny dokument potwierdzający zawarcie przez Kupującego Umowy Przewozu z PKP SKM, nabywany za pośrednictwem Serwisu i opłacony za pośrednictwem Systemu płatności, upoważniający Pasażera do  przejazdu pociągiem lub pociągami tego </w:t>
      </w:r>
      <w:r w:rsidRPr="008F4A56">
        <w:rPr>
          <w:rFonts w:ascii="Times New Roman" w:eastAsia="Calibri" w:hAnsi="Times New Roman" w:cs="Times New Roman"/>
          <w:bCs/>
          <w:color w:val="000000"/>
        </w:rPr>
        <w:lastRenderedPageBreak/>
        <w:t>Przewoźnika w komunikacji krajowej na obszarze Rzeczpospolitej Polskiej zgodnie ze wskazaniami umieszczonymi na danym bilecie, posiadający formę elektroniczną;</w:t>
      </w:r>
    </w:p>
    <w:p w14:paraId="59AB76A0"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Bilet jednorazowy (jednorazowy, dobowy, trzydobowy)- dokument potwierdzający zawarcie przez Kupującego Umowy Przewozu z PKP SKM, nabywany za pośrednictwem Serwisu i opłacony za pośrednictwem Systemu płatności, upoważniający Pasażera do  przejazdu pociągiem lub pociągami tego Przewoźnika w komunikacji krajowej na obszarze Rzeczpospolitej Polskiej zgodnie ze wskazaniami umieszczonymi na danym bilecie, posiadający formę elektroniczną</w:t>
      </w:r>
    </w:p>
    <w:p w14:paraId="21F2AC92"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bookmarkStart w:id="13" w:name="_Ref399946850"/>
      <w:r w:rsidRPr="008F4A56">
        <w:rPr>
          <w:rFonts w:ascii="Times New Roman" w:eastAsia="Calibri" w:hAnsi="Times New Roman" w:cs="Times New Roman"/>
          <w:bCs/>
          <w:color w:val="000000"/>
        </w:rPr>
        <w:t xml:space="preserve"> Interfejs PKP SKM – oprogramowanie PKP SKM realizujące transakcje sprzedaży i zwrotu biletów PKP SKM, </w:t>
      </w:r>
    </w:p>
    <w:p w14:paraId="75D32BB6"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Dane Osobowe- dane osobowe Kupujących, będących osobami fizycznymi lub osób, których imię i nazwisko znajduje się na Bilecie PKP SKM, przetwarzane przez Agenta w związku z wykonywaniem Umowy na podstawie Umowy Powierzenia;</w:t>
      </w:r>
    </w:p>
    <w:p w14:paraId="4140DAAE"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Dni Robocze- dni od poniedziałku do piątku, z wyłączeniem dni ustawowo wolnych od pracy </w:t>
      </w:r>
      <w:r w:rsidRPr="008F4A56">
        <w:rPr>
          <w:rFonts w:ascii="Times New Roman" w:eastAsia="Calibri" w:hAnsi="Times New Roman" w:cs="Times New Roman"/>
          <w:bCs/>
          <w:color w:val="000000"/>
        </w:rPr>
        <w:br/>
        <w:t>w Rzeczpospolitej Polskiej oraz dnia 25 listopada (Dzień Kolejarza);</w:t>
      </w:r>
      <w:bookmarkEnd w:id="13"/>
    </w:p>
    <w:p w14:paraId="70121EE6"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Informacje Chronione- informacje Stanowiące tajemnicę przedsiębiorstwa w rozumieniu art. 11 ust. 4 Ustawy o zwalczaniu nieuczciwej konkurencji, która została przed przekazaniem drugiej Stronie zastrzeżona jako Informacja Chroniona; </w:t>
      </w:r>
    </w:p>
    <w:p w14:paraId="023847A8"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Klient- osoba korzystająca z Serwisu;</w:t>
      </w:r>
    </w:p>
    <w:p w14:paraId="4421B34D"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Koordynator- osoba wskazana w </w:t>
      </w:r>
      <w:r w:rsidRPr="008F4A56">
        <w:rPr>
          <w:rFonts w:ascii="Times New Roman" w:eastAsia="Calibri" w:hAnsi="Times New Roman" w:cs="Times New Roman"/>
          <w:color w:val="000000"/>
        </w:rPr>
        <w:t>§14</w:t>
      </w:r>
      <w:r w:rsidRPr="008F4A56">
        <w:rPr>
          <w:rFonts w:ascii="Times New Roman" w:eastAsia="Calibri" w:hAnsi="Times New Roman" w:cs="Times New Roman"/>
          <w:bCs/>
          <w:color w:val="000000"/>
        </w:rPr>
        <w:t xml:space="preserve">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REF _Ref459362564 \n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1</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pkt 1 Umowy;</w:t>
      </w:r>
    </w:p>
    <w:p w14:paraId="5BE85E73"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Koordynator Rozliczeń- osoba wskazana w §14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 REF _Ref483489918 \r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2</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pkt 1Umowy;</w:t>
      </w:r>
    </w:p>
    <w:p w14:paraId="7C7C4B93"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Kupujący- Klient, który nabył Bilet PKP SKM;</w:t>
      </w:r>
    </w:p>
    <w:p w14:paraId="476C3286"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Oferta PKP SKM- wszelkie dane zawierające informacje niezbędne do świadczenia przez Agenta Usług zgodnie z postanowieniami Umowy, zawierające w szczególności informacje o rozkładzie jazdy, regulaminie, warunkach taryfowych (cenowych), dostępnych promocjach, upustach i rabatach (wraz z regulaminami takich promocji) oraz wszelkich innych treściach związanych </w:t>
      </w:r>
      <w:r w:rsidRPr="008F4A56">
        <w:rPr>
          <w:rFonts w:ascii="Times New Roman" w:eastAsia="Calibri" w:hAnsi="Times New Roman" w:cs="Times New Roman"/>
          <w:bCs/>
          <w:color w:val="000000"/>
        </w:rPr>
        <w:br/>
        <w:t xml:space="preserve">z wykonywaniem przez SKM usług przewozów kolejowych, zamieszczane w Serwisie przez Agenta w ramach świadczenia Usług. Szczegółowe informacje na temat źródeł pobierania danych objętych Ofertą PKP SKM znajdują się w </w:t>
      </w:r>
      <w:r w:rsidRPr="008F4A56">
        <w:rPr>
          <w:rFonts w:ascii="Times New Roman" w:eastAsia="Calibri" w:hAnsi="Times New Roman" w:cs="Times New Roman"/>
          <w:b/>
          <w:bCs/>
          <w:color w:val="000000"/>
        </w:rPr>
        <w:t>Załączniku nr 1 do Umowy</w:t>
      </w:r>
      <w:r w:rsidRPr="008F4A56">
        <w:rPr>
          <w:rFonts w:ascii="Times New Roman" w:eastAsia="Calibri" w:hAnsi="Times New Roman" w:cs="Times New Roman"/>
          <w:bCs/>
          <w:color w:val="000000"/>
        </w:rPr>
        <w:t>. Zmiana tego Załącznika nie stanowi zmiany Umowy, ale dokonywana jest na mocy pisemnego porozumienia Koordynatorów;</w:t>
      </w:r>
    </w:p>
    <w:p w14:paraId="1CDB1CB8"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Panel Administracyjny- moduł Serwisu dedykowany pracownikom Przewoźnika i Agenta obsługującym Serwis, którzy posiadają autoryzowany dostęp do Panelu Administracyjnego zapewniony przez Agenta, służący m.in. do obsługi reklamacji;</w:t>
      </w:r>
    </w:p>
    <w:p w14:paraId="1CE970C0" w14:textId="2F2C3AB9"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Podróżny</w:t>
      </w:r>
      <w:r w:rsidRPr="008F4A56">
        <w:rPr>
          <w:rFonts w:ascii="Times New Roman" w:eastAsia="Calibri" w:hAnsi="Times New Roman" w:cs="Times New Roman"/>
          <w:color w:val="000000"/>
        </w:rPr>
        <w:t xml:space="preserve">- w rozumieniu prawa przewozowego - każda osoba dokonująca przejazdu na podstawie </w:t>
      </w:r>
      <w:hyperlink r:id="rId11" w:tooltip="Umowa przewozu (strona nie istnieje)" w:history="1">
        <w:r w:rsidRPr="008F4A56">
          <w:rPr>
            <w:rFonts w:ascii="Calibri" w:eastAsia="Calibri" w:hAnsi="Calibri" w:cs="Times New Roman"/>
            <w:color w:val="000000"/>
          </w:rPr>
          <w:t>umowy przewozu</w:t>
        </w:r>
      </w:hyperlink>
      <w:r w:rsidRPr="008F4A56">
        <w:rPr>
          <w:rFonts w:ascii="Times New Roman" w:eastAsia="Calibri" w:hAnsi="Times New Roman" w:cs="Times New Roman"/>
          <w:color w:val="000000"/>
        </w:rPr>
        <w:t xml:space="preserve">. </w:t>
      </w:r>
      <w:r w:rsidRPr="008F4A56">
        <w:rPr>
          <w:rFonts w:ascii="Times New Roman" w:eastAsia="Calibri" w:hAnsi="Times New Roman" w:cs="Times New Roman"/>
          <w:bCs/>
          <w:color w:val="000000"/>
        </w:rPr>
        <w:t>Płatność on-line: dokonywane przez Klienta opłacenie należności za Bilet PKP SKM za pomocą karty płatniczej, przelewem lub za pomocą innej formy płatności na zasadach określonych w regulaminie operatora płatności - podmiotu świadczącego usługi płatnicze w rozumieniu ustawy z dnia 19 sierpnia 2011 r. o usługach płatniczych (tj. Dz. U. z 201</w:t>
      </w:r>
      <w:r w:rsidR="00F5373F">
        <w:rPr>
          <w:rFonts w:ascii="Times New Roman" w:eastAsia="Calibri" w:hAnsi="Times New Roman" w:cs="Times New Roman"/>
          <w:bCs/>
          <w:color w:val="000000"/>
        </w:rPr>
        <w:t>9</w:t>
      </w:r>
      <w:r w:rsidRPr="008F4A56">
        <w:rPr>
          <w:rFonts w:ascii="Times New Roman" w:eastAsia="Calibri" w:hAnsi="Times New Roman" w:cs="Times New Roman"/>
          <w:bCs/>
          <w:color w:val="000000"/>
        </w:rPr>
        <w:t xml:space="preserve"> r., poz. </w:t>
      </w:r>
      <w:r w:rsidR="00F5373F">
        <w:rPr>
          <w:rFonts w:ascii="Times New Roman" w:eastAsia="Calibri" w:hAnsi="Times New Roman" w:cs="Times New Roman"/>
          <w:bCs/>
          <w:color w:val="000000"/>
        </w:rPr>
        <w:t>659</w:t>
      </w:r>
      <w:r w:rsidRPr="008F4A56">
        <w:rPr>
          <w:rFonts w:ascii="Times New Roman" w:eastAsia="Calibri" w:hAnsi="Times New Roman" w:cs="Times New Roman"/>
          <w:bCs/>
          <w:color w:val="000000"/>
        </w:rPr>
        <w:t xml:space="preserve"> z późn. zm.); Dostęp do regulaminu płatności on-line możliwy jest przez Serwis;</w:t>
      </w:r>
    </w:p>
    <w:p w14:paraId="4297282D"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 xml:space="preserve"> Protokół Uruchomienia Usługi- podpisany przez Strony protokół uruchomienia Usługi, sporządzony według wzoru stanowiącego </w:t>
      </w:r>
      <w:r w:rsidRPr="008F4A56">
        <w:rPr>
          <w:rFonts w:ascii="Times New Roman" w:eastAsia="Calibri" w:hAnsi="Times New Roman" w:cs="Times New Roman"/>
          <w:b/>
          <w:bCs/>
          <w:color w:val="000000"/>
        </w:rPr>
        <w:t>załącznik nr 2 do Umowy</w:t>
      </w:r>
      <w:r w:rsidRPr="008F4A56">
        <w:rPr>
          <w:rFonts w:ascii="Times New Roman" w:eastAsia="Calibri" w:hAnsi="Times New Roman" w:cs="Times New Roman"/>
          <w:bCs/>
          <w:color w:val="000000"/>
        </w:rPr>
        <w:t>;</w:t>
      </w:r>
    </w:p>
    <w:p w14:paraId="3BED298E"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Przewoźnik- PKP SKM;</w:t>
      </w:r>
    </w:p>
    <w:p w14:paraId="145FF2F2"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Przewóz- przewóz w rozumieniu przepisów ustawy Prawo przewozowe wykonywany przez PKP SKM na skutek zawarcia Umowy Przewozu z Klientem, którego szczegóły określone są każdorazowo na Bilecie PKP SKM;</w:t>
      </w:r>
    </w:p>
    <w:p w14:paraId="3FF7F6E5"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Raport Zbiorczy- pięciodniowy y lub miesięczny raport sprzedaży, którego wzór stanowi </w:t>
      </w:r>
      <w:r w:rsidRPr="008F4A56">
        <w:rPr>
          <w:rFonts w:ascii="Times New Roman" w:eastAsia="Calibri" w:hAnsi="Times New Roman" w:cs="Times New Roman"/>
          <w:b/>
          <w:bCs/>
          <w:color w:val="000000"/>
        </w:rPr>
        <w:t>Załącznik nr 4 do Umowy</w:t>
      </w:r>
      <w:r w:rsidRPr="008F4A56">
        <w:rPr>
          <w:rFonts w:ascii="Times New Roman" w:eastAsia="Calibri" w:hAnsi="Times New Roman" w:cs="Times New Roman"/>
          <w:bCs/>
          <w:color w:val="000000"/>
        </w:rPr>
        <w:t>;</w:t>
      </w:r>
    </w:p>
    <w:p w14:paraId="26C785E3"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Regulamin .................: opracowany przez Agenta dokument o nazwie „Regulamin sprzedaży Biletów ………………………………………………”; </w:t>
      </w:r>
    </w:p>
    <w:p w14:paraId="4F680F02"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Regulamin Przewoźnika: opracowany przez PKP SKM dokument o nazwie „Regulamin sprzedaży przez ................. biletów ważnych na przejazd pociągami PKP SKM;</w:t>
      </w:r>
    </w:p>
    <w:p w14:paraId="6614ACBF"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Serwis (.................)- stworzona przez ................. aplikacja natywna o nazwie handlowej  ................., przystosowana do instalowania na urządzeniach mobilnych z systemem Android oraz iOS, za pośrednictwem której Agent prowadzi sprzedaż Biletów PKP SKM, dający Klientom możliwość korzystania za pośrednictwem urządzenia mobilnego z systemu elektronicznej sprzedaży Biletów PKP SKM (pozyskiwania informacji oraz realizowania operacji handlowych); </w:t>
      </w:r>
    </w:p>
    <w:p w14:paraId="4234003E"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Siła Wyższa- zdarzenie niezależne od Stron, nadzwyczajne, zewnętrzne, niemożliwe do przewidzenia lub zapobieżenia pomimo zachowania należytej ostrożności w obrocie profesjonalnym, które wystąpiło po dacie zawarcia Umowy, a w szczególności wojna, wojna domowa, zamieszki, rozruchy i akty sabotażu; katastrofy naturalne takie jak burze, huragany, trzęsienia ziemi, powodzie, piorun; wybuchy, pożar, niezależne od Stron zniszczenia maszyn, fabryki lub wszelkiego rodzaju instalacji; niezależne od Stron nieprawidłowe działanie sieci telekomunikacyjnej lub teleinformatycznej; bojkot, strajk, lock out; akty władzy państwowej;</w:t>
      </w:r>
    </w:p>
    <w:p w14:paraId="5FFA10BB"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System płatności- </w:t>
      </w:r>
      <w:r w:rsidRPr="008F4A56">
        <w:rPr>
          <w:rFonts w:ascii="Times New Roman" w:eastAsia="Calibri" w:hAnsi="Times New Roman" w:cs="Times New Roman"/>
        </w:rPr>
        <w:t xml:space="preserve">zgodnie z ustawą z dn. 19 sierpnia 2011 r. o usługach płatniczych system płatności to system </w:t>
      </w:r>
      <w:r w:rsidRPr="008F4A56">
        <w:rPr>
          <w:rFonts w:ascii="Times New Roman" w:eastAsia="Calibri" w:hAnsi="Times New Roman" w:cs="Times New Roman"/>
          <w:color w:val="000000"/>
        </w:rPr>
        <w:t xml:space="preserve">transferu </w:t>
      </w:r>
      <w:hyperlink r:id="rId12" w:tooltip="Środki pieniężne" w:history="1">
        <w:r w:rsidRPr="008F4A56">
          <w:rPr>
            <w:rFonts w:ascii="Calibri" w:eastAsia="Calibri" w:hAnsi="Calibri" w:cs="Times New Roman"/>
            <w:color w:val="000000"/>
          </w:rPr>
          <w:t>środków pieniężnych</w:t>
        </w:r>
      </w:hyperlink>
      <w:r w:rsidRPr="008F4A56">
        <w:rPr>
          <w:rFonts w:ascii="Times New Roman" w:eastAsia="Calibri" w:hAnsi="Times New Roman" w:cs="Times New Roman"/>
          <w:color w:val="000000"/>
        </w:rPr>
        <w:t xml:space="preserve"> </w:t>
      </w:r>
      <w:r w:rsidRPr="008F4A56">
        <w:rPr>
          <w:rFonts w:ascii="Times New Roman" w:eastAsia="Calibri" w:hAnsi="Times New Roman" w:cs="Times New Roman"/>
        </w:rPr>
        <w:t xml:space="preserve">oparty na formalnych i znormalizowanych regułach oraz wspólnych zasadach dotyczących przetwarzania, rozliczeń lub rozrachunku </w:t>
      </w:r>
      <w:r w:rsidRPr="008F4A56">
        <w:rPr>
          <w:rFonts w:ascii="Times New Roman" w:eastAsia="Calibri" w:hAnsi="Times New Roman" w:cs="Times New Roman"/>
          <w:color w:val="000000"/>
        </w:rPr>
        <w:t xml:space="preserve">transakcji płatniczych. </w:t>
      </w:r>
    </w:p>
    <w:p w14:paraId="1760B758"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Umowa- niniejsza Umowa nr ...........................;</w:t>
      </w:r>
    </w:p>
    <w:p w14:paraId="74666389"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Umowa Powierzenia- umowa powierzenia przetwarzania danych osobowych, zawarta pomiędzy PKP SKM a Agentem w związku z zawarciem Umowy;</w:t>
      </w:r>
    </w:p>
    <w:p w14:paraId="1705844B"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Umowa Przewozu- umowa na przewóz w komunikacji krajowej pociągiem, zawierana przez Klienta z PKP SKM za pośrednictwem Serwisu;</w:t>
      </w:r>
    </w:p>
    <w:p w14:paraId="49B0FF19"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Usługi- ogół czynności, do wykonywania których Agent jest zobowiązany na mocy Umowy;</w:t>
      </w:r>
    </w:p>
    <w:p w14:paraId="2637315C" w14:textId="77777777" w:rsidR="008F4A56" w:rsidRPr="008F4A56" w:rsidRDefault="008F4A56" w:rsidP="008F4A56">
      <w:pPr>
        <w:numPr>
          <w:ilvl w:val="0"/>
          <w:numId w:val="10"/>
        </w:numPr>
        <w:overflowPunct w:val="0"/>
        <w:autoSpaceDE w:val="0"/>
        <w:autoSpaceDN w:val="0"/>
        <w:adjustRightInd w:val="0"/>
        <w:spacing w:after="0" w:line="360" w:lineRule="auto"/>
        <w:ind w:left="51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Utarg- należności brutto (tj. wraz z kwotami podatku od towarów i usług) ze sprzedaży przez Agenta Biletów PKP SKM za pośrednictwem Serwisu, pomniejszone o kwoty zwrócone Kupującemu </w:t>
      </w:r>
      <w:r w:rsidRPr="008F4A56">
        <w:rPr>
          <w:rFonts w:ascii="Times New Roman" w:eastAsia="Calibri" w:hAnsi="Times New Roman" w:cs="Times New Roman"/>
          <w:bCs/>
          <w:color w:val="000000"/>
        </w:rPr>
        <w:br/>
        <w:t>z wykorzystaniem Serwisu zgodnie z właściwymi regulaminami PKP SKM oraz zgodnie z procedurą opisaną w Regulaminie .................. Wartość odstępnego zalicza się do Utargu;</w:t>
      </w:r>
    </w:p>
    <w:p w14:paraId="2E6D50A4" w14:textId="77777777" w:rsidR="008F4A56" w:rsidRPr="008F4A56" w:rsidRDefault="008F4A56" w:rsidP="008F4A56">
      <w:pPr>
        <w:numPr>
          <w:ilvl w:val="0"/>
          <w:numId w:val="10"/>
        </w:numPr>
        <w:overflowPunct w:val="0"/>
        <w:autoSpaceDE w:val="0"/>
        <w:autoSpaceDN w:val="0"/>
        <w:adjustRightInd w:val="0"/>
        <w:spacing w:after="0" w:line="360" w:lineRule="auto"/>
        <w:ind w:left="510" w:hanging="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Utarg netto- Utarg pomniejszony o kwoty podatku od towarów i usług.</w:t>
      </w:r>
    </w:p>
    <w:p w14:paraId="32BB8297"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14" w:name="_Ref399943222"/>
      <w:bookmarkEnd w:id="14"/>
      <w:r w:rsidRPr="008F4A56">
        <w:rPr>
          <w:rFonts w:ascii="Times New Roman" w:eastAsia="Calibri" w:hAnsi="Times New Roman" w:cs="Times New Roman"/>
          <w:b/>
          <w:bCs/>
          <w:color w:val="000000"/>
        </w:rPr>
        <w:lastRenderedPageBreak/>
        <w:t>§2</w:t>
      </w:r>
    </w:p>
    <w:p w14:paraId="5E8D9A9E"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PRZEDMIOT UMOWY</w:t>
      </w:r>
    </w:p>
    <w:p w14:paraId="79718F57" w14:textId="77777777" w:rsidR="008F4A56" w:rsidRPr="008F4A56" w:rsidRDefault="008F4A56" w:rsidP="008F4A56">
      <w:pPr>
        <w:numPr>
          <w:ilvl w:val="0"/>
          <w:numId w:val="11"/>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zleca, a Agent przyjmuje do stałego wykonywania, w zakresie działalności swego przedsiębiorstwa, czynności polegających na udostępnianiu Klientom w Serwisie Oferty PKP SKM oraz zawieraniu w imieniu i na rzecz PKP SKM, za pośrednictwem Serwisu, Umów Przewozu z PKP SKM na prawach agenta PKP SKM, za wynagrodzeniem prowizyjnym. </w:t>
      </w:r>
    </w:p>
    <w:p w14:paraId="1494E4AF" w14:textId="77777777" w:rsidR="008F4A56" w:rsidRPr="008F4A56" w:rsidRDefault="008F4A56" w:rsidP="008F4A56">
      <w:pPr>
        <w:numPr>
          <w:ilvl w:val="0"/>
          <w:numId w:val="11"/>
        </w:numPr>
        <w:overflowPunct w:val="0"/>
        <w:autoSpaceDE w:val="0"/>
        <w:autoSpaceDN w:val="0"/>
        <w:adjustRightInd w:val="0"/>
        <w:spacing w:after="0" w:line="360" w:lineRule="auto"/>
        <w:ind w:left="426" w:hanging="426"/>
        <w:jc w:val="both"/>
        <w:textAlignment w:val="baseline"/>
        <w:rPr>
          <w:rFonts w:ascii="Times New Roman" w:eastAsia="Calibri" w:hAnsi="Times New Roman" w:cs="Times New Roman"/>
          <w:bCs/>
          <w:color w:val="000000"/>
        </w:rPr>
      </w:pPr>
      <w:bookmarkStart w:id="15" w:name="_Ref436120968"/>
      <w:bookmarkEnd w:id="15"/>
      <w:r w:rsidRPr="008F4A56">
        <w:rPr>
          <w:rFonts w:ascii="Times New Roman" w:eastAsia="Calibri" w:hAnsi="Times New Roman" w:cs="Times New Roman"/>
          <w:bCs/>
          <w:color w:val="000000"/>
        </w:rPr>
        <w:t>PKP SKM upoważnia Agenta do działania w imieniu i na rzecz PKP SKM w zakresie:</w:t>
      </w:r>
    </w:p>
    <w:p w14:paraId="2F15CC97" w14:textId="77777777"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udostępniania Klientom Oferty PKP SKM;</w:t>
      </w:r>
    </w:p>
    <w:p w14:paraId="72568D7A" w14:textId="77777777"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sprzedaży Biletów PKP SKM tylko i wyłącznie za pośrednictwem Interfejsu PKP SKM;</w:t>
      </w:r>
    </w:p>
    <w:p w14:paraId="7D7E6C3D" w14:textId="77777777" w:rsidR="008F4A56" w:rsidRPr="008F4A56" w:rsidRDefault="008F4A56" w:rsidP="008F4A56">
      <w:pPr>
        <w:numPr>
          <w:ilvl w:val="0"/>
          <w:numId w:val="12"/>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wystawiania Kupującym faktur oraz innych dokumentów księgowych wskazanych </w:t>
      </w:r>
      <w:r w:rsidRPr="008F4A56">
        <w:rPr>
          <w:rFonts w:ascii="Times New Roman" w:eastAsia="Calibri" w:hAnsi="Times New Roman" w:cs="Times New Roman"/>
          <w:bCs/>
          <w:color w:val="000000"/>
        </w:rPr>
        <w:br/>
        <w:t>w Umowie, gdzie jako sprzedawca wskazana jest PKP SKM;</w:t>
      </w:r>
    </w:p>
    <w:p w14:paraId="760B6827" w14:textId="77777777"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przyjmowania od Kupujących zapłaty za Bilety PKP SKM na drodze Płatności on-line;</w:t>
      </w:r>
    </w:p>
    <w:p w14:paraId="2EA79415" w14:textId="77777777" w:rsidR="008F4A56" w:rsidRPr="008F4A56" w:rsidRDefault="008F4A56" w:rsidP="008F4A56">
      <w:pPr>
        <w:numPr>
          <w:ilvl w:val="0"/>
          <w:numId w:val="12"/>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dokonywania poprzez Serwis zwrotów i wymiany Biletów PKP SKM na zasadach i w zakresie określonym w Umowie oraz Regulaminie Przewoźnika;</w:t>
      </w:r>
    </w:p>
    <w:p w14:paraId="6DE8C377" w14:textId="77777777" w:rsidR="008F4A56" w:rsidRPr="008F4A56" w:rsidRDefault="008F4A56" w:rsidP="008F4A56">
      <w:pPr>
        <w:numPr>
          <w:ilvl w:val="0"/>
          <w:numId w:val="12"/>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przyjmowania reklamacji i wniosków na zasadach i w zakresie określonym w Umowie oraz Regulaminie Przewoźnika;</w:t>
      </w:r>
    </w:p>
    <w:p w14:paraId="159FA445" w14:textId="77777777" w:rsidR="008F4A56" w:rsidRPr="008F4A56" w:rsidRDefault="008F4A56" w:rsidP="008F4A56">
      <w:pPr>
        <w:numPr>
          <w:ilvl w:val="0"/>
          <w:numId w:val="12"/>
        </w:numPr>
        <w:overflowPunct w:val="0"/>
        <w:autoSpaceDE w:val="0"/>
        <w:autoSpaceDN w:val="0"/>
        <w:adjustRightInd w:val="0"/>
        <w:spacing w:after="0" w:line="360" w:lineRule="auto"/>
        <w:ind w:left="851" w:hanging="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wykonywania wszelkich innych czynności określonych w Umowie.</w:t>
      </w:r>
    </w:p>
    <w:p w14:paraId="286D9E3F" w14:textId="77777777" w:rsidR="008F4A56" w:rsidRPr="008F4A56" w:rsidRDefault="008F4A56" w:rsidP="008F4A56">
      <w:pPr>
        <w:numPr>
          <w:ilvl w:val="0"/>
          <w:numId w:val="11"/>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Umocowanie wskazane w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REF _Ref436120968 \r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2</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powyżej ważne jest jedynie w zakresie określonym Umową i na warunkach w niej określonych. </w:t>
      </w:r>
    </w:p>
    <w:p w14:paraId="105C8CB0" w14:textId="77777777" w:rsidR="008F4A56" w:rsidRPr="008F4A56" w:rsidRDefault="008F4A56" w:rsidP="00F503BF">
      <w:pPr>
        <w:numPr>
          <w:ilvl w:val="0"/>
          <w:numId w:val="11"/>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Utarg uzyskany w okresie obowiązywania Umowy jest przychodem PKP SKM.</w:t>
      </w:r>
    </w:p>
    <w:p w14:paraId="498DFF73" w14:textId="77777777" w:rsidR="008F4A56" w:rsidRPr="00F503BF" w:rsidRDefault="008F4A56" w:rsidP="00F503BF">
      <w:pPr>
        <w:numPr>
          <w:ilvl w:val="0"/>
          <w:numId w:val="11"/>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themeColor="text1"/>
        </w:rPr>
      </w:pPr>
      <w:r w:rsidRPr="00F503BF">
        <w:rPr>
          <w:rFonts w:ascii="Times New Roman" w:eastAsia="Calibri" w:hAnsi="Times New Roman" w:cs="Times New Roman"/>
          <w:bCs/>
          <w:color w:val="000000" w:themeColor="text1"/>
        </w:rPr>
        <w:t>Agent zobowiązuje się do uruchomienia wersji produkcyjnej Serwisu i Uruchomienia Usługi (potwierdzonego protokołem z Załącznika nr 2 do niniejszej Umowy), w terminie nie dłuższym niż 4 (słownie: cztery) miesiące od daty zawarcia Umowy.</w:t>
      </w:r>
    </w:p>
    <w:p w14:paraId="678DAB80" w14:textId="4ED5A139" w:rsidR="008F4A56" w:rsidRPr="00F503BF" w:rsidRDefault="008F4A56" w:rsidP="00F503BF">
      <w:pPr>
        <w:numPr>
          <w:ilvl w:val="0"/>
          <w:numId w:val="11"/>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themeColor="text1"/>
        </w:rPr>
      </w:pPr>
      <w:r w:rsidRPr="00F503BF">
        <w:rPr>
          <w:rFonts w:ascii="Times New Roman" w:eastAsia="Times New Roman" w:hAnsi="Times New Roman" w:cs="Times New Roman"/>
          <w:color w:val="000000" w:themeColor="text1"/>
          <w:lang w:eastAsia="pl-PL"/>
        </w:rPr>
        <w:t>Na podstawie art. 483 §1 i art. 473 §1 Kodeksu cywilnego, Strony ustalają, że o ile nie będzie to wynikiem działania siły wyższej, Agent zapłaci PKP SKM karę umowną w wysokości 100,00 zł (słownie: stu złotych) za każdy dzień opóźnieni</w:t>
      </w:r>
      <w:bookmarkStart w:id="16" w:name="_Ref442865038"/>
      <w:bookmarkEnd w:id="16"/>
      <w:r w:rsidRPr="00F503BF">
        <w:rPr>
          <w:rFonts w:ascii="Times New Roman" w:eastAsia="Times New Roman" w:hAnsi="Times New Roman" w:cs="Times New Roman"/>
          <w:color w:val="000000" w:themeColor="text1"/>
          <w:lang w:eastAsia="pl-PL"/>
        </w:rPr>
        <w:t>a w realizacji obowiązku wskazanego w ust. 5.</w:t>
      </w:r>
    </w:p>
    <w:p w14:paraId="40F94DB4" w14:textId="77777777" w:rsidR="008F4A56" w:rsidRPr="00F503BF" w:rsidRDefault="008F4A56" w:rsidP="00F503BF">
      <w:pPr>
        <w:numPr>
          <w:ilvl w:val="0"/>
          <w:numId w:val="11"/>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themeColor="text1"/>
        </w:rPr>
      </w:pPr>
      <w:r w:rsidRPr="00F503BF">
        <w:rPr>
          <w:rFonts w:ascii="Times New Roman" w:eastAsia="Calibri" w:hAnsi="Times New Roman" w:cs="Times New Roman"/>
          <w:bCs/>
          <w:color w:val="000000" w:themeColor="text1"/>
          <w:szCs w:val="24"/>
        </w:rPr>
        <w:t xml:space="preserve">PKP SKM zastrzega sobie prawo odstąpienia od Umowy w przypadku opóźnienia Agenta w realizacji obowiązku określonego w ust. 5 przekraczającego 30 (słownie: trzydzieści) dni. PKP SKM może wykonać prawo odstąpienia od Umowy w terminie 14 (słownie: czternastu) dni od daty zaistnienia ww. przyczyny odstąpienia. Termin ten uważa się za zachowany, jeżeli przed jego upłynięciem oświadczenie o odstąpieniu zostanie nadane w placówce operatora </w:t>
      </w:r>
      <w:r w:rsidR="00F503BF" w:rsidRPr="00F503BF">
        <w:rPr>
          <w:rFonts w:ascii="Times New Roman" w:eastAsia="Calibri" w:hAnsi="Times New Roman" w:cs="Times New Roman"/>
          <w:bCs/>
          <w:color w:val="000000" w:themeColor="text1"/>
          <w:szCs w:val="24"/>
        </w:rPr>
        <w:t>pocztowego</w:t>
      </w:r>
      <w:r w:rsidRPr="00F503BF">
        <w:rPr>
          <w:rFonts w:ascii="Times New Roman" w:eastAsia="Calibri" w:hAnsi="Times New Roman" w:cs="Times New Roman"/>
          <w:bCs/>
          <w:color w:val="000000" w:themeColor="text1"/>
          <w:szCs w:val="24"/>
        </w:rPr>
        <w:t>.</w:t>
      </w:r>
    </w:p>
    <w:p w14:paraId="3726C410" w14:textId="77777777" w:rsidR="008F4A56" w:rsidRPr="00F503BF" w:rsidRDefault="008F4A56" w:rsidP="008F4A56">
      <w:pPr>
        <w:spacing w:after="0" w:line="360" w:lineRule="auto"/>
        <w:rPr>
          <w:rFonts w:ascii="Times New Roman" w:eastAsia="Calibri" w:hAnsi="Times New Roman" w:cs="Times New Roman"/>
          <w:b/>
          <w:bCs/>
          <w:color w:val="000000" w:themeColor="text1"/>
        </w:rPr>
      </w:pPr>
    </w:p>
    <w:p w14:paraId="653C7333"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§3</w:t>
      </w:r>
    </w:p>
    <w:p w14:paraId="5B1C601D"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PODSTAWOWE WARUNKI WSPÓŁPRACY</w:t>
      </w:r>
    </w:p>
    <w:p w14:paraId="6AA02AA6"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wykonuje Umowę wyłącznie za pośrednictwem Serwisu.</w:t>
      </w:r>
    </w:p>
    <w:p w14:paraId="1D9114A6"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Serwis będzie zapewniał możliwość nabycia Biletów PKP SKM na Przewozy wykonywane przez SKM, przy wykorzystaniu Płatności on-line. </w:t>
      </w:r>
    </w:p>
    <w:p w14:paraId="61D1DED2"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17" w:name="_Ref459362181"/>
      <w:bookmarkEnd w:id="17"/>
      <w:r w:rsidRPr="008F4A56">
        <w:rPr>
          <w:rFonts w:ascii="Times New Roman" w:eastAsia="Calibri" w:hAnsi="Times New Roman" w:cs="Times New Roman"/>
          <w:bCs/>
          <w:color w:val="000000"/>
        </w:rPr>
        <w:lastRenderedPageBreak/>
        <w:t xml:space="preserve">Agent jest uprawniony do zawierania z Innymi Przewoźnikami umów, na podstawie których Agent będzie prowadził sprzedaż Biletów na Przewozy wykonywane przez Innych Przewoźników za pośrednictwem Serwisu, bez zgody i informowania PKP SKM. </w:t>
      </w:r>
    </w:p>
    <w:p w14:paraId="4B5E192C"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nie jest uprawniony do powierzenia wykonywania Umowy osobie trzeciej, bez uprzedniej zgody PKP SKM, wyrażonej w formie pisemnej pod rygorem nieważności, z zastrzeżeniem uprawnienia Agenta do:</w:t>
      </w:r>
    </w:p>
    <w:p w14:paraId="73F882A0" w14:textId="77777777" w:rsidR="008F4A56" w:rsidRPr="008F4A56" w:rsidRDefault="008F4A56" w:rsidP="008F4A56">
      <w:pPr>
        <w:numPr>
          <w:ilvl w:val="0"/>
          <w:numId w:val="14"/>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współpracy z agentem rozliczeniowym w celu związanym z realizacją Umowy,</w:t>
      </w:r>
    </w:p>
    <w:p w14:paraId="1FB82592" w14:textId="77777777" w:rsidR="008F4A56" w:rsidRPr="008F4A56" w:rsidRDefault="008F4A56" w:rsidP="008F4A56">
      <w:pPr>
        <w:numPr>
          <w:ilvl w:val="0"/>
          <w:numId w:val="14"/>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powierzenia wykonywania czynności związanych z tworzeniem, zmianami lub utrzymaniem Serwisu.</w:t>
      </w:r>
    </w:p>
    <w:p w14:paraId="768605D0"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będzie prowadzić sprzedaż Biletów PKP SKM zgodnie z Regulaminem ................., Regulaminem Przewoźnika oraz Ofertą PKP SKM. </w:t>
      </w:r>
    </w:p>
    <w:p w14:paraId="0E99EA1C"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18" w:name="_Ref459361408"/>
      <w:r w:rsidRPr="008F4A56">
        <w:rPr>
          <w:rFonts w:ascii="Times New Roman" w:eastAsia="Calibri" w:hAnsi="Times New Roman" w:cs="Times New Roman"/>
          <w:bCs/>
          <w:color w:val="000000"/>
        </w:rPr>
        <w:t xml:space="preserve">Zasady dostępności Serwisu oraz terminy przerw technicznych opisane są w Umowie. </w:t>
      </w:r>
    </w:p>
    <w:p w14:paraId="41B6FD3A"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19" w:name="_Ref460346736"/>
      <w:r w:rsidRPr="008F4A56">
        <w:rPr>
          <w:rFonts w:ascii="Times New Roman" w:eastAsia="Calibri" w:hAnsi="Times New Roman" w:cs="Times New Roman"/>
          <w:bCs/>
          <w:color w:val="000000"/>
        </w:rPr>
        <w:t xml:space="preserve">Agent gwarantuje docelową dostępność Serwisu na poziomie 98% w ciągu miesiąca po sześciomiesięcznym okresie stabilizacji, liczonym od daty uruchomienia Usługi wskazanej </w:t>
      </w:r>
      <w:r w:rsidRPr="008F4A56">
        <w:rPr>
          <w:rFonts w:ascii="Times New Roman" w:eastAsia="Calibri" w:hAnsi="Times New Roman" w:cs="Times New Roman"/>
          <w:bCs/>
          <w:color w:val="000000"/>
        </w:rPr>
        <w:br/>
        <w:t>w Protokole Uruchomienia Usługi, przy czym uzgodnione przerwy techniczne nie wpływają na poziom dostępności Serwisu.</w:t>
      </w:r>
      <w:bookmarkEnd w:id="18"/>
      <w:bookmarkEnd w:id="19"/>
      <w:r w:rsidRPr="008F4A56">
        <w:rPr>
          <w:rFonts w:ascii="Times New Roman" w:eastAsia="Calibri" w:hAnsi="Times New Roman" w:cs="Times New Roman"/>
          <w:bCs/>
          <w:color w:val="000000"/>
        </w:rPr>
        <w:t xml:space="preserve"> </w:t>
      </w:r>
      <w:bookmarkStart w:id="20" w:name="_Ref459362014"/>
    </w:p>
    <w:p w14:paraId="241D77BC"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przypadku wystąpienia awarii Agent zobowiązany jest przedstawić w ciągu 3 dni roboczych od wystąpienia awarii Raport z monitoringu Dostępności Serwisu, według wzoru stanowiącego </w:t>
      </w:r>
      <w:r w:rsidRPr="008F4A56">
        <w:rPr>
          <w:rFonts w:ascii="Times New Roman" w:eastAsia="Calibri" w:hAnsi="Times New Roman" w:cs="Times New Roman"/>
          <w:b/>
          <w:bCs/>
          <w:color w:val="000000"/>
        </w:rPr>
        <w:t>załącznik nr 3</w:t>
      </w:r>
      <w:r w:rsidRPr="008F4A56">
        <w:rPr>
          <w:rFonts w:ascii="Times New Roman" w:eastAsia="Calibri" w:hAnsi="Times New Roman" w:cs="Times New Roman"/>
          <w:bCs/>
          <w:color w:val="000000"/>
        </w:rPr>
        <w:t xml:space="preserve"> do niniejszej Umowy.  </w:t>
      </w:r>
    </w:p>
    <w:p w14:paraId="19871CB9" w14:textId="77777777" w:rsidR="008F4A56" w:rsidRPr="008F4A56" w:rsidRDefault="008F4A56" w:rsidP="008F4A56">
      <w:pPr>
        <w:numPr>
          <w:ilvl w:val="0"/>
          <w:numId w:val="1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ma prawo do zmian technologicznych i funkcjonalnych Serwisu bez zgody PKP SKM, pod warunkiem, że zmiany te nie naruszają postanowień Umowy (w tym jej Załączników) oraz obowiązujących przepisów prawa.</w:t>
      </w:r>
    </w:p>
    <w:bookmarkEnd w:id="20"/>
    <w:p w14:paraId="6F65AC3D"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2A8D817E"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21" w:name="_Ref463959145"/>
      <w:bookmarkEnd w:id="21"/>
      <w:r w:rsidRPr="008F4A56">
        <w:rPr>
          <w:rFonts w:ascii="Times New Roman" w:eastAsia="Calibri" w:hAnsi="Times New Roman" w:cs="Times New Roman"/>
          <w:b/>
          <w:bCs/>
          <w:color w:val="000000"/>
        </w:rPr>
        <w:t>§4</w:t>
      </w:r>
    </w:p>
    <w:p w14:paraId="11AD96D1"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OBOWIĄZKI AGENTA</w:t>
      </w:r>
    </w:p>
    <w:p w14:paraId="4B7F93CF"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zobowiązuje się, w ramach Wynagrodzenia wskazanego w §7, do prawidłowego świadczenia usług na rzecz PKP SKM, w szczególności do: </w:t>
      </w:r>
    </w:p>
    <w:p w14:paraId="78565BC4" w14:textId="77777777" w:rsidR="008F4A56" w:rsidRPr="008F4A56" w:rsidRDefault="008F4A56" w:rsidP="008F4A56">
      <w:pPr>
        <w:numPr>
          <w:ilvl w:val="0"/>
          <w:numId w:val="15"/>
        </w:numPr>
        <w:tabs>
          <w:tab w:val="left" w:pos="284"/>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sprzedaży Biletów PKP SKM w imieniu i na rzecz SKM, za cenę określoną przez PKP SKM, zgodnie z Ofertą PKP SKM; </w:t>
      </w:r>
    </w:p>
    <w:p w14:paraId="240B59CD" w14:textId="77777777" w:rsidR="008F4A56" w:rsidRPr="008F4A56" w:rsidRDefault="008F4A56" w:rsidP="008F4A56">
      <w:pPr>
        <w:numPr>
          <w:ilvl w:val="0"/>
          <w:numId w:val="15"/>
        </w:numPr>
        <w:tabs>
          <w:tab w:val="left" w:pos="284"/>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aktualizacji w Serwisie danych istotnych dla rzetelności świadczenia usługi (opis źródeł danych i zasady aktualizacji znajdują się w </w:t>
      </w:r>
      <w:r w:rsidRPr="008F4A56">
        <w:rPr>
          <w:rFonts w:ascii="Times New Roman" w:eastAsia="Calibri" w:hAnsi="Times New Roman" w:cs="Times New Roman"/>
          <w:b/>
          <w:bCs/>
          <w:color w:val="000000"/>
        </w:rPr>
        <w:t>Załączniku nr 1</w:t>
      </w:r>
      <w:r w:rsidRPr="008F4A56">
        <w:rPr>
          <w:rFonts w:ascii="Times New Roman" w:eastAsia="Calibri" w:hAnsi="Times New Roman" w:cs="Times New Roman"/>
          <w:bCs/>
          <w:color w:val="000000"/>
        </w:rPr>
        <w:t xml:space="preserve"> do Umowy);</w:t>
      </w:r>
    </w:p>
    <w:p w14:paraId="6280E104" w14:textId="77777777" w:rsidR="008F4A56" w:rsidRPr="008F4A56" w:rsidRDefault="008F4A56" w:rsidP="008F4A56">
      <w:pPr>
        <w:numPr>
          <w:ilvl w:val="0"/>
          <w:numId w:val="15"/>
        </w:numPr>
        <w:tabs>
          <w:tab w:val="left" w:pos="284"/>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bezpłatnego wprowadzania zmian do Serwisu w zakresie zmian w ofertach PKP SKM lub wprowadzenia nowych ofert PKP SKM. Zmiany zostaną wprowadzone w ciągu 14 dni o daty przekazania ich Agentowi przez PKP SKM; </w:t>
      </w:r>
    </w:p>
    <w:p w14:paraId="0545449A"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przygotowania Regulaminu, o którym mowa w  §1 pkt.18 niniejszej umowy;</w:t>
      </w:r>
    </w:p>
    <w:p w14:paraId="4D657BDF"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zapewnienia prawidłowego funkcjonowania Serwisu w całym okresie obowiązywania Umowy, z wyjątkiem przerw technicznych, o których mowa w Umowie, pod warunkiem prawidłowego funkcjonowania interfejsu PKP SKM; </w:t>
      </w:r>
    </w:p>
    <w:p w14:paraId="494DEF21"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udostępnienia PKP SKM środowiska testowego Serwisu: (i) w przypadku wprowadzania do Serwisu nowej Oferty PKP SKM lub zmiany funkcjonalności wyłącznie w celu testowania tej części Serwisu, która podlega zmianie oraz  dostępu stałego do środowiska testowego na potrzeby weryfikacji przez SKM poprawności realizacji transakcji sprzedaży Biletu PKP SKM w Serwisie – przy czym Agent uprawniony jest do dokonywania zmian lub prac w środowisku testowym udostępnianym PKP SKM (o czym będzie informował PKP SKM), które mogą powodować okresowo brak dostępu do tego środowiska lub jego nieprawidłowe działanie. Dane zawarte w środowisku testowym Serwisu muszą być tożsame z danymi zawartymi w Serwisie, po zatwierdzeniu zmian środowiska testowego, z wyłączeniem danych klientów i kont dostępowych. W przypadku braku spójnych wersji PKP SKM, może żądać wdrożenia jednakowych wersji;</w:t>
      </w:r>
    </w:p>
    <w:p w14:paraId="4DDBAC04"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informowania PKP SKM o wszelkich próbach naruszenia bezpieczeństwa danych PKP SKM w Serwisie, wynikających z integracji z Serwisem;</w:t>
      </w:r>
    </w:p>
    <w:p w14:paraId="7F62E5EC"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zapewnienia bezpieczeństwa i ochrony danych PKP SKM przekazanych Agentowi przez PKP SKM </w:t>
      </w:r>
      <w:r w:rsidRPr="008F4A56">
        <w:rPr>
          <w:rFonts w:ascii="Times New Roman" w:eastAsia="Calibri" w:hAnsi="Times New Roman" w:cs="Times New Roman"/>
          <w:bCs/>
          <w:color w:val="000000"/>
        </w:rPr>
        <w:br/>
        <w:t>w ramach realizacji Umowy przed nieautoryzowanym dostępem do nich osób trzecich;</w:t>
      </w:r>
    </w:p>
    <w:p w14:paraId="101B9216"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niezwłocznego informowania PKP SKM o wszelkich zdarzeniach wskazujących na usiłowanie lub dokonanie czynów przestępczych związanych z Serwisem;</w:t>
      </w:r>
    </w:p>
    <w:p w14:paraId="0CC01982"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uzgadniania z PKP SKM wszelkich zmian inicjowanych przez Agenta, które mogą mieć wpływ na poprawność prezentowania danych SKM w Serwisie lub wpływ na obciążenie interfejsu PKP SKM przed rozpoczęciem prac wdrożeniowych; </w:t>
      </w:r>
    </w:p>
    <w:p w14:paraId="409F3697"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niewykorzystywania danych przekazywanych lub udostępnianych przez PKP SKM w ramach realizacji Umowy, w szczególności danych dotyczących rozkładów jazdy oraz cenników; w inny sposób lub w innym celu niż określone w Umowie, chyba że uprawnienia lub obowiązek wykorzystywania takich danych wynika z wiążących Strony porozumień;</w:t>
      </w:r>
    </w:p>
    <w:p w14:paraId="36FE18B2"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działania w dobrej wierze w celu rozwiązania wszelkich problemów zgłaszanych przez PKP SKM w związku z realizacją Umowy; </w:t>
      </w:r>
    </w:p>
    <w:p w14:paraId="4D063656"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zamieszczania w Serwisie odwołań do Oferty PKP SKM oraz informacji marketingowych; </w:t>
      </w:r>
    </w:p>
    <w:p w14:paraId="025F5AA3"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nieudzielania własnych rabatów oraz niepobierania opłat transakcyjnych od dokonywanej sprzedaży Biletów PKP SKM, bez pisemnej pod rygorem nieważności zgody PKP SKM;</w:t>
      </w:r>
    </w:p>
    <w:p w14:paraId="1F24C714" w14:textId="68B010AA"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odprowadzania Utargu w sposób i w terminie określonym w Umow</w:t>
      </w:r>
      <w:r w:rsidR="00F5373F">
        <w:rPr>
          <w:rFonts w:ascii="Times New Roman" w:eastAsia="Calibri" w:hAnsi="Times New Roman" w:cs="Times New Roman"/>
          <w:bCs/>
          <w:color w:val="000000"/>
        </w:rPr>
        <w:t>ie</w:t>
      </w:r>
      <w:r w:rsidRPr="008F4A56">
        <w:rPr>
          <w:rFonts w:ascii="Times New Roman" w:eastAsia="Calibri" w:hAnsi="Times New Roman" w:cs="Times New Roman"/>
          <w:bCs/>
          <w:color w:val="000000"/>
        </w:rPr>
        <w:t>;</w:t>
      </w:r>
    </w:p>
    <w:p w14:paraId="60F61605"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przyjmowania reklamacji Klientów w razie ich wniesienia do Agenta i ich przekazywania PKP SKM, z zastrzeżeniem przyjmowania i samodzielnego rozpatrywania reklamacji Klientów zgodnie z Regulaminem ................. w przypadku, gdy będą one dotyczyć działania Serwisu;</w:t>
      </w:r>
    </w:p>
    <w:p w14:paraId="5BB7A0CC"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bookmarkStart w:id="22" w:name="_Ref459461848"/>
      <w:bookmarkEnd w:id="22"/>
      <w:r w:rsidRPr="008F4A56">
        <w:rPr>
          <w:rFonts w:ascii="Times New Roman" w:eastAsia="Calibri" w:hAnsi="Times New Roman" w:cs="Times New Roman"/>
          <w:bCs/>
          <w:color w:val="000000"/>
        </w:rPr>
        <w:t xml:space="preserve">korzystania z Oznaczeń SKM zgodnie z </w:t>
      </w:r>
      <w:r w:rsidRPr="008F4A56">
        <w:rPr>
          <w:rFonts w:ascii="Times New Roman" w:eastAsia="Calibri" w:hAnsi="Times New Roman" w:cs="Times New Roman"/>
          <w:color w:val="000000"/>
        </w:rPr>
        <w:t>§11</w:t>
      </w:r>
      <w:r w:rsidRPr="008F4A56">
        <w:rPr>
          <w:rFonts w:ascii="Times New Roman" w:eastAsia="Calibri" w:hAnsi="Times New Roman" w:cs="Times New Roman"/>
          <w:bCs/>
          <w:color w:val="000000"/>
        </w:rPr>
        <w:t xml:space="preserve"> Umowy i ustaleniami Stron;</w:t>
      </w:r>
    </w:p>
    <w:p w14:paraId="2EA089ED"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niezwłocznego zgłaszania drogą elektroniczną na adres e-mail Koordynatora PKP SKM o przeszkodach w wykonywaniu Umowy, w szczególności o problemach technicznych Serwisu lub integracji, mających wpływ na wykonywanie Umowy;</w:t>
      </w:r>
    </w:p>
    <w:p w14:paraId="5FD81E70"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przyjmowania uwag i zastrzeżeń PKP SKM na adres e-mail Koordynatora Agenta co do funkcjonowania Serwisu, w tym w zakresie projektu aplikacji, poprzez którą wykonywana będzie sprzedaż;</w:t>
      </w:r>
    </w:p>
    <w:p w14:paraId="0114AAA0"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wykonywania Umowy z należytą starannością, z uwzględnieniem profesjonalnego charakteru prowadzonej działalności; </w:t>
      </w:r>
    </w:p>
    <w:p w14:paraId="10E259E0"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Realizacja zakupu i zwrotu/anulacji Biletów PKP SKM, każdorazowo wykonane z wykorzystaniem Interfejsu PKP SKM;</w:t>
      </w:r>
    </w:p>
    <w:p w14:paraId="569E9E1F"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Wraz z końcem każdego okresu rozliczeniowego (kończącego się 5,10, 15, 20, 25 i ostatniego dnia miesiąca kalendarzowego) Agent zobowiązuje się do sporządzania - według wzorów określonych w </w:t>
      </w:r>
      <w:r w:rsidRPr="008F4A56">
        <w:rPr>
          <w:rFonts w:ascii="Times New Roman" w:eastAsia="Calibri" w:hAnsi="Times New Roman" w:cs="Times New Roman"/>
          <w:b/>
          <w:bCs/>
          <w:color w:val="000000"/>
        </w:rPr>
        <w:t>Załączniku nr 4</w:t>
      </w:r>
      <w:r w:rsidRPr="008F4A56">
        <w:rPr>
          <w:rFonts w:ascii="Times New Roman" w:eastAsia="Calibri" w:hAnsi="Times New Roman" w:cs="Times New Roman"/>
          <w:bCs/>
          <w:color w:val="000000"/>
        </w:rPr>
        <w:t xml:space="preserve"> do Umowy - Raportów zbiorczych pięciodniowych obejmujących sprzedaż Biletów SKM w danym okresie rozliczeniowym wraz z podaniem zbiorczej kwoty brutto za każdy z okresów;</w:t>
      </w:r>
    </w:p>
    <w:p w14:paraId="1E24F600"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jest zobowiązany do przekazywania PKP SKM Raportów zbiorczych pięciodniowych na adresy mailowe Koordynatora PKP SKM i Koordynatorów Rozliczeń w terminie 3 (słownie: trzech) Dni Roboczych po upływie danego okresu rozliczeniowego;</w:t>
      </w:r>
    </w:p>
    <w:p w14:paraId="0AFE1AFF"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Po zakończeniu każdego miesiąca kalendarzowego, nie później niż do 3 (słownie: trzeciego) Dnia Roboczego następnego miesiąca, Agent zobowiązany jest sporządzić i przesłać w formie papierowej uwierzytelnionej podpisem Koordynatora Agenta na adres pocztowy: ……………………………………………………………… oraz w formie elektronicznej na adresy Koordynatora PKP SKM i Koordynatorów Rozliczeń:</w:t>
      </w:r>
    </w:p>
    <w:p w14:paraId="515E5691" w14:textId="77777777" w:rsidR="008F4A56" w:rsidRPr="008F4A56" w:rsidRDefault="008F4A56" w:rsidP="008F4A56">
      <w:pPr>
        <w:numPr>
          <w:ilvl w:val="0"/>
          <w:numId w:val="16"/>
        </w:numPr>
        <w:tabs>
          <w:tab w:val="left" w:pos="1077"/>
        </w:tabs>
        <w:overflowPunct w:val="0"/>
        <w:autoSpaceDE w:val="0"/>
        <w:autoSpaceDN w:val="0"/>
        <w:adjustRightInd w:val="0"/>
        <w:spacing w:after="0" w:line="360" w:lineRule="auto"/>
        <w:ind w:left="425" w:firstLine="39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Raport zbiorczy za dany miesiąc – według wzoru w </w:t>
      </w:r>
      <w:r w:rsidRPr="008F4A56">
        <w:rPr>
          <w:rFonts w:ascii="Times New Roman" w:eastAsia="Calibri" w:hAnsi="Times New Roman" w:cs="Times New Roman"/>
          <w:b/>
          <w:bCs/>
          <w:color w:val="000000"/>
        </w:rPr>
        <w:t>Załączniku nr 4 i 4a do Umowy</w:t>
      </w:r>
      <w:r w:rsidRPr="008F4A56">
        <w:rPr>
          <w:rFonts w:ascii="Times New Roman" w:eastAsia="Calibri" w:hAnsi="Times New Roman" w:cs="Times New Roman"/>
          <w:bCs/>
          <w:color w:val="000000"/>
        </w:rPr>
        <w:t>,</w:t>
      </w:r>
    </w:p>
    <w:p w14:paraId="2B2BDFC7" w14:textId="77777777" w:rsidR="008F4A56" w:rsidRPr="008F4A56" w:rsidRDefault="008F4A56" w:rsidP="008F4A56">
      <w:pPr>
        <w:numPr>
          <w:ilvl w:val="0"/>
          <w:numId w:val="16"/>
        </w:numPr>
        <w:tabs>
          <w:tab w:val="left" w:pos="1077"/>
        </w:tabs>
        <w:overflowPunct w:val="0"/>
        <w:autoSpaceDE w:val="0"/>
        <w:autoSpaceDN w:val="0"/>
        <w:adjustRightInd w:val="0"/>
        <w:spacing w:after="0" w:line="360" w:lineRule="auto"/>
        <w:ind w:left="425" w:firstLine="397"/>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Zestawienie wpłat Utargów w danym miesiącu, którego wzór stanowi </w:t>
      </w:r>
      <w:r w:rsidRPr="008F4A56">
        <w:rPr>
          <w:rFonts w:ascii="Times New Roman" w:eastAsia="Calibri" w:hAnsi="Times New Roman" w:cs="Times New Roman"/>
          <w:b/>
          <w:bCs/>
          <w:color w:val="000000"/>
        </w:rPr>
        <w:t>Załącznik nr 5</w:t>
      </w:r>
      <w:r w:rsidRPr="008F4A56">
        <w:rPr>
          <w:rFonts w:ascii="Times New Roman" w:eastAsia="Calibri" w:hAnsi="Times New Roman" w:cs="Times New Roman"/>
          <w:bCs/>
          <w:color w:val="000000"/>
        </w:rPr>
        <w:t xml:space="preserve"> do Umowy, </w:t>
      </w:r>
    </w:p>
    <w:p w14:paraId="4D34ACBC"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Rejestr faktur (wraz z ich kopiami) wystawionych przez Agenta na podstawie §2 ust 2 lit. c Umowy. Agent udostępni PKP SKM w Serwisie w panelu administracyjnym w terminie do 3-go (słownie: trzeciego) Dnia Roboczego po danym miesiącu świadczenia Usług. Agent będzie odpowiedzialny za ich archiwizację.</w:t>
      </w:r>
    </w:p>
    <w:p w14:paraId="78D38129"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Fakt przyjęcia i akceptacji Raportu zbiorczego za dany miesiąc oraz zestawienia, o którym mowa w ust. 24 lit. b) powyżej, PKP SKM potwierdza na adres e-mail Koordynatora Agenta w terminie do 9-go (słownie: dziewiątego) dnia następnego miesiąca po miesiącu sprzedaży objętym danym raportem. </w:t>
      </w:r>
    </w:p>
    <w:p w14:paraId="650EEC11" w14:textId="77777777" w:rsidR="008F4A56" w:rsidRPr="008F4A56" w:rsidRDefault="008F4A56" w:rsidP="008F4A56">
      <w:pPr>
        <w:numPr>
          <w:ilvl w:val="0"/>
          <w:numId w:val="15"/>
        </w:numPr>
        <w:tabs>
          <w:tab w:val="left" w:pos="1077"/>
        </w:tabs>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musi dochować wszelkiej staranności aby Serwis był odporny na znane metody ataku cybernetycznego (np. wstrzyknięcia kodu, XSS, przejęcie sesji użytkownika, itp.) oraz był opracowany w sposób zapewniający integralność danych.</w:t>
      </w:r>
    </w:p>
    <w:p w14:paraId="088330DB"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2BF5EB85"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§5</w:t>
      </w:r>
    </w:p>
    <w:p w14:paraId="14591C5E"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23" w:name="_Ref459380408"/>
      <w:bookmarkEnd w:id="23"/>
      <w:r w:rsidRPr="008F4A56">
        <w:rPr>
          <w:rFonts w:ascii="Times New Roman" w:eastAsia="Calibri" w:hAnsi="Times New Roman" w:cs="Times New Roman"/>
          <w:b/>
          <w:bCs/>
          <w:color w:val="000000"/>
        </w:rPr>
        <w:t>OBOWIĄZKI PKP SKM</w:t>
      </w:r>
    </w:p>
    <w:p w14:paraId="39A20DD4"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zobowiązuje się do: </w:t>
      </w:r>
    </w:p>
    <w:p w14:paraId="18F94307"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24" w:name="_Ref459380409"/>
      <w:r w:rsidRPr="008F4A56">
        <w:rPr>
          <w:rFonts w:ascii="Times New Roman" w:eastAsia="Calibri" w:hAnsi="Times New Roman" w:cs="Times New Roman"/>
          <w:bCs/>
          <w:color w:val="000000"/>
        </w:rPr>
        <w:t>dostarczania Agentowi Oferty SKM i jej bieżącej aktualizacji poprzez Interfejs PKP SKM;</w:t>
      </w:r>
    </w:p>
    <w:bookmarkEnd w:id="24"/>
    <w:p w14:paraId="2D8D222F"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umieszczenia na swoich stronach internetowych informacji o możliwości zakupu Biletu SKM w Serwisie;</w:t>
      </w:r>
    </w:p>
    <w:p w14:paraId="1A653939"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zapłaty prowizji (Wynagrodzenia) zgodnie z Umową,</w:t>
      </w:r>
    </w:p>
    <w:p w14:paraId="3850F282"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pełnej współpracy z Agentem w celu należytego wykonywania zobowiązań opisanych </w:t>
      </w:r>
      <w:r w:rsidRPr="008F4A56">
        <w:rPr>
          <w:rFonts w:ascii="Times New Roman" w:eastAsia="Calibri" w:hAnsi="Times New Roman" w:cs="Times New Roman"/>
          <w:bCs/>
          <w:color w:val="000000"/>
        </w:rPr>
        <w:br/>
        <w:t>w Umowie oraz udzielania Agentowi niezbędnych informacji, w sytuacji, gdy jest to konieczne dla prawidłowego wykonywania Umowy przez Agenta;</w:t>
      </w:r>
    </w:p>
    <w:p w14:paraId="147444EA"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zapewnienie Agentowi wszelkich koniecznych zezwoleń i dostępów niezbędnych do realizacji Umowy;</w:t>
      </w:r>
    </w:p>
    <w:p w14:paraId="4B8476C3"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rozpatrywania wszelkich reklamacji i wniosków składanych przez Klientów w Serwisie </w:t>
      </w:r>
      <w:r w:rsidRPr="008F4A56">
        <w:rPr>
          <w:rFonts w:ascii="Times New Roman" w:eastAsia="Calibri" w:hAnsi="Times New Roman" w:cs="Times New Roman"/>
          <w:bCs/>
          <w:color w:val="000000"/>
        </w:rPr>
        <w:br/>
        <w:t xml:space="preserve">i w tym zakresie zwalniania Agenta z odpowiedzialności, za wyjątkiem reklamacji </w:t>
      </w:r>
      <w:r w:rsidRPr="008F4A56">
        <w:rPr>
          <w:rFonts w:ascii="Times New Roman" w:eastAsia="Calibri" w:hAnsi="Times New Roman" w:cs="Times New Roman"/>
          <w:bCs/>
          <w:color w:val="000000"/>
        </w:rPr>
        <w:br/>
        <w:t>i wniosków dotyczących działania Serwisu,</w:t>
      </w:r>
    </w:p>
    <w:p w14:paraId="33CCE1B2"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rozpatrywania zasadności i przyjmowania zwrotu Biletów PKP SKM zakupionych przez Klienta poprzez Serwis,</w:t>
      </w:r>
    </w:p>
    <w:p w14:paraId="55FB2EBF"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utrzymywania interfejsu PKP SKM zgodnie z uzgodnioną specyfikacją stanowiącą </w:t>
      </w:r>
      <w:r w:rsidRPr="008F4A56">
        <w:rPr>
          <w:rFonts w:ascii="Times New Roman" w:eastAsia="Calibri" w:hAnsi="Times New Roman" w:cs="Times New Roman"/>
          <w:b/>
          <w:bCs/>
          <w:color w:val="000000"/>
        </w:rPr>
        <w:t>Załącznik nr 1</w:t>
      </w:r>
      <w:r w:rsidRPr="008F4A56">
        <w:rPr>
          <w:rFonts w:ascii="Times New Roman" w:eastAsia="Calibri" w:hAnsi="Times New Roman" w:cs="Times New Roman"/>
          <w:bCs/>
          <w:color w:val="000000"/>
        </w:rPr>
        <w:t xml:space="preserve"> do Umowy,</w:t>
      </w:r>
    </w:p>
    <w:p w14:paraId="203D415C"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zapewnienia prawidłowego funkcjonowania integracji w całym okresie obowiązywania Umowy w zakresie leżącym po stronie PKP SKM, zapewnienia dostępności interfejsu PKP SKM w trybie ciągłym 24/7; Koordynatorzy Stron mogą uzgodnić terminy przerwy technicznej w formie pisemnej pod rygorem nieważności, </w:t>
      </w:r>
    </w:p>
    <w:p w14:paraId="69013671"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zapewnienia dostępności interfejsu PKP SKM na poziomie 98 % w skali miesiąca, przy czym uzgodnione przerwy techniczne nie wpływają na poziom dostępności interfejsu PKP SKM,</w:t>
      </w:r>
    </w:p>
    <w:p w14:paraId="6E928CF3" w14:textId="77777777" w:rsidR="008F4A56" w:rsidRPr="008F4A56" w:rsidRDefault="008F4A56" w:rsidP="008F4A56">
      <w:pPr>
        <w:numPr>
          <w:ilvl w:val="0"/>
          <w:numId w:val="17"/>
        </w:numPr>
        <w:tabs>
          <w:tab w:val="left" w:pos="1077"/>
        </w:tabs>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niezwłocznego zgłaszania drogą elektroniczną na adres Koordynatora Agenta </w:t>
      </w:r>
      <w:r w:rsidRPr="008F4A56">
        <w:rPr>
          <w:rFonts w:ascii="Times New Roman" w:eastAsia="Calibri" w:hAnsi="Times New Roman" w:cs="Times New Roman"/>
          <w:bCs/>
          <w:color w:val="000000"/>
        </w:rPr>
        <w:br/>
        <w:t>o przeszkodach w wykonywaniu Umowy, w szczególności o problemach technicznych lub wydajnościowych interfejsu PKP SKM.</w:t>
      </w:r>
      <w:bookmarkStart w:id="25" w:name="_Ref463959162"/>
    </w:p>
    <w:p w14:paraId="073648CE" w14:textId="77777777" w:rsidR="008F4A56" w:rsidRPr="008F4A56" w:rsidRDefault="008F4A56" w:rsidP="008F4A56">
      <w:pPr>
        <w:tabs>
          <w:tab w:val="left" w:pos="1077"/>
        </w:tabs>
        <w:spacing w:after="0" w:line="360" w:lineRule="auto"/>
        <w:jc w:val="both"/>
        <w:rPr>
          <w:rFonts w:ascii="Times New Roman" w:eastAsia="Calibri" w:hAnsi="Times New Roman" w:cs="Times New Roman"/>
          <w:bCs/>
          <w:color w:val="000000"/>
        </w:rPr>
      </w:pPr>
    </w:p>
    <w:p w14:paraId="4893CA7F"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§6</w:t>
      </w:r>
      <w:bookmarkEnd w:id="25"/>
    </w:p>
    <w:p w14:paraId="68CC44CC"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26" w:name="_Ref459362916"/>
      <w:bookmarkEnd w:id="26"/>
      <w:r w:rsidRPr="008F4A56">
        <w:rPr>
          <w:rFonts w:ascii="Times New Roman" w:eastAsia="Calibri" w:hAnsi="Times New Roman" w:cs="Times New Roman"/>
          <w:b/>
          <w:bCs/>
          <w:color w:val="000000"/>
        </w:rPr>
        <w:t>UTARG</w:t>
      </w:r>
    </w:p>
    <w:p w14:paraId="7F783E11" w14:textId="77777777"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przekazuje Utarg przelewem na rachunek SKM o numerze 61 1130 1121 0080 0116 9520 0009 w terminie wskazanym w ust. 2 poniżej. </w:t>
      </w:r>
    </w:p>
    <w:p w14:paraId="42F20AF6" w14:textId="77777777"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Utarg przekazywany będzie najpóźniej drugiego Dnia Roboczego po zakończeniu tzw. pięciodniówki, czyli okresu rozliczeniowego kończącego się 5,10,15, 20, 25  i ostatniego dnia miesiąca kalendarzowego wraz z przekazaniem środków Agent będzie dostarczał na adres </w:t>
      </w:r>
      <w:hyperlink r:id="rId13" w:history="1">
        <w:r w:rsidRPr="008F4A56">
          <w:rPr>
            <w:rFonts w:ascii="Calibri" w:eastAsia="Calibri" w:hAnsi="Calibri" w:cs="Times New Roman"/>
            <w:bCs/>
            <w:color w:val="0000FF"/>
            <w:u w:val="single"/>
          </w:rPr>
          <w:t>finanse@skm.pkp.pl</w:t>
        </w:r>
      </w:hyperlink>
      <w:r w:rsidRPr="008F4A56">
        <w:rPr>
          <w:rFonts w:ascii="Times New Roman" w:eastAsia="Calibri" w:hAnsi="Times New Roman" w:cs="Times New Roman"/>
          <w:bCs/>
          <w:color w:val="000000"/>
        </w:rPr>
        <w:t xml:space="preserve"> według Załącznika nr 4 do Umowy w formacie „xlsx”.</w:t>
      </w:r>
    </w:p>
    <w:p w14:paraId="5A9B51B6" w14:textId="77777777"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 chwilę przekazania Utargu uważa się chwilę uznania rachunku bankowego PKP SKM </w:t>
      </w:r>
    </w:p>
    <w:p w14:paraId="139AA4DD" w14:textId="77777777"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jest uprawniona do zablokowania komunikacji pomiędzy Serwisem a interfejsem w celu zawieszenia możliwości sprzedaży Biletów PKP SKM, w przypadku, gdy Agent nie przekazał Utargu należnego z tytułu sprzedaży za więcej niż jeden dzień w terminie 2 dni od dnia wskazanego w ust. 2 </w:t>
      </w:r>
      <w:r w:rsidRPr="008F4A56">
        <w:rPr>
          <w:rFonts w:ascii="Times New Roman" w:eastAsia="Calibri" w:hAnsi="Times New Roman" w:cs="Times New Roman"/>
          <w:bCs/>
          <w:color w:val="000000"/>
        </w:rPr>
        <w:lastRenderedPageBreak/>
        <w:t xml:space="preserve">powyżej, po uprzednim wezwaniu Agenta do przekazania takiego Utargu i wyznaczeniu mu w tym celu dodatkowego terminu nie krótszego niż 3 Dni Robocze oraz jego bezskutecznym upływie. </w:t>
      </w:r>
    </w:p>
    <w:p w14:paraId="2EB35B6C" w14:textId="77777777"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przywróci komunikację pomiędzy Serwisem a interfejsem niezwłocznie, nie później jednak niż jeden dzień po przekazaniu przez Agenta całego należnego Utargu zgodnie z wezwaniem, o którym mowa w ust. 4 powyżej. </w:t>
      </w:r>
    </w:p>
    <w:p w14:paraId="31C70D5C" w14:textId="77777777"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 przypadku niezachowania przez Agenta terminu przekazania Utargu określonego w ust. 2 powyżej, PKP SKM ma prawo do naliczania odsetek maksymalnych za opóźnienie, a w przypadku opóźnienia powyżej 5 dni – dodatkowo rozwiązania Umowy w trybie opisanym w §10 ust.5. Umowy i obciążenia Agenta karą umowną z powodu rozwiązania Umowy w wysokości 20 % wartości nieprzekazanego w terminie w całości lub w części Utargu.</w:t>
      </w:r>
    </w:p>
    <w:p w14:paraId="3C585511" w14:textId="77777777" w:rsidR="008F4A56" w:rsidRPr="008F4A56" w:rsidRDefault="008F4A56" w:rsidP="008F4A56">
      <w:pPr>
        <w:numPr>
          <w:ilvl w:val="0"/>
          <w:numId w:val="18"/>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zgodnie ustalają, że wierzytelności powstałe w wyniku realizacji niniejszej umowy nie mogą bez pisemnej pod rygorem nieważności zgody PKP SKM być przeniesione na osoby trzecie. Jakakolwiek cesja takich wierzytelności dokonana przez Agenta bez uzyskania pisemnej pod rygorem nieważności zgody PKP SKM stanowić będzie istotne naruszenie postanowień Umowy, a tym samym może stanowić podstawę do jej rozwiązania z przyczyn leżących po stronie Agenta.</w:t>
      </w:r>
    </w:p>
    <w:p w14:paraId="23C4546E"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3DE7BEFA"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§7</w:t>
      </w:r>
    </w:p>
    <w:p w14:paraId="7E964D71"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27" w:name="_Ref459358871"/>
      <w:bookmarkStart w:id="28" w:name="_Ref459361567"/>
      <w:bookmarkEnd w:id="27"/>
      <w:r w:rsidRPr="008F4A56">
        <w:rPr>
          <w:rFonts w:ascii="Times New Roman" w:eastAsia="Calibri" w:hAnsi="Times New Roman" w:cs="Times New Roman"/>
          <w:b/>
          <w:bCs/>
          <w:color w:val="000000"/>
        </w:rPr>
        <w:t>WYNAGRODZENIE</w:t>
      </w:r>
      <w:bookmarkEnd w:id="28"/>
    </w:p>
    <w:p w14:paraId="6725D2F9" w14:textId="77777777"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29" w:name="_Ref459377902"/>
      <w:r w:rsidRPr="008F4A56">
        <w:rPr>
          <w:rFonts w:ascii="Times New Roman" w:eastAsia="Calibri" w:hAnsi="Times New Roman" w:cs="Times New Roman"/>
          <w:bCs/>
          <w:color w:val="000000"/>
        </w:rPr>
        <w:t>PKP SKM zobowiązuje się do zapłaty na rzecz Agenta miesięcznego wynagrodzenia za świadczone Usługi w wysokości ………….. zł netto od 100 zł netto Utargu netto, pomniejszonego o wartości odstępnego, rozliczone w danym miesiącu (dalej „Wynagrodzenie”). Wynagrodzenie zostanie powiększone o należny podatek od towarów i usług zgodnie z obowiązującymi przepisami.</w:t>
      </w:r>
      <w:bookmarkEnd w:id="29"/>
      <w:r w:rsidRPr="008F4A56">
        <w:rPr>
          <w:rFonts w:ascii="Times New Roman" w:eastAsia="Calibri" w:hAnsi="Times New Roman" w:cs="Times New Roman"/>
          <w:bCs/>
          <w:color w:val="000000"/>
        </w:rPr>
        <w:t xml:space="preserve">  Cenami wiążącymi Strony niniejszej Umowy są ceny zwrócone przez Interfejs PKP SKM.</w:t>
      </w:r>
    </w:p>
    <w:p w14:paraId="311B7C17" w14:textId="77777777"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Agentowi nie przysługują względem PKP SKM jakiekolwiek roszczenia z tytułu poniesionych kosztów lub wydatków w związku z realizacją Umowy, w szczególności z tytułu wykonania i utrzymywania Serwisu. </w:t>
      </w:r>
    </w:p>
    <w:p w14:paraId="06744BD6" w14:textId="77777777"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Wynagrodzenie będzie rozliczane i płatne z dołu w miesięcznych okresach rozliczeniowych, odpowiadających miesiącom kalendarzowym. </w:t>
      </w:r>
    </w:p>
    <w:p w14:paraId="368DFD2D" w14:textId="77777777"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30" w:name="_Ref460346585"/>
      <w:r w:rsidRPr="008F4A56">
        <w:rPr>
          <w:rFonts w:ascii="Times New Roman" w:eastAsia="Calibri" w:hAnsi="Times New Roman" w:cs="Times New Roman"/>
          <w:bCs/>
          <w:color w:val="000000"/>
        </w:rPr>
        <w:t xml:space="preserve">Wielkość sprzedaży, będąca podstawą do wyliczenia Wynagrodzenia za miesiąc poprzedzający, będzie wynikać z Raportu zbiorczego miesięcznego, o którym mowa w </w:t>
      </w:r>
      <w:bookmarkStart w:id="31" w:name="_Hlk5616661"/>
      <w:r w:rsidRPr="008F4A56">
        <w:rPr>
          <w:rFonts w:ascii="Times New Roman" w:eastAsia="Calibri" w:hAnsi="Times New Roman" w:cs="Times New Roman"/>
          <w:bCs/>
          <w:color w:val="000000"/>
        </w:rPr>
        <w:t xml:space="preserve">§ 4 ust. 24 lit. a), </w:t>
      </w:r>
      <w:bookmarkEnd w:id="31"/>
      <w:r w:rsidRPr="008F4A56">
        <w:rPr>
          <w:rFonts w:ascii="Times New Roman" w:eastAsia="Calibri" w:hAnsi="Times New Roman" w:cs="Times New Roman"/>
          <w:bCs/>
          <w:color w:val="000000"/>
        </w:rPr>
        <w:t xml:space="preserve">zaakceptowanego zgodnie z procedurą opisaną w § 4 ust. 26. </w:t>
      </w:r>
      <w:bookmarkEnd w:id="30"/>
      <w:r w:rsidRPr="008F4A56">
        <w:rPr>
          <w:rFonts w:ascii="Times New Roman" w:eastAsia="Calibri" w:hAnsi="Times New Roman" w:cs="Times New Roman"/>
          <w:bCs/>
          <w:color w:val="000000"/>
        </w:rPr>
        <w:t>Brak akceptacji przez PKP SKM Raportu zbiorczego miesięcznego nie pozbawia Agenta prawa do zgłoszenia roszczeń o zapłatę Wynagrodzenia i ich dochodzenia.</w:t>
      </w:r>
    </w:p>
    <w:p w14:paraId="0036762D" w14:textId="77777777"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będzie wystawiał fakturę za dany okres rozliczeniowy do 7-go dnia następnego miesiąca, w oparciu o informację, o której mowa w ust. 4 powyżej. Na fakturach Agent zobowiązany jest wpisywać numer Umowy. Gdy faktura nie będzie zawierała numeru Umowy, bieg terminu wskazanego w ust. </w:t>
      </w:r>
      <w:r w:rsidRPr="008F4A56">
        <w:rPr>
          <w:rFonts w:ascii="Calibri" w:eastAsia="Calibri" w:hAnsi="Calibri" w:cs="Times New Roman"/>
        </w:rPr>
        <w:fldChar w:fldCharType="begin"/>
      </w:r>
      <w:r w:rsidRPr="008F4A56">
        <w:rPr>
          <w:rFonts w:ascii="Times New Roman" w:eastAsia="Calibri" w:hAnsi="Times New Roman" w:cs="Times New Roman"/>
          <w:color w:val="000000"/>
        </w:rPr>
        <w:instrText xml:space="preserve">REF _Ref459358241 \r \h \* MERGEFORMAT </w:instrText>
      </w:r>
      <w:r w:rsidRPr="008F4A56">
        <w:rPr>
          <w:rFonts w:ascii="Calibri" w:eastAsia="Calibri" w:hAnsi="Calibri" w:cs="Times New Roman"/>
        </w:rPr>
      </w:r>
      <w:r w:rsidRPr="008F4A56">
        <w:rPr>
          <w:rFonts w:ascii="Calibri" w:eastAsia="Calibri" w:hAnsi="Calibri" w:cs="Times New Roman"/>
        </w:rPr>
        <w:fldChar w:fldCharType="separate"/>
      </w:r>
      <w:r w:rsidRPr="008F4A56">
        <w:rPr>
          <w:rFonts w:ascii="Times New Roman" w:eastAsia="Calibri" w:hAnsi="Times New Roman" w:cs="Times New Roman"/>
          <w:color w:val="000000"/>
        </w:rPr>
        <w:t>6</w:t>
      </w:r>
      <w:r w:rsidRPr="008F4A56">
        <w:rPr>
          <w:rFonts w:ascii="Calibri" w:eastAsia="Calibri" w:hAnsi="Calibri" w:cs="Times New Roman"/>
        </w:rPr>
        <w:fldChar w:fldCharType="end"/>
      </w:r>
      <w:r w:rsidRPr="008F4A56">
        <w:rPr>
          <w:rFonts w:ascii="Times New Roman" w:eastAsia="Calibri" w:hAnsi="Times New Roman" w:cs="Times New Roman"/>
          <w:bCs/>
          <w:color w:val="000000"/>
        </w:rPr>
        <w:t xml:space="preserve"> poniżej rozpoczyna się z dniem doręczenia PKP SKM informacji o numerze Umowy, której dotyczy faktura.</w:t>
      </w:r>
    </w:p>
    <w:p w14:paraId="4460531F" w14:textId="77777777"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32" w:name="_Ref459358241"/>
      <w:r w:rsidRPr="008F4A56">
        <w:rPr>
          <w:rFonts w:ascii="Times New Roman" w:eastAsia="Calibri" w:hAnsi="Times New Roman" w:cs="Times New Roman"/>
          <w:bCs/>
          <w:color w:val="000000"/>
        </w:rPr>
        <w:lastRenderedPageBreak/>
        <w:t>PKP SKM zobowiązany jest do zapłaty Wynagrodzenia w terminie 21 dni od dnia doręczenia prawidłowo wystawionej faktury.</w:t>
      </w:r>
      <w:bookmarkEnd w:id="32"/>
      <w:r w:rsidRPr="008F4A56">
        <w:rPr>
          <w:rFonts w:ascii="Times New Roman" w:eastAsia="Calibri" w:hAnsi="Times New Roman" w:cs="Times New Roman"/>
          <w:bCs/>
          <w:color w:val="000000"/>
        </w:rPr>
        <w:t xml:space="preserve"> Za każdy dzień opóźnienia w zapłacie Wynagrodzenia Agent ma prawo do naliczania odsetek ustawowych za opóźnienie w transakcjach handlowych.</w:t>
      </w:r>
    </w:p>
    <w:p w14:paraId="3E619DA3" w14:textId="77777777"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Za dzień zapłaty uznaje się dzień uznania rachunku bankowego .................. Jeżeli data płatności przypada na dzień niebędący Dniem Roboczym, za dzień płatności uważa się pierwszy Dzień Roboczy następujący po takim dniu. </w:t>
      </w:r>
    </w:p>
    <w:p w14:paraId="41E9421E" w14:textId="335B366C" w:rsidR="008F4A56" w:rsidRPr="008F4A56"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Agent składa oświadczenie o posiadanym rachunku bankowym</w:t>
      </w:r>
      <w:r w:rsidR="009043F3">
        <w:rPr>
          <w:rFonts w:ascii="Times New Roman" w:eastAsia="Calibri" w:hAnsi="Times New Roman" w:cs="Times New Roman"/>
          <w:bCs/>
          <w:color w:val="000000"/>
        </w:rPr>
        <w:t xml:space="preserve"> zgodnie z ust. 10</w:t>
      </w:r>
      <w:r w:rsidRPr="008F4A56">
        <w:rPr>
          <w:rFonts w:ascii="Times New Roman" w:eastAsia="Calibri" w:hAnsi="Times New Roman" w:cs="Times New Roman"/>
          <w:bCs/>
          <w:color w:val="000000"/>
        </w:rPr>
        <w:t>. W przypadku zmiany tego rachunku, jest on zobowiązany niezwłocznie złożyć PKP SKM zaktualizowane oświadczenie. Gdyby rachunek bankowy wskazany w treści tego oświadczenia był różny od numeru rachunku bankowego wskazanego w treści faktury, bieg terminu wskazanego w ust. 6 powyżej rozpoczyna się z dniem doręczenia PKP SKM zaktualizowanego oświadczenia, o którym mowa powyżej.</w:t>
      </w:r>
    </w:p>
    <w:p w14:paraId="2C9A52D0" w14:textId="008F7C83" w:rsidR="008F4A56" w:rsidRPr="0038608E" w:rsidRDefault="008F4A56"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color w:val="000000"/>
        </w:rPr>
      </w:pPr>
      <w:r w:rsidRPr="0038608E">
        <w:rPr>
          <w:rFonts w:ascii="Times New Roman" w:eastAsia="Calibri" w:hAnsi="Times New Roman" w:cs="Times New Roman"/>
          <w:color w:val="000000"/>
        </w:rPr>
        <w:t>Strony ustalają, że maksymalna wysokość Wynagrodzenia w czasie trwania Umowy nie może przekroczyć kwoty 1 600 000,00 zł (słownie: jeden milion sześćset tysięcy złotych) netto.</w:t>
      </w:r>
    </w:p>
    <w:p w14:paraId="1BA850F5" w14:textId="0A56C2DA" w:rsidR="00A004FC" w:rsidRPr="0038608E" w:rsidRDefault="00A004FC" w:rsidP="008F4A56">
      <w:pPr>
        <w:numPr>
          <w:ilvl w:val="0"/>
          <w:numId w:val="19"/>
        </w:numPr>
        <w:overflowPunct w:val="0"/>
        <w:autoSpaceDE w:val="0"/>
        <w:autoSpaceDN w:val="0"/>
        <w:adjustRightInd w:val="0"/>
        <w:spacing w:after="0" w:line="360" w:lineRule="auto"/>
        <w:ind w:left="284"/>
        <w:jc w:val="both"/>
        <w:textAlignment w:val="baseline"/>
        <w:rPr>
          <w:rFonts w:ascii="Times New Roman" w:eastAsia="Calibri" w:hAnsi="Times New Roman" w:cs="Times New Roman"/>
          <w:color w:val="000000"/>
        </w:rPr>
      </w:pPr>
      <w:r w:rsidRPr="0038608E">
        <w:rPr>
          <w:rFonts w:ascii="Times New Roman" w:eastAsia="Calibri" w:hAnsi="Times New Roman" w:cs="Times New Roman"/>
          <w:color w:val="000000"/>
        </w:rPr>
        <w:t>Strony ustalają, że wynagrodzenie Agenta będzie płatne wyłącznie na rachunek Agenta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SKM fakturze. Faktura wskazująca inny numer rachunku bankowego do płatności, jako wystawiona niezgodnie z Umową zostanie Agentowi zwrócona bez księgowania, a SKM uprawniony jest do wstrzymania się z płatnością do czasu otrzymania prawidłowo wystawionej faktury.</w:t>
      </w:r>
    </w:p>
    <w:p w14:paraId="3767CE34" w14:textId="77777777" w:rsidR="008F4A56" w:rsidRPr="008F4A56" w:rsidRDefault="008F4A56" w:rsidP="008F4A56">
      <w:pPr>
        <w:spacing w:after="0" w:line="360" w:lineRule="auto"/>
        <w:jc w:val="both"/>
        <w:rPr>
          <w:rFonts w:ascii="Times New Roman" w:eastAsia="Calibri" w:hAnsi="Times New Roman" w:cs="Times New Roman"/>
          <w:bCs/>
          <w:color w:val="000000"/>
        </w:rPr>
      </w:pPr>
      <w:bookmarkStart w:id="33" w:name="_Ref460402470"/>
      <w:bookmarkStart w:id="34" w:name="_Ref459377284"/>
      <w:bookmarkStart w:id="35" w:name="_Ref460402472"/>
      <w:bookmarkStart w:id="36" w:name="_Ref459465266"/>
      <w:bookmarkEnd w:id="33"/>
      <w:bookmarkEnd w:id="34"/>
      <w:bookmarkEnd w:id="35"/>
      <w:bookmarkEnd w:id="36"/>
    </w:p>
    <w:p w14:paraId="245E7629"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37" w:name="_Ref459362892"/>
      <w:bookmarkEnd w:id="37"/>
      <w:r w:rsidRPr="008F4A56">
        <w:rPr>
          <w:rFonts w:ascii="Times New Roman" w:eastAsia="Calibri" w:hAnsi="Times New Roman" w:cs="Times New Roman"/>
          <w:b/>
          <w:bCs/>
          <w:color w:val="000000"/>
        </w:rPr>
        <w:t>§ 8</w:t>
      </w:r>
    </w:p>
    <w:p w14:paraId="56E7D17E"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ZWROTY BILETÓW PKP SKM, REKLAMACJE, WNIOSKI</w:t>
      </w:r>
    </w:p>
    <w:p w14:paraId="165CBD5F" w14:textId="77777777" w:rsidR="008F4A56" w:rsidRPr="008F4A56" w:rsidRDefault="008F4A56" w:rsidP="008F4A56">
      <w:pPr>
        <w:numPr>
          <w:ilvl w:val="0"/>
          <w:numId w:val="2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są zobowiązane do obsługi zwrotów Biletów SKM, reklamacji, skarg i wniosków na podstawie Regulaminu Przewozu Osób Rzeczy i Zwierząt przez PKP Szybka Kolej Miejska w Trójmieście sp. z o.o. , z zastrzeżeniem ust. 2 i 3 poniżej.</w:t>
      </w:r>
    </w:p>
    <w:p w14:paraId="7ED99CE1" w14:textId="77777777" w:rsidR="008F4A56" w:rsidRPr="008F4A56" w:rsidRDefault="008F4A56" w:rsidP="008F4A56">
      <w:pPr>
        <w:numPr>
          <w:ilvl w:val="0"/>
          <w:numId w:val="2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 przypadku, gdy Kupujący poprzez Serwis zwróci się do Agenta o zwrot należności za całkowicie niewykorzystany Bilet PKP SKM przed terminem podróży objętej takim biletem, procedura związana ze zwrotem takiego Biletu PKP SKM obsługiwana jest wyłącznie przez Agenta, tj. Agent zobowiązany jest:</w:t>
      </w:r>
    </w:p>
    <w:p w14:paraId="7D646CDB" w14:textId="77777777" w:rsidR="008F4A56" w:rsidRPr="008F4A56" w:rsidRDefault="008F4A56" w:rsidP="008F4A56">
      <w:pPr>
        <w:numPr>
          <w:ilvl w:val="0"/>
          <w:numId w:val="21"/>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przyjąć zgłoszenie zwrotu Biletu PKP SKM,</w:t>
      </w:r>
    </w:p>
    <w:p w14:paraId="10B0F6FC" w14:textId="77777777" w:rsidR="008F4A56" w:rsidRPr="008F4A56" w:rsidRDefault="008F4A56" w:rsidP="008F4A56">
      <w:pPr>
        <w:numPr>
          <w:ilvl w:val="0"/>
          <w:numId w:val="21"/>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dokonać zwrotu Biletu PKP SKM w Interfejsie PKP SKM,</w:t>
      </w:r>
    </w:p>
    <w:p w14:paraId="6FFFEAE6" w14:textId="77777777" w:rsidR="008F4A56" w:rsidRPr="008F4A56" w:rsidRDefault="008F4A56" w:rsidP="008F4A56">
      <w:pPr>
        <w:numPr>
          <w:ilvl w:val="0"/>
          <w:numId w:val="21"/>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dokonać zwrotu ceny Biletu PKP SKM (po potrąceniu odstępnego w wysokości wynikającej z Regulaminu Przewoźnika) na konto Kupującego.</w:t>
      </w:r>
    </w:p>
    <w:p w14:paraId="47E37317" w14:textId="77777777" w:rsidR="008F4A56" w:rsidRPr="008F4A56" w:rsidRDefault="008F4A56" w:rsidP="008F4A56">
      <w:pPr>
        <w:numPr>
          <w:ilvl w:val="0"/>
          <w:numId w:val="2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 przypadku, gdy Kupujący poprzez Serwis zwróci się do Agenta o wymianę Biletu PKP SKM przed terminem podróży objętej takim biletem, procedura związana z wymianą takiego Biletu PKP SKM obsługiwana jest wyłącznie przez Agenta, tj. Agent zobowiązany jest:</w:t>
      </w:r>
    </w:p>
    <w:p w14:paraId="7BC304CE" w14:textId="77777777" w:rsidR="008F4A56" w:rsidRPr="008F4A56" w:rsidRDefault="008F4A56" w:rsidP="008F4A56">
      <w:pPr>
        <w:numPr>
          <w:ilvl w:val="0"/>
          <w:numId w:val="22"/>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przyjąć zgłoszenie wymiany Biletu PKP SKM,</w:t>
      </w:r>
    </w:p>
    <w:p w14:paraId="039C4FAC" w14:textId="77777777" w:rsidR="008F4A56" w:rsidRPr="008F4A56" w:rsidRDefault="008F4A56" w:rsidP="008F4A56">
      <w:pPr>
        <w:numPr>
          <w:ilvl w:val="0"/>
          <w:numId w:val="22"/>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dokonać zwrotu Biletu PKP SKM w Interfejsie PKP SKM o typie wymiany zgodnie z żądaniem Klienta, za pomocą Interfejsu PKP SKM,</w:t>
      </w:r>
    </w:p>
    <w:p w14:paraId="1EA91E47" w14:textId="77777777" w:rsidR="008F4A56" w:rsidRPr="008F4A56" w:rsidRDefault="008F4A56" w:rsidP="008F4A56">
      <w:pPr>
        <w:numPr>
          <w:ilvl w:val="0"/>
          <w:numId w:val="22"/>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wydać dyspozycję zwrotu różnicy w cenie Biletu PKP SKM wymienianego i nabywanego nowego Biletu PKP SKM albo  dopłaty do ceny nowego Biletu PKP SKM agentowi rozliczeniowemu.</w:t>
      </w:r>
    </w:p>
    <w:p w14:paraId="58FB4463"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3A7B6574"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38" w:name="_Ref459362894"/>
      <w:bookmarkStart w:id="39" w:name="_Ref459377625"/>
      <w:bookmarkEnd w:id="38"/>
      <w:bookmarkEnd w:id="39"/>
    </w:p>
    <w:p w14:paraId="2AEFE4AA"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§9</w:t>
      </w:r>
    </w:p>
    <w:p w14:paraId="50241936"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ODPOWIEDZIALNOŚC I KARY UMOWNE</w:t>
      </w:r>
    </w:p>
    <w:p w14:paraId="13E80316"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Strony ponoszą względem siebie odpowiedzialność za niewykonanie lub nienależyte wykonanie Umowy na zasadach ogólnych. </w:t>
      </w:r>
    </w:p>
    <w:p w14:paraId="46CB2DFF"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nie ponosi odpowiedzialności za: </w:t>
      </w:r>
    </w:p>
    <w:p w14:paraId="7BB062A7" w14:textId="77777777" w:rsidR="008F4A56" w:rsidRPr="008F4A56" w:rsidRDefault="008F4A56" w:rsidP="008F4A56">
      <w:pPr>
        <w:numPr>
          <w:ilvl w:val="0"/>
          <w:numId w:val="24"/>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usterki lub nieprawidłowości w działaniu Serwisu spowodowane okolicznościami niezależnymi od Agenta (w szczególności awarie lub błędy łączy sieci Internet, przerwy w działaniu serwera spowodowane okolicznościami niezawinionymi przez Agenta, Siłę Wyższą); </w:t>
      </w:r>
    </w:p>
    <w:p w14:paraId="38C5AAC3" w14:textId="77777777" w:rsidR="008F4A56" w:rsidRPr="008F4A56" w:rsidRDefault="008F4A56" w:rsidP="008F4A56">
      <w:pPr>
        <w:numPr>
          <w:ilvl w:val="0"/>
          <w:numId w:val="24"/>
        </w:numPr>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nieprawidłowe działanie interfejsu PKP SKM;</w:t>
      </w:r>
    </w:p>
    <w:p w14:paraId="1234CBB1" w14:textId="77777777" w:rsidR="008F4A56" w:rsidRPr="008F4A56" w:rsidRDefault="008F4A56" w:rsidP="008F4A56">
      <w:pPr>
        <w:numPr>
          <w:ilvl w:val="0"/>
          <w:numId w:val="24"/>
        </w:numPr>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za treść i wartość danych dostarczonych przez interfejs PKP SKM;</w:t>
      </w:r>
    </w:p>
    <w:p w14:paraId="0E76F868" w14:textId="77777777" w:rsidR="008F4A56" w:rsidRPr="008F4A56" w:rsidRDefault="008F4A56" w:rsidP="008F4A56">
      <w:pPr>
        <w:numPr>
          <w:ilvl w:val="0"/>
          <w:numId w:val="24"/>
        </w:numPr>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szkody powstałe w związku z korzystaniem przez PKP SKM lub osoby trzecie z Serwisu w sposób nieprawidłowy lub niezgodny z ich przeznaczeniem.</w:t>
      </w:r>
    </w:p>
    <w:p w14:paraId="05245C9E"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PKP SKM nie ponosi odpowiedzialności za usterki lub nieprawidłowości w działaniu Interfejsu PKP SKM spowodowanymi okolicznościami niezależnymi od PKP SKM (w szczególności awarie lub błędy łączy sieci internet, przerwy w działaniu serwera spowodowane okolicznościami niezawinionymi przez PKP SKM, siłę wyższą).</w:t>
      </w:r>
    </w:p>
    <w:p w14:paraId="5F01BAAA"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przypadku zgłoszenia przez osoby trzecie jakichkolwiek roszczeń związanych z prowadzeniem Serwisu, PKP SKM zobowiązuje się do ścisłego współdziałania z Agentem celem obrony przed roszczeniami osób trzecich wyłącznie w takim zakresie, w jakim roszczenia te wynikają lub są związane z treściami lub informacjami otrzymanymi przez Agenta od PKP SKM, w szczególności do przekazywania informacji i dokumentów niezbędnych lub przydatnych z punktu widzenia obrony przed tymi roszczeniami. </w:t>
      </w:r>
    </w:p>
    <w:p w14:paraId="6062FE79"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 tytułu nienależytego wykonania Umowy polegającego na nieterminowym przekazywaniu raportów, o których mowa w § 4 ust. 24 lit. a), PKP SKM przysługuje prawo naliczenia Agentowi  kary umownej za każdy rozpoczęty Dzień Roboczy opóźnienia w wysokości 50 (słownie: pięćdziesiąt złotych) zł.</w:t>
      </w:r>
    </w:p>
    <w:p w14:paraId="50C94551"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bookmarkStart w:id="40" w:name="_Ref459468634"/>
      <w:bookmarkEnd w:id="40"/>
      <w:r w:rsidRPr="008F4A56">
        <w:rPr>
          <w:rFonts w:ascii="Times New Roman" w:eastAsia="Calibri" w:hAnsi="Times New Roman" w:cs="Times New Roman"/>
          <w:bCs/>
          <w:color w:val="000000"/>
        </w:rPr>
        <w:t>Strony są uprawnione do naliczenia drugiej Stronie kar umownych</w:t>
      </w:r>
      <w:bookmarkStart w:id="41" w:name="_Ref459377627"/>
      <w:r w:rsidRPr="008F4A56">
        <w:rPr>
          <w:rFonts w:ascii="Times New Roman" w:eastAsia="Calibri" w:hAnsi="Times New Roman" w:cs="Times New Roman"/>
          <w:bCs/>
          <w:color w:val="000000"/>
        </w:rPr>
        <w:t xml:space="preserve"> w przypadku naruszenia przez nią obowiązków poufności, o których mowa w </w:t>
      </w:r>
      <w:r w:rsidRPr="008F4A56">
        <w:rPr>
          <w:rFonts w:ascii="Times New Roman" w:eastAsia="Calibri" w:hAnsi="Times New Roman" w:cs="Times New Roman"/>
          <w:color w:val="000000"/>
        </w:rPr>
        <w:t>§13</w:t>
      </w:r>
      <w:r w:rsidRPr="008F4A56">
        <w:rPr>
          <w:rFonts w:ascii="Times New Roman" w:eastAsia="Calibri" w:hAnsi="Times New Roman" w:cs="Times New Roman"/>
          <w:bCs/>
          <w:color w:val="000000"/>
        </w:rPr>
        <w:t xml:space="preserve"> Umowy, w wysokości 10 000,00 zł (słownie: dziesięć  tysięcy złotych) za każdy przypadek naruszenia</w:t>
      </w:r>
      <w:bookmarkEnd w:id="41"/>
      <w:r w:rsidRPr="008F4A56">
        <w:rPr>
          <w:rFonts w:ascii="Times New Roman" w:eastAsia="Calibri" w:hAnsi="Times New Roman" w:cs="Times New Roman"/>
          <w:bCs/>
          <w:color w:val="000000"/>
        </w:rPr>
        <w:t>.</w:t>
      </w:r>
    </w:p>
    <w:p w14:paraId="54751AB4"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Kary umowne płatne będą w terminie 21 dni od dnia skutecznego doręczenia noty obciążeniowej.</w:t>
      </w:r>
    </w:p>
    <w:p w14:paraId="2B8E42E9"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Stronom przysługuje prawo dochodzenia odszkodowania w pełnej wysokości, jeżeli szkoda przekroczy wartość naliczonych kar umownych, z zastrzeżeniem ust. 9 poniżej. Agent nie ponosi </w:t>
      </w:r>
      <w:r w:rsidRPr="008F4A56">
        <w:rPr>
          <w:rFonts w:ascii="Times New Roman" w:eastAsia="Calibri" w:hAnsi="Times New Roman" w:cs="Times New Roman"/>
          <w:bCs/>
          <w:color w:val="000000"/>
        </w:rPr>
        <w:lastRenderedPageBreak/>
        <w:t xml:space="preserve">odpowiedzialności za wszelkie szkody lub straty spowodowane niedostępnością Serwisu uzgodnioną przez Strony. </w:t>
      </w:r>
    </w:p>
    <w:p w14:paraId="0BA99E1E"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Strony wyłączają odpowiedzialność odszkodowawczą z tytułu utraconych przez Strony korzyści, chyba że szkoda została wyrządzona przez Stronę umyślnie. </w:t>
      </w:r>
    </w:p>
    <w:p w14:paraId="0523A497" w14:textId="77777777" w:rsidR="008F4A56" w:rsidRPr="008F4A56" w:rsidRDefault="008F4A56" w:rsidP="008F4A56">
      <w:pPr>
        <w:numPr>
          <w:ilvl w:val="0"/>
          <w:numId w:val="23"/>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Całkowita odpowiedzialność Agenta z tytułu niewykonania lub nienależytego wykonania Umowy, a także z tytułu kar umownych, ograniczona jest do wartości Umowy określonej w §7 ust. 9 powyżej. </w:t>
      </w:r>
    </w:p>
    <w:p w14:paraId="436DF778"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§10</w:t>
      </w:r>
    </w:p>
    <w:p w14:paraId="6CBB7C6D"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OKRES OBOWIĄZYWANIA</w:t>
      </w:r>
    </w:p>
    <w:p w14:paraId="6FA14686"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Umowa zostaje zawarta na okres </w:t>
      </w:r>
      <w:bookmarkStart w:id="42" w:name="_Hlk5608162"/>
      <w:r w:rsidRPr="008F4A56">
        <w:rPr>
          <w:rFonts w:ascii="Times New Roman" w:eastAsia="Calibri" w:hAnsi="Times New Roman" w:cs="Times New Roman"/>
          <w:b/>
          <w:bCs/>
          <w:color w:val="000000"/>
        </w:rPr>
        <w:t>od dnia jej zawarcia do upływu 36 miesięcy do dnia rozpoczęcia świadczenia Usług wskazanego w Protokole Uruchomienia Usługi (załącznik nr 2 do Umowy) albo do wyczerpania kwoty wskazanej w §7 ust. 9 Umowy</w:t>
      </w:r>
      <w:r w:rsidRPr="008F4A56">
        <w:rPr>
          <w:rFonts w:ascii="Times New Roman" w:eastAsia="Calibri" w:hAnsi="Times New Roman" w:cs="Times New Roman"/>
          <w:bCs/>
          <w:color w:val="000000"/>
        </w:rPr>
        <w:t>, zależnie od tego, które z tych zdarzeń nastąpi wcześniej.</w:t>
      </w:r>
      <w:bookmarkEnd w:id="42"/>
    </w:p>
    <w:p w14:paraId="191B764C"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mogą rozwiązać Umowę bez podawania powodu po upływie roku od daty rozpoczęcia świadczenia Usługi z zachowaniem 6-miesięcznego okresu wypowiedzenia, ze skutkiem na ostatni dzień miesiąca kalendarzowego. W każdym przypadku oświadczenie woli o rozwiązaniu Umowy musi być przesłane drugiej Stronie w formie pisemnej pod rygorem nieważności.</w:t>
      </w:r>
    </w:p>
    <w:p w14:paraId="4D95FF93"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 zastrzeżeniem ust. 4 i 5 poniżej, każda ze Stron może rozwiązać Umowę ze skutkiem natychmiastowym w razie rażącego lub powtarzającego się naruszenia Umowy przez drugą Stronę, pod warunkiem wyznaczenia Stronie naruszającej dodatkowego terminu na usunięcie lub zaprzestanie naruszeń, nie krótszego niż 30 dni, oraz bezskutecznego upływu tego terminu. </w:t>
      </w:r>
    </w:p>
    <w:p w14:paraId="0E7A8C90"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Agent może rozwiązać Umowę ze skutkiem natychmiastowym w razie zwłoki PKP SKM w zapłacie Wynagrodzenia za co najmniej dwa pełne okresy płatności, pod warunkiem uprzedniego wezwania PKP SKM do zapłaty i wyznaczenia PKP SKM dodatkowego terminu, nie krótszego niż 7 dni. </w:t>
      </w:r>
    </w:p>
    <w:p w14:paraId="0E6F21D8"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PKP SKM może rozwiązać Umowę ze skutkiem natychmiastowym w razie zwłoki Agenta w przekazaniu PKP SKM Utargu w sytuacji określonej w § 6 ust.6 Umowy, pod warunkiem uprzedniego wezwania Agenta do zapłaty i wyznaczenia Agentowi dodatkowego terminu, nie krótszego niż 7 Dni Roboczych oraz bezskutecznego upływu tego terminu. </w:t>
      </w:r>
    </w:p>
    <w:p w14:paraId="5872116A"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razie zakończenia obowiązywania Umowy, niezależnie od przyczyny, Agent zobowiązany jest zaprzestać sprzedaży Biletów PKP SKM oraz rozliczyć się z PKP SKM niezwłocznie, jednak nie później niż w ciągu 7 Dni Roboczych od dnia zakończenia obowiązywania Umowy. </w:t>
      </w:r>
    </w:p>
    <w:p w14:paraId="2B130752"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Oświadczenie o rozwiązaniu Umowy ze skutkiem natychmiastowym lub za wypowiedzeniem wymaga formy pisemnej pod rygorem nieważności. </w:t>
      </w:r>
    </w:p>
    <w:p w14:paraId="140C9947" w14:textId="77777777" w:rsidR="008F4A56" w:rsidRPr="008F4A56" w:rsidRDefault="008F4A56" w:rsidP="008F4A56">
      <w:pPr>
        <w:numPr>
          <w:ilvl w:val="0"/>
          <w:numId w:val="25"/>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Warunkiem uruchomienia sprzedaży Biletów PKP SKM przez Agenta jest podpisanie Protokołu Uruchomienia Usługi, według wzoru stanowiącego </w:t>
      </w:r>
      <w:r w:rsidRPr="008F4A56">
        <w:rPr>
          <w:rFonts w:ascii="Times New Roman" w:eastAsia="Calibri" w:hAnsi="Times New Roman" w:cs="Times New Roman"/>
          <w:b/>
          <w:bCs/>
          <w:color w:val="000000"/>
        </w:rPr>
        <w:t>załącznik nr 2</w:t>
      </w:r>
      <w:r w:rsidRPr="008F4A56">
        <w:rPr>
          <w:rFonts w:ascii="Times New Roman" w:eastAsia="Calibri" w:hAnsi="Times New Roman" w:cs="Times New Roman"/>
          <w:bCs/>
          <w:color w:val="000000"/>
        </w:rPr>
        <w:t xml:space="preserve"> do niniejszej Umowy</w:t>
      </w:r>
    </w:p>
    <w:p w14:paraId="4260ED05" w14:textId="77777777" w:rsidR="008F4A56" w:rsidRPr="008F4A56" w:rsidRDefault="008F4A56" w:rsidP="008F4A56">
      <w:pPr>
        <w:spacing w:after="0" w:line="360" w:lineRule="auto"/>
        <w:jc w:val="both"/>
        <w:rPr>
          <w:rFonts w:ascii="Times New Roman" w:eastAsia="Calibri" w:hAnsi="Times New Roman" w:cs="Times New Roman"/>
          <w:bCs/>
          <w:color w:val="000000"/>
        </w:rPr>
      </w:pPr>
      <w:bookmarkStart w:id="43" w:name="_Ref459362928"/>
      <w:bookmarkEnd w:id="43"/>
    </w:p>
    <w:p w14:paraId="1B71A373"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11</w:t>
      </w:r>
    </w:p>
    <w:p w14:paraId="719822F4"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OZNACZENIA</w:t>
      </w:r>
    </w:p>
    <w:p w14:paraId="7481E2F9" w14:textId="77777777" w:rsidR="008F4A56" w:rsidRPr="008F4A56" w:rsidRDefault="008F4A56" w:rsidP="008F4A56">
      <w:pPr>
        <w:keepNext/>
        <w:numPr>
          <w:ilvl w:val="0"/>
          <w:numId w:val="26"/>
        </w:numPr>
        <w:overflowPunct w:val="0"/>
        <w:autoSpaceDE w:val="0"/>
        <w:autoSpaceDN w:val="0"/>
        <w:adjustRightInd w:val="0"/>
        <w:spacing w:after="0" w:line="360" w:lineRule="auto"/>
        <w:ind w:left="425"/>
        <w:contextualSpacing/>
        <w:jc w:val="both"/>
        <w:textAlignment w:val="baseline"/>
        <w:rPr>
          <w:rFonts w:ascii="Times New Roman" w:eastAsia="Times New Roman" w:hAnsi="Times New Roman" w:cs="Times New Roman"/>
          <w:bCs/>
          <w:color w:val="000000"/>
          <w:lang w:eastAsia="pl-PL"/>
        </w:rPr>
      </w:pPr>
      <w:r w:rsidRPr="008F4A56">
        <w:rPr>
          <w:rFonts w:ascii="Times New Roman" w:eastAsia="Times New Roman" w:hAnsi="Times New Roman" w:cs="Times New Roman"/>
          <w:bCs/>
          <w:color w:val="000000"/>
          <w:lang w:eastAsia="pl-PL"/>
        </w:rPr>
        <w:lastRenderedPageBreak/>
        <w:t>PKP SKM oświadcza, że w prowadzonej przez siebie działalności, w tym również działalności marketingowej, reklamowej, promocyjnej wykorzystuje następujące oznaczenia („Oznaczenia”):</w:t>
      </w:r>
    </w:p>
    <w:p w14:paraId="35ED5FDF" w14:textId="77777777"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znaki towarowe, do których prawa ochronne przysługują PKP SKM lub do korzystania z których PKP SKM jest uprawniona na podstawie odrębnych umów;</w:t>
      </w:r>
    </w:p>
    <w:p w14:paraId="6E83B9C3" w14:textId="77777777"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inne oznaczenia służące odróżnianiu towarów i usług świadczonych przez PKP SKM od towarów i usług innych przedsiębiorców;</w:t>
      </w:r>
    </w:p>
    <w:p w14:paraId="4E7A602E" w14:textId="77777777"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1"/>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inne elementy wyróżniające, w szczególności, choć nie wyłącznie, takie jak czcionki, kreacje itp.;</w:t>
      </w:r>
    </w:p>
    <w:p w14:paraId="47C8A5BE" w14:textId="77777777" w:rsidR="008F4A56" w:rsidRPr="008F4A56" w:rsidRDefault="008F4A56" w:rsidP="008F4A56">
      <w:pPr>
        <w:numPr>
          <w:ilvl w:val="0"/>
          <w:numId w:val="27"/>
        </w:numPr>
        <w:tabs>
          <w:tab w:val="left" w:pos="1077"/>
        </w:tabs>
        <w:overflowPunct w:val="0"/>
        <w:autoSpaceDE w:val="0"/>
        <w:autoSpaceDN w:val="0"/>
        <w:adjustRightInd w:val="0"/>
        <w:spacing w:after="0" w:line="360" w:lineRule="auto"/>
        <w:ind w:left="850"/>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inne dobra niematerialne, w tym wizerunki osób zaangażowanych na podstawie odrębnych umów w działania promocyjne i reklamowe PKP SKM, w tym pracowników.</w:t>
      </w:r>
    </w:p>
    <w:p w14:paraId="778B4C7A" w14:textId="77777777" w:rsidR="008F4A56" w:rsidRPr="008F4A56" w:rsidRDefault="008F4A56" w:rsidP="008F4A56">
      <w:pPr>
        <w:numPr>
          <w:ilvl w:val="0"/>
          <w:numId w:val="26"/>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Times New Roman" w:hAnsi="Times New Roman" w:cs="Times New Roman"/>
          <w:bCs/>
          <w:color w:val="000000"/>
          <w:lang w:eastAsia="pl-PL"/>
        </w:rPr>
        <w:t>W toku wykonania Umowy</w:t>
      </w:r>
      <w:r w:rsidRPr="008F4A56">
        <w:rPr>
          <w:rFonts w:ascii="Times New Roman" w:eastAsia="Calibri" w:hAnsi="Times New Roman" w:cs="Times New Roman"/>
          <w:bCs/>
          <w:color w:val="000000"/>
        </w:rPr>
        <w:t xml:space="preserve"> </w:t>
      </w:r>
      <w:r w:rsidRPr="008F4A56">
        <w:rPr>
          <w:rFonts w:ascii="Times New Roman" w:eastAsia="Times New Roman" w:hAnsi="Times New Roman" w:cs="Times New Roman"/>
          <w:bCs/>
          <w:color w:val="000000"/>
          <w:lang w:eastAsia="pl-PL"/>
        </w:rPr>
        <w:t xml:space="preserve">Agent będzie uprawniony do wykorzystywania Oznaczeń PKP SKM </w:t>
      </w:r>
      <w:r w:rsidRPr="008F4A56">
        <w:rPr>
          <w:rFonts w:ascii="Times New Roman" w:eastAsia="Times New Roman" w:hAnsi="Times New Roman" w:cs="Times New Roman"/>
          <w:bCs/>
          <w:color w:val="000000"/>
          <w:lang w:eastAsia="pl-PL"/>
        </w:rPr>
        <w:br/>
        <w:t>w Serwisie w sposób i w zakresie uzgodnionym przez Koordynatorów Stron w formie pisemnej pod rygorem nieważności, przy czym Koordynator PKP SKM określi Oznaczenia, które będą wykorzystywane w toku Umowy, a w szczególności przekaże je Agentowi (wraz z ich opisami) przed testami Usług, w terminie umożliwiającym rozpoczęcie świadczenia Usług zgodnie z przyjętym przez Strony harmonogramem.</w:t>
      </w:r>
    </w:p>
    <w:p w14:paraId="3601D816" w14:textId="77777777" w:rsidR="008F4A56" w:rsidRPr="008F4A56" w:rsidRDefault="008F4A56" w:rsidP="008F4A56">
      <w:pPr>
        <w:numPr>
          <w:ilvl w:val="0"/>
          <w:numId w:val="26"/>
        </w:numPr>
        <w:overflowPunct w:val="0"/>
        <w:autoSpaceDE w:val="0"/>
        <w:autoSpaceDN w:val="0"/>
        <w:adjustRightInd w:val="0"/>
        <w:spacing w:after="0" w:line="360" w:lineRule="auto"/>
        <w:ind w:left="425"/>
        <w:jc w:val="both"/>
        <w:textAlignment w:val="baseline"/>
        <w:rPr>
          <w:rFonts w:ascii="Times New Roman" w:eastAsia="Calibri" w:hAnsi="Times New Roman" w:cs="Times New Roman"/>
          <w:bCs/>
          <w:color w:val="000000"/>
        </w:rPr>
      </w:pPr>
      <w:r w:rsidRPr="008F4A56">
        <w:rPr>
          <w:rFonts w:ascii="Times New Roman" w:eastAsia="Times New Roman" w:hAnsi="Times New Roman" w:cs="Times New Roman"/>
          <w:bCs/>
          <w:color w:val="000000"/>
          <w:lang w:eastAsia="pl-PL"/>
        </w:rPr>
        <w:t xml:space="preserve">PKP SKM udziela Agentowi niewyłącznej, terminowej licencji na korzystanie z Oznaczeń (w tym nazwy i logotypu PKP SKM oraz logotypów poszczególnych kategorii pociągów) wskazanych Agentowi drogą elektroniczną, wyłącznie w okresie obowiązywania Umowy i w celu jej realizacji, z zastrzeżeniem ust. 2 powyżej. Inny zakres korzystania z Oznaczeń niż wymieniony w Umowie (w tym w szczególności w ust. 2 powyżej) wymaga pisemnej pod rygorem nieważności zgody PKP SKM. </w:t>
      </w:r>
    </w:p>
    <w:p w14:paraId="7FCB8FE4" w14:textId="77777777" w:rsidR="008F4A56" w:rsidRPr="008F4A56" w:rsidRDefault="008F4A56" w:rsidP="008F4A56">
      <w:pPr>
        <w:spacing w:after="0" w:line="360" w:lineRule="auto"/>
        <w:jc w:val="center"/>
        <w:rPr>
          <w:rFonts w:ascii="Times New Roman" w:eastAsia="Calibri" w:hAnsi="Times New Roman" w:cs="Times New Roman"/>
          <w:b/>
          <w:bCs/>
          <w:color w:val="000000"/>
        </w:rPr>
      </w:pPr>
    </w:p>
    <w:p w14:paraId="3F5C1E1B"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12</w:t>
      </w:r>
    </w:p>
    <w:p w14:paraId="4BFBCA73"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44" w:name="_Ref459363062"/>
      <w:bookmarkEnd w:id="44"/>
      <w:r w:rsidRPr="008F4A56">
        <w:rPr>
          <w:rFonts w:ascii="Times New Roman" w:eastAsia="Calibri" w:hAnsi="Times New Roman" w:cs="Times New Roman"/>
          <w:b/>
          <w:bCs/>
          <w:color w:val="000000"/>
        </w:rPr>
        <w:t>DANE OSOBOWE</w:t>
      </w:r>
    </w:p>
    <w:p w14:paraId="1592730C" w14:textId="77777777" w:rsidR="008F4A56" w:rsidRPr="008F4A56" w:rsidRDefault="008F4A56" w:rsidP="008F4A56">
      <w:pPr>
        <w:spacing w:after="0" w:line="360" w:lineRule="auto"/>
        <w:jc w:val="both"/>
        <w:rPr>
          <w:rFonts w:ascii="Times New Roman" w:eastAsia="Calibri" w:hAnsi="Times New Roman" w:cs="Times New Roman"/>
          <w:bCs/>
          <w:color w:val="000000"/>
        </w:rPr>
      </w:pPr>
      <w:bookmarkStart w:id="45" w:name="_Ref459302838"/>
      <w:r w:rsidRPr="008F4A56">
        <w:rPr>
          <w:rFonts w:ascii="Times New Roman" w:eastAsia="Calibri" w:hAnsi="Times New Roman" w:cs="Times New Roman"/>
          <w:bCs/>
          <w:color w:val="000000"/>
        </w:rPr>
        <w:t xml:space="preserve">PKP SKM powierzy Agentowi przetwarzanie Danych Osobowych w zakresie, w celu i na zasadach określonych w Umowie Powierzenia stanowiącej </w:t>
      </w:r>
      <w:r w:rsidRPr="008F4A56">
        <w:rPr>
          <w:rFonts w:ascii="Times New Roman" w:eastAsia="Calibri" w:hAnsi="Times New Roman" w:cs="Times New Roman"/>
          <w:b/>
          <w:bCs/>
          <w:color w:val="000000"/>
        </w:rPr>
        <w:t>Załącznik Nr 6</w:t>
      </w:r>
      <w:r w:rsidRPr="008F4A56">
        <w:rPr>
          <w:rFonts w:ascii="Times New Roman" w:eastAsia="Calibri" w:hAnsi="Times New Roman" w:cs="Times New Roman"/>
          <w:bCs/>
          <w:color w:val="000000"/>
        </w:rPr>
        <w:t xml:space="preserve"> do Umowy. </w:t>
      </w:r>
      <w:bookmarkEnd w:id="45"/>
    </w:p>
    <w:p w14:paraId="2E5461F6" w14:textId="77777777" w:rsidR="008F4A56" w:rsidRPr="008F4A56" w:rsidRDefault="008F4A56" w:rsidP="008F4A56">
      <w:pPr>
        <w:spacing w:after="0" w:line="360" w:lineRule="auto"/>
        <w:rPr>
          <w:rFonts w:ascii="Times New Roman" w:eastAsia="Calibri" w:hAnsi="Times New Roman" w:cs="Times New Roman"/>
          <w:b/>
          <w:bCs/>
          <w:color w:val="000000"/>
        </w:rPr>
      </w:pPr>
      <w:bookmarkStart w:id="46" w:name="_Ref459375684"/>
      <w:bookmarkEnd w:id="46"/>
    </w:p>
    <w:p w14:paraId="763EE298"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13</w:t>
      </w:r>
    </w:p>
    <w:p w14:paraId="6587E551"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POUFNOŚĆ</w:t>
      </w:r>
    </w:p>
    <w:p w14:paraId="29753742" w14:textId="77777777"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zobowiązują się do zachowania w poufności wszelkich otrzymanych w ramach Umowy od drugiej Strony Informacji Chronionych.</w:t>
      </w:r>
    </w:p>
    <w:p w14:paraId="10D5A8DC" w14:textId="77777777"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Strony zgodnie postanawiają, że w okresie obowiązywania Umowy, jak i w okresie 10 lat po zakończeniu jej obowiązywania, niezależnie od przyczyny, Informacje Chronione będą nosiły znamiona poufności aż do chwili uzyskania zgody na ich ujawnienie wyrażonej na piśmie, pod rygorem nieważności, przez Stronę, której dotyczą Informacje Chronione, chyba, że co innego wynika z bezwzględnie obowiązujących przepisów (przy czym w takim przypadku Strona zobowiązana jest do niezwłocznego poinformowania drugiej Strony o ujawnieniu Informacji Chronionych, chyba że byłoby to sprzeczne z bezwzględnie obowiązującym prawem). Informacje Chronione objęte są klauzulą poufności bez względu na źródło ich pozyskania. </w:t>
      </w:r>
    </w:p>
    <w:p w14:paraId="6FBBB724" w14:textId="77777777"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lastRenderedPageBreak/>
        <w:t xml:space="preserve">Strony postanawiają, że poprzez wprowadzenie do Umowy niniejszej klauzuli, spełniony został warunek podjęcia odpowiednich kroków celem zapewnienia zachowania poufności informacji, określony w art. 11 ust. 4 ustawy o zwalczaniu nieuczciwej konkurencji z dnia 16 kwietnia 1993 r. </w:t>
      </w:r>
    </w:p>
    <w:p w14:paraId="0F6DDB43" w14:textId="77777777" w:rsidR="008F4A56" w:rsidRPr="008F4A56" w:rsidRDefault="008F4A56" w:rsidP="008F4A56">
      <w:pPr>
        <w:numPr>
          <w:ilvl w:val="0"/>
          <w:numId w:val="28"/>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Postanowienia niniejszego paragrafu nie dotyczą informacji, które:</w:t>
      </w:r>
    </w:p>
    <w:p w14:paraId="0481647F" w14:textId="77777777" w:rsidR="008F4A56" w:rsidRPr="008F4A56" w:rsidRDefault="008F4A56" w:rsidP="008F4A56">
      <w:pPr>
        <w:numPr>
          <w:ilvl w:val="1"/>
          <w:numId w:val="29"/>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są powszechnie znane,</w:t>
      </w:r>
    </w:p>
    <w:p w14:paraId="72F916BA" w14:textId="77777777" w:rsidR="008F4A56" w:rsidRPr="008F4A56" w:rsidRDefault="008F4A56" w:rsidP="008F4A56">
      <w:pPr>
        <w:numPr>
          <w:ilvl w:val="1"/>
          <w:numId w:val="29"/>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stanowią metodyki, koncepcje, procedury lub metody powszechnie wykorzystywane przez dostawców usług informatycznych,</w:t>
      </w:r>
    </w:p>
    <w:p w14:paraId="58E9DF6B" w14:textId="77777777" w:rsidR="008F4A56" w:rsidRPr="008F4A56" w:rsidRDefault="008F4A56" w:rsidP="008F4A56">
      <w:pPr>
        <w:numPr>
          <w:ilvl w:val="1"/>
          <w:numId w:val="29"/>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ujawniane są zgodnie z bezwzględnie obowiązującymi przepisami prawa, na podstawie decyzji albo orzeczenia uprawnionego organu.</w:t>
      </w:r>
    </w:p>
    <w:p w14:paraId="1F2D03D5"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1CF8D4CD" w14:textId="77777777" w:rsidR="008F4A56" w:rsidRPr="008F4A56" w:rsidRDefault="008F4A56" w:rsidP="008F4A56">
      <w:pPr>
        <w:spacing w:after="0" w:line="360" w:lineRule="auto"/>
        <w:jc w:val="center"/>
        <w:rPr>
          <w:rFonts w:ascii="Times New Roman" w:eastAsia="Calibri" w:hAnsi="Times New Roman" w:cs="Times New Roman"/>
          <w:b/>
          <w:bCs/>
          <w:color w:val="000000"/>
        </w:rPr>
      </w:pPr>
      <w:bookmarkStart w:id="47" w:name="_Ref459362575"/>
      <w:bookmarkEnd w:id="47"/>
      <w:r w:rsidRPr="008F4A56">
        <w:rPr>
          <w:rFonts w:ascii="Times New Roman" w:eastAsia="Calibri" w:hAnsi="Times New Roman" w:cs="Times New Roman"/>
          <w:b/>
          <w:bCs/>
          <w:color w:val="000000"/>
        </w:rPr>
        <w:t>§ 14</w:t>
      </w:r>
    </w:p>
    <w:p w14:paraId="11088ED2"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KOORYDNATORZY</w:t>
      </w:r>
    </w:p>
    <w:p w14:paraId="105BD9AC" w14:textId="77777777" w:rsidR="008F4A56" w:rsidRPr="008F4A56" w:rsidRDefault="008F4A56" w:rsidP="008F4A56">
      <w:pPr>
        <w:numPr>
          <w:ilvl w:val="0"/>
          <w:numId w:val="30"/>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48" w:name="_Ref459362564"/>
      <w:bookmarkEnd w:id="48"/>
      <w:r w:rsidRPr="008F4A56">
        <w:rPr>
          <w:rFonts w:ascii="Times New Roman" w:eastAsia="Calibri" w:hAnsi="Times New Roman" w:cs="Times New Roman"/>
          <w:bCs/>
          <w:color w:val="000000"/>
        </w:rPr>
        <w:t>Strony wyznaczają następujące osoby na Koordynatorów odpowiedzialnych za bieżące wykonywanie Umowy:</w:t>
      </w:r>
    </w:p>
    <w:p w14:paraId="2EBA449F" w14:textId="77777777" w:rsidR="008F4A56" w:rsidRPr="008F4A56" w:rsidRDefault="008F4A56" w:rsidP="008F4A56">
      <w:pPr>
        <w:numPr>
          <w:ilvl w:val="1"/>
          <w:numId w:val="31"/>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PKP SKM: …………………………….., </w:t>
      </w:r>
    </w:p>
    <w:p w14:paraId="3AE756E3" w14:textId="77777777"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PKP SKM w Trójmieście sp. z o.o., ul. Morska 350A, 81-002 Gdynia,</w:t>
      </w:r>
    </w:p>
    <w:p w14:paraId="57FD151C" w14:textId="77777777" w:rsidR="008F4A56" w:rsidRPr="008F4A56" w:rsidRDefault="008F4A56" w:rsidP="008F4A56">
      <w:pPr>
        <w:spacing w:after="0" w:line="360" w:lineRule="auto"/>
        <w:ind w:left="709"/>
        <w:jc w:val="both"/>
        <w:rPr>
          <w:rFonts w:ascii="Times New Roman" w:eastAsia="Calibri" w:hAnsi="Times New Roman" w:cs="Times New Roman"/>
          <w:bCs/>
          <w:color w:val="000000"/>
          <w:lang w:val="en-US"/>
        </w:rPr>
      </w:pPr>
      <w:r w:rsidRPr="008F4A56">
        <w:rPr>
          <w:rFonts w:ascii="Times New Roman" w:eastAsia="Calibri" w:hAnsi="Times New Roman" w:cs="Times New Roman"/>
          <w:bCs/>
          <w:color w:val="000000"/>
          <w:lang w:val="en-US"/>
        </w:rPr>
        <w:t>adres e-mail: ……………………………………………………………</w:t>
      </w:r>
    </w:p>
    <w:p w14:paraId="231FBA6D" w14:textId="77777777" w:rsidR="008F4A56" w:rsidRPr="008F4A56" w:rsidRDefault="008F4A56" w:rsidP="008F4A56">
      <w:pPr>
        <w:numPr>
          <w:ilvl w:val="1"/>
          <w:numId w:val="31"/>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Agenta: ……………………………….., </w:t>
      </w:r>
    </w:p>
    <w:p w14:paraId="133FA69E" w14:textId="77777777"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w:t>
      </w:r>
    </w:p>
    <w:p w14:paraId="0BE7A5A9" w14:textId="77777777"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e-mail: ……………………………….. .</w:t>
      </w:r>
    </w:p>
    <w:p w14:paraId="50CB08F4" w14:textId="77777777" w:rsidR="008F4A56" w:rsidRPr="008F4A56" w:rsidRDefault="008F4A56" w:rsidP="008F4A56">
      <w:pPr>
        <w:numPr>
          <w:ilvl w:val="0"/>
          <w:numId w:val="30"/>
        </w:numPr>
        <w:overflowPunct w:val="0"/>
        <w:autoSpaceDE w:val="0"/>
        <w:autoSpaceDN w:val="0"/>
        <w:adjustRightInd w:val="0"/>
        <w:spacing w:after="0" w:line="360" w:lineRule="auto"/>
        <w:ind w:left="284"/>
        <w:jc w:val="both"/>
        <w:textAlignment w:val="baseline"/>
        <w:rPr>
          <w:rFonts w:ascii="Times New Roman" w:eastAsia="Calibri" w:hAnsi="Times New Roman" w:cs="Times New Roman"/>
          <w:bCs/>
          <w:color w:val="000000"/>
        </w:rPr>
      </w:pPr>
      <w:bookmarkStart w:id="49" w:name="_Ref483489918"/>
      <w:r w:rsidRPr="008F4A56">
        <w:rPr>
          <w:rFonts w:ascii="Times New Roman" w:eastAsia="Calibri" w:hAnsi="Times New Roman" w:cs="Times New Roman"/>
          <w:bCs/>
          <w:color w:val="000000"/>
        </w:rPr>
        <w:t>Strony wyznaczają następujące osoby na Koordynatorów Rozliczeń odpowiedzialnych za rozliczenia wynikające z Umowy:</w:t>
      </w:r>
      <w:bookmarkEnd w:id="49"/>
    </w:p>
    <w:p w14:paraId="18235A33" w14:textId="77777777" w:rsidR="008F4A56" w:rsidRPr="008F4A56" w:rsidRDefault="008F4A56" w:rsidP="008F4A56">
      <w:pPr>
        <w:numPr>
          <w:ilvl w:val="1"/>
          <w:numId w:val="32"/>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PKP SKM: ……………………………………………………….., </w:t>
      </w:r>
    </w:p>
    <w:p w14:paraId="1F481D0A" w14:textId="77777777"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PKP SKM w Trójmieście sp. z o.o., ul. Morska 350A, 81-002 Gdynia,</w:t>
      </w:r>
    </w:p>
    <w:p w14:paraId="2C8EB930" w14:textId="77777777" w:rsidR="008F4A56" w:rsidRPr="008F4A56" w:rsidRDefault="008F4A56" w:rsidP="008F4A56">
      <w:pPr>
        <w:spacing w:after="0" w:line="360" w:lineRule="auto"/>
        <w:ind w:left="709"/>
        <w:jc w:val="both"/>
        <w:rPr>
          <w:rFonts w:ascii="Times New Roman" w:eastAsia="Calibri" w:hAnsi="Times New Roman" w:cs="Times New Roman"/>
          <w:bCs/>
          <w:color w:val="000000"/>
          <w:lang w:val="en-US"/>
        </w:rPr>
      </w:pPr>
      <w:r w:rsidRPr="008F4A56">
        <w:rPr>
          <w:rFonts w:ascii="Times New Roman" w:eastAsia="Calibri" w:hAnsi="Times New Roman" w:cs="Times New Roman"/>
          <w:bCs/>
          <w:color w:val="000000"/>
          <w:lang w:val="en-US"/>
        </w:rPr>
        <w:t>adres e-mail:</w:t>
      </w:r>
    </w:p>
    <w:p w14:paraId="7A6334E2" w14:textId="77777777" w:rsidR="008F4A56" w:rsidRPr="008F4A56" w:rsidRDefault="008F4A56" w:rsidP="008F4A56">
      <w:pPr>
        <w:numPr>
          <w:ilvl w:val="1"/>
          <w:numId w:val="32"/>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Agenta: ……………………………….., </w:t>
      </w:r>
    </w:p>
    <w:p w14:paraId="4AF0C91F" w14:textId="77777777"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do doręczeń: ………………………………..,</w:t>
      </w:r>
    </w:p>
    <w:p w14:paraId="12609064" w14:textId="77777777" w:rsidR="008F4A56" w:rsidRPr="008F4A56" w:rsidRDefault="008F4A56" w:rsidP="008F4A56">
      <w:pPr>
        <w:spacing w:after="0" w:line="360" w:lineRule="auto"/>
        <w:ind w:left="709"/>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adres e-mail: ……………………………….. .</w:t>
      </w:r>
    </w:p>
    <w:p w14:paraId="1D9015E9" w14:textId="77777777"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Strony wyznaczają następujące osoby do spraw technicznych:</w:t>
      </w:r>
    </w:p>
    <w:p w14:paraId="3BA54D5B" w14:textId="77777777" w:rsidR="008F4A56" w:rsidRPr="008F4A56" w:rsidRDefault="008F4A56" w:rsidP="008F4A56">
      <w:pPr>
        <w:numPr>
          <w:ilvl w:val="0"/>
          <w:numId w:val="33"/>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PKP SKM: …………………………………………………………………</w:t>
      </w:r>
    </w:p>
    <w:p w14:paraId="4F95815C"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do doręczeń: PKP SKM w Trójmieście sp. z o.o., ul. Morska 350A, 81-002 Gdynia</w:t>
      </w:r>
    </w:p>
    <w:p w14:paraId="35909671"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e-mail: …………………………………………………………………………………</w:t>
      </w:r>
      <w:r w:rsidRPr="008F4A56">
        <w:rPr>
          <w:rFonts w:ascii="Times New Roman" w:eastAsia="Calibri" w:hAnsi="Times New Roman" w:cs="Times New Roman"/>
          <w:bCs/>
          <w:color w:val="000000"/>
        </w:rPr>
        <w:tab/>
        <w:t xml:space="preserve">      </w:t>
      </w:r>
    </w:p>
    <w:p w14:paraId="06E835BC" w14:textId="77777777" w:rsidR="008F4A56" w:rsidRPr="008F4A56" w:rsidRDefault="008F4A56" w:rsidP="008F4A56">
      <w:pPr>
        <w:numPr>
          <w:ilvl w:val="0"/>
          <w:numId w:val="33"/>
        </w:numPr>
        <w:overflowPunct w:val="0"/>
        <w:autoSpaceDE w:val="0"/>
        <w:autoSpaceDN w:val="0"/>
        <w:adjustRightInd w:val="0"/>
        <w:spacing w:after="0" w:line="360" w:lineRule="auto"/>
        <w:ind w:left="709"/>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ze strony Agenta: …………………………………………………………………………………..</w:t>
      </w:r>
    </w:p>
    <w:p w14:paraId="1562281E"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do doręczeń: ……………………………………………………………………….</w:t>
      </w:r>
    </w:p>
    <w:p w14:paraId="71A9D0ED" w14:textId="77777777" w:rsidR="008F4A56" w:rsidRPr="008F4A56" w:rsidRDefault="008F4A56" w:rsidP="008F4A56">
      <w:pPr>
        <w:spacing w:after="0" w:line="360" w:lineRule="auto"/>
        <w:jc w:val="both"/>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        adres e-mail: ………………………………………………………………………………….</w:t>
      </w:r>
    </w:p>
    <w:p w14:paraId="1AC0FF9F" w14:textId="77777777"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
          <w:bCs/>
          <w:color w:val="000000"/>
        </w:rPr>
      </w:pPr>
      <w:r w:rsidRPr="008F4A56">
        <w:rPr>
          <w:rFonts w:ascii="Times New Roman" w:eastAsia="Calibri" w:hAnsi="Times New Roman" w:cs="Times New Roman"/>
          <w:bCs/>
          <w:color w:val="000000"/>
        </w:rPr>
        <w:t xml:space="preserve">Każda ze Stron zachowuje prawo zmiany Koordynatorów/Koordynatorów Rozliczeń lub ich danych kontaktowych i zobowiązuje się o dokonaniu takiej zmiany zawiadomić drugą Stronę na adres jej Koordynatora w terminie 1 Dnia Roboczego od dokonania zmiany, wskazując równocześnie nowe </w:t>
      </w:r>
      <w:r w:rsidRPr="008F4A56">
        <w:rPr>
          <w:rFonts w:ascii="Times New Roman" w:eastAsia="Calibri" w:hAnsi="Times New Roman" w:cs="Times New Roman"/>
          <w:bCs/>
          <w:color w:val="000000"/>
        </w:rPr>
        <w:lastRenderedPageBreak/>
        <w:t>dane Koordynatora/Koordynatora Rozliczeń. Zmiana taka nie stanowi zmiany Umowy, ale musi pod rygorem nieważności nastąpić na piśmie</w:t>
      </w:r>
    </w:p>
    <w:p w14:paraId="791B4369" w14:textId="77777777"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
          <w:bCs/>
          <w:color w:val="000000"/>
        </w:rPr>
      </w:pPr>
      <w:r w:rsidRPr="008F4A56">
        <w:rPr>
          <w:rFonts w:ascii="Times New Roman" w:eastAsia="Calibri" w:hAnsi="Times New Roman" w:cs="Times New Roman"/>
          <w:bCs/>
          <w:color w:val="000000"/>
        </w:rPr>
        <w:t xml:space="preserve">Koordynatorzy nie są uprawnieni do składania oświadczeń w przedmiocie wypowiedzenia, rozwiązania lub zmiany Umowy, chyba że z treści ich pełnomocnictw wyraźnie wynika inaczej. </w:t>
      </w:r>
    </w:p>
    <w:p w14:paraId="25F60C61" w14:textId="77777777" w:rsidR="008F4A56" w:rsidRPr="008F4A56" w:rsidRDefault="008F4A56" w:rsidP="008F4A56">
      <w:pPr>
        <w:numPr>
          <w:ilvl w:val="0"/>
          <w:numId w:val="30"/>
        </w:numPr>
        <w:overflowPunct w:val="0"/>
        <w:autoSpaceDE w:val="0"/>
        <w:autoSpaceDN w:val="0"/>
        <w:adjustRightInd w:val="0"/>
        <w:spacing w:after="0" w:line="360" w:lineRule="auto"/>
        <w:ind w:left="426"/>
        <w:jc w:val="both"/>
        <w:textAlignment w:val="baseline"/>
        <w:rPr>
          <w:rFonts w:ascii="Times New Roman" w:eastAsia="Calibri" w:hAnsi="Times New Roman" w:cs="Times New Roman"/>
          <w:b/>
          <w:bCs/>
          <w:color w:val="000000"/>
        </w:rPr>
      </w:pPr>
      <w:r w:rsidRPr="008F4A56">
        <w:rPr>
          <w:rFonts w:ascii="Times New Roman" w:eastAsia="Calibri" w:hAnsi="Times New Roman" w:cs="Times New Roman"/>
          <w:bCs/>
          <w:color w:val="000000"/>
        </w:rPr>
        <w:t>Strony zobowiązane są do niezwłocznego informowania się wzajemnie o zmianie adresów do doręczeń Stron. Taka zmiana nie wymaga zmiany Umowy, a jedynie prawidłowego zawiadomienia drugiej Strony, w formie pisemnej pod rygorem nieważności. W przypadku braku poinformowania o zmianie adresu, korespondencja wysłana na dotychczasowy adres uznana będzie za prawidłowo doręczoną, najpóźniej w dacie zwrotu przesyłki przez doręczyciela.</w:t>
      </w:r>
    </w:p>
    <w:p w14:paraId="6B45BB2E"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6D2ABAA9"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15</w:t>
      </w:r>
    </w:p>
    <w:p w14:paraId="1B47D56A"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POSTANOWIENIA KOŃCOWE</w:t>
      </w:r>
    </w:p>
    <w:p w14:paraId="2DD30C44" w14:textId="77777777"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Wszelkie oświadczenia lub zawiadomienia dokonywane w związku z Umową mogą być kierowane do drugiej Strony za pośrednictwem poczty elektronicznej, chyba że Umowa lub Ustawa wymaga formy pisemnej pod rygorem nieważności. </w:t>
      </w:r>
    </w:p>
    <w:p w14:paraId="148A4E7E" w14:textId="77777777"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Zmiana Umowy dla swojej skuteczności wymaga zachowania formy pisemnej, chyba że Strony wyraźnie przewidziały inny tryb dla danej zmiany, z zastrzeżeniem, że nie dotyczy to </w:t>
      </w:r>
      <w:r w:rsidRPr="008F4A56">
        <w:rPr>
          <w:rFonts w:ascii="Times New Roman" w:eastAsia="Calibri" w:hAnsi="Times New Roman" w:cs="Times New Roman"/>
          <w:b/>
          <w:bCs/>
          <w:color w:val="000000"/>
        </w:rPr>
        <w:t>Załącznika nr 1</w:t>
      </w:r>
      <w:r w:rsidRPr="008F4A56">
        <w:rPr>
          <w:rFonts w:ascii="Times New Roman" w:eastAsia="Calibri" w:hAnsi="Times New Roman" w:cs="Times New Roman"/>
          <w:bCs/>
          <w:color w:val="000000"/>
        </w:rPr>
        <w:t xml:space="preserve">, 3, 5, 6, 8 do Umowy, które są zmieniane za pisemną pod rygorem nieważności zgodą Koordynatorów obu Stron, bez konieczności zmiany Umowy. </w:t>
      </w:r>
    </w:p>
    <w:p w14:paraId="18F1FDAF" w14:textId="77777777"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bookmarkStart w:id="50" w:name="_Ref459446591"/>
      <w:bookmarkStart w:id="51" w:name="_Ref459446670"/>
      <w:bookmarkStart w:id="52" w:name="_Ref460347146"/>
      <w:bookmarkStart w:id="53" w:name="_Ref460401740"/>
      <w:bookmarkEnd w:id="50"/>
      <w:bookmarkEnd w:id="51"/>
      <w:bookmarkEnd w:id="52"/>
      <w:bookmarkEnd w:id="53"/>
      <w:r w:rsidRPr="008F4A56">
        <w:rPr>
          <w:rFonts w:ascii="Times New Roman" w:eastAsia="Calibri" w:hAnsi="Times New Roman" w:cs="Times New Roman"/>
          <w:bCs/>
          <w:color w:val="000000"/>
        </w:rPr>
        <w:t xml:space="preserve">Strony nie mogą przenosić praw lub obowiązków wynikających z Umowy, bez wyraźnej uprzedniej zgody drugiej Strony, wyrażonej w formie pisemnej pod rygorem nieważności. </w:t>
      </w:r>
    </w:p>
    <w:p w14:paraId="169DE81C" w14:textId="77777777"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W razie uznania któregokolwiek postanowienia Umowy za nieważne lub bezskuteczne, Umowa pozostaje w mocy w pozostałym zakresie. Strony zobowiązują się do zastąpienia nieważnego lub bezskutecznego postanowienia postanowieniem, które najlepiej odzwierciedlać będzie zgodną wolę Stron i ich słuszne interesy. </w:t>
      </w:r>
    </w:p>
    <w:p w14:paraId="42DE433A" w14:textId="77777777" w:rsidR="008F4A56" w:rsidRPr="008F4A56" w:rsidRDefault="008F4A56" w:rsidP="008F4A56">
      <w:pPr>
        <w:numPr>
          <w:ilvl w:val="0"/>
          <w:numId w:val="34"/>
        </w:numPr>
        <w:overflowPunct w:val="0"/>
        <w:autoSpaceDE w:val="0"/>
        <w:autoSpaceDN w:val="0"/>
        <w:adjustRightInd w:val="0"/>
        <w:spacing w:after="0" w:line="360" w:lineRule="auto"/>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Spory związane z Umową będą rozstrzygane przez Sąd Powszechny właściwy miejscowo dla siedziby PKP SKM. </w:t>
      </w:r>
    </w:p>
    <w:p w14:paraId="63C5E5BB" w14:textId="77777777" w:rsidR="008F4A56" w:rsidRPr="008F4A56" w:rsidRDefault="008F4A56" w:rsidP="008F4A56">
      <w:pPr>
        <w:numPr>
          <w:ilvl w:val="0"/>
          <w:numId w:val="34"/>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Umowę sporządzono w dwóch jednobrzmiących egzemplarzach, po jednym dla każdej ze Stron.</w:t>
      </w:r>
    </w:p>
    <w:p w14:paraId="3A0B12B9" w14:textId="77777777" w:rsidR="008F4A56" w:rsidRPr="008F4A56" w:rsidRDefault="008F4A56" w:rsidP="008F4A56">
      <w:pPr>
        <w:numPr>
          <w:ilvl w:val="0"/>
          <w:numId w:val="34"/>
        </w:numPr>
        <w:overflowPunct w:val="0"/>
        <w:autoSpaceDE w:val="0"/>
        <w:autoSpaceDN w:val="0"/>
        <w:adjustRightInd w:val="0"/>
        <w:spacing w:after="0" w:line="360" w:lineRule="auto"/>
        <w:ind w:left="284" w:hanging="284"/>
        <w:jc w:val="both"/>
        <w:textAlignment w:val="baseline"/>
        <w:rPr>
          <w:rFonts w:ascii="Times New Roman" w:eastAsia="Calibri" w:hAnsi="Times New Roman" w:cs="Times New Roman"/>
          <w:bCs/>
          <w:color w:val="000000"/>
        </w:rPr>
      </w:pPr>
      <w:r w:rsidRPr="008F4A56">
        <w:rPr>
          <w:rFonts w:ascii="Times New Roman" w:eastAsia="Calibri" w:hAnsi="Times New Roman" w:cs="Times New Roman"/>
          <w:bCs/>
          <w:color w:val="000000"/>
        </w:rPr>
        <w:t xml:space="preserve">Następujące załączniki stanowią integralną część Umowy: </w:t>
      </w:r>
    </w:p>
    <w:p w14:paraId="55DA0A3D" w14:textId="77777777"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1 Specyfikacja techniczna interfejsów,</w:t>
      </w:r>
    </w:p>
    <w:p w14:paraId="28C7A77E" w14:textId="77777777"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2 Protokół Uruchomienia Usługi,</w:t>
      </w:r>
    </w:p>
    <w:p w14:paraId="0E7164BE" w14:textId="77777777"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3 Wzór raportu monitoringu dostępności Sprzedaży,</w:t>
      </w:r>
    </w:p>
    <w:p w14:paraId="2F3289F1" w14:textId="77777777"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4 Wzór raportu rozliczeniowego,</w:t>
      </w:r>
    </w:p>
    <w:p w14:paraId="40E2AFE1" w14:textId="77777777"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4a Wzór raportu rozliczeniowego,</w:t>
      </w:r>
    </w:p>
    <w:p w14:paraId="53820F99" w14:textId="77777777"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5 Wzór zestawienia wpłat utargów,</w:t>
      </w:r>
    </w:p>
    <w:p w14:paraId="3F9D37A6" w14:textId="77777777" w:rsidR="008F4A56" w:rsidRPr="008F4A56" w:rsidRDefault="008F4A56" w:rsidP="008F4A56">
      <w:pPr>
        <w:numPr>
          <w:ilvl w:val="0"/>
          <w:numId w:val="51"/>
        </w:numPr>
        <w:overflowPunct w:val="0"/>
        <w:autoSpaceDE w:val="0"/>
        <w:autoSpaceDN w:val="0"/>
        <w:adjustRightInd w:val="0"/>
        <w:spacing w:after="0" w:line="360" w:lineRule="auto"/>
        <w:ind w:left="754" w:hanging="357"/>
        <w:contextualSpacing/>
        <w:jc w:val="both"/>
        <w:textAlignment w:val="baseline"/>
        <w:rPr>
          <w:rFonts w:ascii="Times New Roman" w:eastAsia="Calibri" w:hAnsi="Times New Roman" w:cs="Times New Roman"/>
          <w:bCs/>
          <w:color w:val="000000"/>
          <w:sz w:val="24"/>
          <w:szCs w:val="20"/>
          <w:lang w:eastAsia="pl-PL"/>
        </w:rPr>
      </w:pPr>
      <w:r w:rsidRPr="008F4A56">
        <w:rPr>
          <w:rFonts w:ascii="Times New Roman" w:eastAsia="Calibri" w:hAnsi="Times New Roman" w:cs="Times New Roman"/>
          <w:bCs/>
          <w:color w:val="000000"/>
          <w:sz w:val="24"/>
          <w:szCs w:val="20"/>
          <w:lang w:eastAsia="pl-PL"/>
        </w:rPr>
        <w:t xml:space="preserve"> Załącznik nr 6 Umowa o powierzeniu przetwarzania danych osobowych,</w:t>
      </w:r>
    </w:p>
    <w:p w14:paraId="0D6CB7B2" w14:textId="77777777" w:rsidR="008F4A56" w:rsidRPr="008F4A56" w:rsidRDefault="008F4A56" w:rsidP="008F4A56">
      <w:pPr>
        <w:spacing w:after="0" w:line="360" w:lineRule="auto"/>
        <w:jc w:val="center"/>
        <w:rPr>
          <w:rFonts w:ascii="Times New Roman" w:eastAsia="Calibri" w:hAnsi="Times New Roman" w:cs="Times New Roman"/>
          <w:b/>
          <w:bCs/>
          <w:color w:val="000000"/>
        </w:rPr>
      </w:pPr>
    </w:p>
    <w:p w14:paraId="1ECFD9B8"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t>§ 16</w:t>
      </w:r>
    </w:p>
    <w:p w14:paraId="26E02836" w14:textId="77777777" w:rsidR="008F4A56" w:rsidRPr="008F4A56" w:rsidRDefault="008F4A56" w:rsidP="008F4A56">
      <w:pPr>
        <w:spacing w:after="0" w:line="360" w:lineRule="auto"/>
        <w:jc w:val="center"/>
        <w:rPr>
          <w:rFonts w:ascii="Times New Roman" w:eastAsia="Calibri" w:hAnsi="Times New Roman" w:cs="Times New Roman"/>
          <w:b/>
          <w:bCs/>
          <w:color w:val="000000"/>
        </w:rPr>
      </w:pPr>
      <w:r w:rsidRPr="008F4A56">
        <w:rPr>
          <w:rFonts w:ascii="Times New Roman" w:eastAsia="Calibri" w:hAnsi="Times New Roman" w:cs="Times New Roman"/>
          <w:b/>
          <w:bCs/>
          <w:color w:val="000000"/>
        </w:rPr>
        <w:lastRenderedPageBreak/>
        <w:t>RODO</w:t>
      </w:r>
    </w:p>
    <w:p w14:paraId="00735439" w14:textId="77777777" w:rsidR="008F4A56" w:rsidRPr="008F4A56" w:rsidRDefault="008F4A56" w:rsidP="008F4A56">
      <w:pPr>
        <w:spacing w:line="360" w:lineRule="auto"/>
        <w:jc w:val="both"/>
        <w:rPr>
          <w:rFonts w:ascii="Calibri" w:eastAsia="Calibri" w:hAnsi="Calibri" w:cs="Times New Roman"/>
          <w:i/>
          <w:color w:val="000000"/>
        </w:rPr>
      </w:pPr>
      <w:r w:rsidRPr="008F4A56">
        <w:rPr>
          <w:rFonts w:ascii="Calibri" w:eastAsia="Calibri" w:hAnsi="Calibri" w:cs="Times New Roman"/>
          <w:i/>
          <w:color w:val="000000"/>
        </w:rPr>
        <w:t>Zgodnie z art. 13 ust. 1 i ust. 2 Rozporządzenia Parlamentu Europejskiego i Rady (UE) 2016/679 z dnia 27 kwietnia 2016 r. (ogólnego Rozporządzenia o ochronie danych osobowych) Zamawiający informuje, że:</w:t>
      </w:r>
    </w:p>
    <w:p w14:paraId="6372AF73"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 xml:space="preserve">Administratorem danych osobowych Agenta lub osób reprezentujących Agenta oraz osób wskazanych w §14 </w:t>
      </w:r>
    </w:p>
    <w:p w14:paraId="41C1B714"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 xml:space="preserve">Umowy jest PKP Szybka Kolej Miejska w Trójmieście  Sp. z o.o.  z siedzibą przy ul. Morskiej </w:t>
      </w:r>
      <w:smartTag w:uri="urn:schemas-microsoft-com:office:smarttags" w:element="metricconverter">
        <w:smartTagPr>
          <w:attr w:name="ProductID" w:val="350 a"/>
        </w:smartTagPr>
        <w:r w:rsidRPr="008F4A56">
          <w:rPr>
            <w:rFonts w:ascii="Times New Roman" w:eastAsia="Times New Roman" w:hAnsi="Times New Roman" w:cs="Times New Roman"/>
            <w:i/>
            <w:color w:val="000000"/>
            <w:lang w:eastAsia="pl-PL"/>
          </w:rPr>
          <w:t>350 A</w:t>
        </w:r>
      </w:smartTag>
      <w:r w:rsidRPr="008F4A56">
        <w:rPr>
          <w:rFonts w:ascii="Times New Roman" w:eastAsia="Times New Roman" w:hAnsi="Times New Roman" w:cs="Times New Roman"/>
          <w:i/>
          <w:color w:val="000000"/>
          <w:lang w:eastAsia="pl-PL"/>
        </w:rPr>
        <w:t>, 81-002 Gdynia;</w:t>
      </w:r>
    </w:p>
    <w:p w14:paraId="3F995993"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 xml:space="preserve">Dane kontaktowe Inspektora ochrony danych wyznaczonego przez Administratora w PKP Szybka Kolej Miejska w Trójmieście Sp. z o.o.: </w:t>
      </w:r>
    </w:p>
    <w:p w14:paraId="790E3809" w14:textId="77777777" w:rsidR="008F4A56" w:rsidRPr="008F4A56" w:rsidRDefault="0014081B" w:rsidP="008F4A56">
      <w:pPr>
        <w:spacing w:before="100" w:beforeAutospacing="1" w:after="100" w:afterAutospacing="1" w:line="360" w:lineRule="auto"/>
        <w:ind w:left="720"/>
        <w:contextualSpacing/>
        <w:jc w:val="both"/>
        <w:rPr>
          <w:rFonts w:ascii="Times New Roman" w:eastAsia="Times New Roman" w:hAnsi="Times New Roman" w:cs="Times New Roman"/>
          <w:i/>
          <w:color w:val="000000"/>
          <w:lang w:eastAsia="pl-PL"/>
        </w:rPr>
      </w:pPr>
      <w:hyperlink r:id="rId14" w:history="1">
        <w:r w:rsidR="008F4A56" w:rsidRPr="008F4A56">
          <w:rPr>
            <w:rFonts w:ascii="Times New Roman" w:eastAsia="Times New Roman" w:hAnsi="Times New Roman" w:cs="Times New Roman"/>
            <w:i/>
            <w:color w:val="0000FF"/>
            <w:u w:val="single"/>
            <w:lang w:eastAsia="pl-PL"/>
          </w:rPr>
          <w:t>daneosobowe@skm.pkp.pl</w:t>
        </w:r>
      </w:hyperlink>
      <w:r w:rsidR="008F4A56" w:rsidRPr="008F4A56">
        <w:rPr>
          <w:rFonts w:ascii="Times New Roman" w:eastAsia="Times New Roman" w:hAnsi="Times New Roman" w:cs="Times New Roman"/>
          <w:i/>
          <w:color w:val="000000"/>
          <w:lang w:eastAsia="pl-PL"/>
        </w:rPr>
        <w:t>, tel. 58 721 29 69;</w:t>
      </w:r>
    </w:p>
    <w:p w14:paraId="3188B718"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64E4D714"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3A1BFF6B"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5F228DF3"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Osoby wskazane w ust. 1 mają  prawo wniesienia skargi do organu nadzorczego, Prezesa Urzędu Ochrony Danych Osobowych, gdy uznają że przetwarzanie danych osobowych narusza przepisy w/w Rozporządzenia.</w:t>
      </w:r>
    </w:p>
    <w:p w14:paraId="4BAC9A90"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Dane osobowe wskazane w ust. 1 nie będą przetwarzane w sposób zautomatyzowany, w tym nie będą podlegały profilowaniu w rozumieniu RODO.</w:t>
      </w:r>
    </w:p>
    <w:p w14:paraId="37B266BF"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 xml:space="preserve">Podanie przez Agenta danych osobowych wskazanych w ust.1 jest warunkiem umownym zawarcia umowy. </w:t>
      </w:r>
    </w:p>
    <w:p w14:paraId="521C7E75" w14:textId="77777777" w:rsidR="008F4A56" w:rsidRPr="008F4A56" w:rsidRDefault="008F4A56" w:rsidP="008F4A56">
      <w:pPr>
        <w:numPr>
          <w:ilvl w:val="0"/>
          <w:numId w:val="35"/>
        </w:numPr>
        <w:overflowPunct w:val="0"/>
        <w:autoSpaceDE w:val="0"/>
        <w:autoSpaceDN w:val="0"/>
        <w:adjustRightInd w:val="0"/>
        <w:spacing w:before="100" w:beforeAutospacing="1" w:after="100" w:afterAutospacing="1" w:line="360" w:lineRule="auto"/>
        <w:contextualSpacing/>
        <w:jc w:val="both"/>
        <w:textAlignment w:val="baseline"/>
        <w:rPr>
          <w:rFonts w:ascii="Times New Roman" w:eastAsia="Times New Roman" w:hAnsi="Times New Roman" w:cs="Times New Roman"/>
          <w:i/>
          <w:color w:val="000000"/>
          <w:lang w:eastAsia="pl-PL"/>
        </w:rPr>
      </w:pPr>
      <w:r w:rsidRPr="008F4A56">
        <w:rPr>
          <w:rFonts w:ascii="Times New Roman" w:eastAsia="Times New Roman" w:hAnsi="Times New Roman" w:cs="Times New Roman"/>
          <w:i/>
          <w:color w:val="000000"/>
          <w:lang w:eastAsia="pl-PL"/>
        </w:rPr>
        <w:t>Agent nie będący osobą fizyczną ma obowiązek poinformowania osób wskazanych w ust. 1 o treści niniejszego paragrafu.</w:t>
      </w:r>
    </w:p>
    <w:p w14:paraId="2A2C3CE0" w14:textId="77777777" w:rsidR="008F4A56" w:rsidRPr="008F4A56" w:rsidRDefault="008F4A56" w:rsidP="008F4A56">
      <w:pPr>
        <w:spacing w:line="256" w:lineRule="auto"/>
        <w:rPr>
          <w:rFonts w:ascii="Calibri" w:eastAsia="Calibri" w:hAnsi="Calibri" w:cs="Times New Roman"/>
        </w:rPr>
      </w:pPr>
    </w:p>
    <w:p w14:paraId="7E282634"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654E8802" w14:textId="77777777" w:rsidR="008F4A56" w:rsidRPr="008F4A56" w:rsidRDefault="008F4A56" w:rsidP="008F4A56">
      <w:pPr>
        <w:spacing w:after="0" w:line="360" w:lineRule="auto"/>
        <w:jc w:val="both"/>
        <w:rPr>
          <w:rFonts w:ascii="Times New Roman" w:eastAsia="Calibri" w:hAnsi="Times New Roman" w:cs="Times New Roman"/>
          <w:bCs/>
          <w:color w:val="000000"/>
        </w:rPr>
      </w:pPr>
    </w:p>
    <w:p w14:paraId="10C49CF4" w14:textId="77777777" w:rsidR="008F4A56" w:rsidRPr="008F4A56" w:rsidRDefault="008F4A56" w:rsidP="008F4A56">
      <w:pPr>
        <w:spacing w:after="0" w:line="360" w:lineRule="auto"/>
        <w:jc w:val="both"/>
        <w:rPr>
          <w:rFonts w:ascii="Times New Roman" w:eastAsia="Calibri" w:hAnsi="Times New Roman" w:cs="Times New Roman"/>
          <w:bCs/>
          <w:color w:val="000000"/>
        </w:rPr>
      </w:pPr>
    </w:p>
    <w:bookmarkEnd w:id="12"/>
    <w:p w14:paraId="61C60984" w14:textId="77777777" w:rsidR="008F4A56" w:rsidRPr="008F4A56" w:rsidRDefault="008F4A56" w:rsidP="008F4A56">
      <w:pPr>
        <w:spacing w:after="0" w:line="360" w:lineRule="auto"/>
        <w:jc w:val="both"/>
        <w:rPr>
          <w:rFonts w:ascii="Times New Roman" w:eastAsia="Calibri" w:hAnsi="Times New Roman" w:cs="Times New Roman"/>
          <w:bCs/>
          <w:sz w:val="24"/>
          <w:szCs w:val="24"/>
        </w:rPr>
      </w:pPr>
    </w:p>
    <w:p w14:paraId="0567F4BC" w14:textId="77777777" w:rsidR="008F4A56" w:rsidRPr="008F4A56" w:rsidRDefault="008F4A56" w:rsidP="008F4A56">
      <w:pPr>
        <w:spacing w:after="0" w:line="360" w:lineRule="auto"/>
        <w:jc w:val="both"/>
        <w:rPr>
          <w:rFonts w:ascii="Times New Roman" w:eastAsia="Calibri" w:hAnsi="Times New Roman" w:cs="Times New Roman"/>
          <w:bCs/>
          <w:sz w:val="24"/>
          <w:szCs w:val="24"/>
        </w:rPr>
      </w:pPr>
    </w:p>
    <w:p w14:paraId="418FF1FB" w14:textId="77777777" w:rsidR="008F4A56" w:rsidRPr="008F4A56" w:rsidRDefault="008F4A56" w:rsidP="008F4A56">
      <w:pPr>
        <w:spacing w:after="0" w:line="360" w:lineRule="auto"/>
        <w:jc w:val="right"/>
        <w:rPr>
          <w:rFonts w:ascii="Times New Roman" w:eastAsia="Calibri" w:hAnsi="Times New Roman" w:cs="Times New Roman"/>
          <w:b/>
          <w:bCs/>
        </w:rPr>
      </w:pPr>
      <w:r w:rsidRPr="008F4A56">
        <w:rPr>
          <w:rFonts w:ascii="Times New Roman" w:eastAsia="Calibri" w:hAnsi="Times New Roman" w:cs="Times New Roman"/>
          <w:b/>
          <w:bCs/>
        </w:rPr>
        <w:lastRenderedPageBreak/>
        <w:t>Załącznik nr 1</w:t>
      </w:r>
    </w:p>
    <w:p w14:paraId="4A42F76F" w14:textId="77777777" w:rsidR="008F4A56" w:rsidRPr="008F4A56" w:rsidRDefault="008F4A56" w:rsidP="008F4A56">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154"/>
        <w:gridCol w:w="2532"/>
        <w:gridCol w:w="1623"/>
        <w:gridCol w:w="1425"/>
      </w:tblGrid>
      <w:tr w:rsidR="008F4A56" w:rsidRPr="008F4A56" w14:paraId="79233308" w14:textId="77777777" w:rsidTr="008507E4">
        <w:tc>
          <w:tcPr>
            <w:tcW w:w="1328" w:type="dxa"/>
            <w:tcBorders>
              <w:top w:val="single" w:sz="4" w:space="0" w:color="auto"/>
              <w:left w:val="single" w:sz="4" w:space="0" w:color="auto"/>
              <w:bottom w:val="single" w:sz="4" w:space="0" w:color="auto"/>
              <w:right w:val="single" w:sz="4" w:space="0" w:color="auto"/>
            </w:tcBorders>
            <w:shd w:val="clear" w:color="auto" w:fill="auto"/>
            <w:hideMark/>
          </w:tcPr>
          <w:p w14:paraId="061B4195"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Data ostatniej modyfikacji</w:t>
            </w:r>
          </w:p>
        </w:tc>
        <w:tc>
          <w:tcPr>
            <w:tcW w:w="2154" w:type="dxa"/>
            <w:tcBorders>
              <w:top w:val="single" w:sz="4" w:space="0" w:color="auto"/>
              <w:left w:val="single" w:sz="4" w:space="0" w:color="auto"/>
              <w:bottom w:val="single" w:sz="4" w:space="0" w:color="auto"/>
              <w:right w:val="single" w:sz="4" w:space="0" w:color="auto"/>
            </w:tcBorders>
            <w:shd w:val="clear" w:color="auto" w:fill="auto"/>
            <w:hideMark/>
          </w:tcPr>
          <w:p w14:paraId="5EAFA5F4"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 xml:space="preserve">Kto modyfikował </w:t>
            </w:r>
          </w:p>
        </w:tc>
        <w:tc>
          <w:tcPr>
            <w:tcW w:w="2532" w:type="dxa"/>
            <w:tcBorders>
              <w:top w:val="single" w:sz="4" w:space="0" w:color="auto"/>
              <w:left w:val="single" w:sz="4" w:space="0" w:color="auto"/>
              <w:bottom w:val="single" w:sz="4" w:space="0" w:color="auto"/>
              <w:right w:val="single" w:sz="4" w:space="0" w:color="auto"/>
            </w:tcBorders>
            <w:shd w:val="clear" w:color="auto" w:fill="auto"/>
            <w:hideMark/>
          </w:tcPr>
          <w:p w14:paraId="137E5DA8"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Co modyfikował</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1DBAB9A"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 xml:space="preserve">Kto zatwierdził </w:t>
            </w:r>
            <w:r w:rsidRPr="008F4A56">
              <w:rPr>
                <w:rFonts w:ascii="Calibri" w:eastAsia="Calibri" w:hAnsi="Calibri" w:cs="Times New Roman"/>
                <w:b/>
                <w:bCs/>
              </w:rPr>
              <w:br/>
            </w:r>
          </w:p>
        </w:tc>
        <w:tc>
          <w:tcPr>
            <w:tcW w:w="1425" w:type="dxa"/>
            <w:tcBorders>
              <w:top w:val="single" w:sz="4" w:space="0" w:color="auto"/>
              <w:left w:val="single" w:sz="4" w:space="0" w:color="auto"/>
              <w:bottom w:val="single" w:sz="4" w:space="0" w:color="auto"/>
              <w:right w:val="single" w:sz="4" w:space="0" w:color="auto"/>
            </w:tcBorders>
            <w:shd w:val="clear" w:color="auto" w:fill="auto"/>
            <w:hideMark/>
          </w:tcPr>
          <w:p w14:paraId="13532E48"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Numer wersji</w:t>
            </w:r>
          </w:p>
        </w:tc>
      </w:tr>
      <w:tr w:rsidR="008F4A56" w:rsidRPr="008F4A56" w14:paraId="39FC6092" w14:textId="77777777" w:rsidTr="008507E4">
        <w:tc>
          <w:tcPr>
            <w:tcW w:w="1328" w:type="dxa"/>
            <w:tcBorders>
              <w:top w:val="single" w:sz="4" w:space="0" w:color="auto"/>
              <w:left w:val="single" w:sz="4" w:space="0" w:color="auto"/>
              <w:bottom w:val="single" w:sz="4" w:space="0" w:color="auto"/>
              <w:right w:val="single" w:sz="4" w:space="0" w:color="auto"/>
            </w:tcBorders>
            <w:shd w:val="clear" w:color="auto" w:fill="auto"/>
            <w:hideMark/>
          </w:tcPr>
          <w:p w14:paraId="5669A08F" w14:textId="77777777" w:rsidR="008F4A56" w:rsidRPr="008F4A56" w:rsidRDefault="008F4A56" w:rsidP="008F4A56">
            <w:pPr>
              <w:spacing w:after="0" w:line="256" w:lineRule="auto"/>
              <w:rPr>
                <w:rFonts w:ascii="Calibri" w:eastAsia="Calibri" w:hAnsi="Calibri" w:cs="Times New Roman"/>
                <w:b/>
                <w:bCs/>
              </w:rPr>
            </w:pPr>
          </w:p>
        </w:tc>
        <w:tc>
          <w:tcPr>
            <w:tcW w:w="2154" w:type="dxa"/>
            <w:tcBorders>
              <w:top w:val="single" w:sz="4" w:space="0" w:color="auto"/>
              <w:left w:val="single" w:sz="4" w:space="0" w:color="auto"/>
              <w:bottom w:val="single" w:sz="4" w:space="0" w:color="auto"/>
              <w:right w:val="single" w:sz="4" w:space="0" w:color="auto"/>
            </w:tcBorders>
            <w:shd w:val="clear" w:color="auto" w:fill="auto"/>
            <w:hideMark/>
          </w:tcPr>
          <w:p w14:paraId="2D416218" w14:textId="77777777" w:rsidR="008F4A56" w:rsidRPr="008F4A56" w:rsidRDefault="008F4A56" w:rsidP="008F4A56">
            <w:pPr>
              <w:spacing w:after="0" w:line="240" w:lineRule="auto"/>
              <w:rPr>
                <w:rFonts w:ascii="Calibri" w:eastAsia="Calibri" w:hAnsi="Calibri" w:cs="Times New Roman"/>
                <w:lang w:eastAsia="pl-PL"/>
              </w:rPr>
            </w:pPr>
          </w:p>
        </w:tc>
        <w:tc>
          <w:tcPr>
            <w:tcW w:w="2532" w:type="dxa"/>
            <w:tcBorders>
              <w:top w:val="single" w:sz="4" w:space="0" w:color="auto"/>
              <w:left w:val="single" w:sz="4" w:space="0" w:color="auto"/>
              <w:bottom w:val="single" w:sz="4" w:space="0" w:color="auto"/>
              <w:right w:val="single" w:sz="4" w:space="0" w:color="auto"/>
            </w:tcBorders>
            <w:shd w:val="clear" w:color="auto" w:fill="auto"/>
            <w:hideMark/>
          </w:tcPr>
          <w:p w14:paraId="405D0BE2"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Powstanie dokumentu</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4C9DBCC9" w14:textId="77777777" w:rsidR="008F4A56" w:rsidRPr="008F4A56" w:rsidRDefault="008F4A56" w:rsidP="008F4A56">
            <w:pPr>
              <w:spacing w:after="0" w:line="360" w:lineRule="auto"/>
              <w:jc w:val="both"/>
              <w:rPr>
                <w:rFonts w:ascii="Calibri" w:eastAsia="Calibri" w:hAnsi="Calibri" w:cs="Times New Roman"/>
                <w:bCs/>
              </w:rPr>
            </w:pPr>
          </w:p>
        </w:tc>
        <w:tc>
          <w:tcPr>
            <w:tcW w:w="1425" w:type="dxa"/>
            <w:tcBorders>
              <w:top w:val="single" w:sz="4" w:space="0" w:color="auto"/>
              <w:left w:val="single" w:sz="4" w:space="0" w:color="auto"/>
              <w:bottom w:val="single" w:sz="4" w:space="0" w:color="auto"/>
              <w:right w:val="single" w:sz="4" w:space="0" w:color="auto"/>
            </w:tcBorders>
            <w:shd w:val="clear" w:color="auto" w:fill="auto"/>
            <w:hideMark/>
          </w:tcPr>
          <w:p w14:paraId="5A604322"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1.0</w:t>
            </w:r>
          </w:p>
        </w:tc>
      </w:tr>
      <w:tr w:rsidR="008F4A56" w:rsidRPr="008F4A56" w14:paraId="64AD2E38" w14:textId="77777777" w:rsidTr="008507E4">
        <w:tc>
          <w:tcPr>
            <w:tcW w:w="1328" w:type="dxa"/>
            <w:tcBorders>
              <w:top w:val="single" w:sz="4" w:space="0" w:color="auto"/>
              <w:left w:val="single" w:sz="4" w:space="0" w:color="auto"/>
              <w:bottom w:val="single" w:sz="4" w:space="0" w:color="auto"/>
              <w:right w:val="single" w:sz="4" w:space="0" w:color="auto"/>
            </w:tcBorders>
            <w:shd w:val="clear" w:color="auto" w:fill="auto"/>
          </w:tcPr>
          <w:p w14:paraId="22118620" w14:textId="77777777" w:rsidR="008F4A56" w:rsidRPr="008F4A56" w:rsidRDefault="008F4A56" w:rsidP="008F4A56">
            <w:pPr>
              <w:spacing w:after="0" w:line="360" w:lineRule="auto"/>
              <w:jc w:val="both"/>
              <w:rPr>
                <w:rFonts w:ascii="Calibri" w:eastAsia="Calibri" w:hAnsi="Calibri" w:cs="Times New Roman"/>
                <w:bCs/>
              </w:rPr>
            </w:pPr>
          </w:p>
        </w:tc>
        <w:tc>
          <w:tcPr>
            <w:tcW w:w="2154" w:type="dxa"/>
            <w:tcBorders>
              <w:top w:val="single" w:sz="4" w:space="0" w:color="auto"/>
              <w:left w:val="single" w:sz="4" w:space="0" w:color="auto"/>
              <w:bottom w:val="single" w:sz="4" w:space="0" w:color="auto"/>
              <w:right w:val="single" w:sz="4" w:space="0" w:color="auto"/>
            </w:tcBorders>
            <w:shd w:val="clear" w:color="auto" w:fill="auto"/>
          </w:tcPr>
          <w:p w14:paraId="15533F3C" w14:textId="77777777" w:rsidR="008F4A56" w:rsidRPr="008F4A56" w:rsidRDefault="008F4A56" w:rsidP="008F4A56">
            <w:pPr>
              <w:spacing w:after="0" w:line="360" w:lineRule="auto"/>
              <w:jc w:val="both"/>
              <w:rPr>
                <w:rFonts w:ascii="Calibri" w:eastAsia="Calibri" w:hAnsi="Calibri" w:cs="Times New Roman"/>
                <w:bCs/>
              </w:rPr>
            </w:pPr>
          </w:p>
        </w:tc>
        <w:tc>
          <w:tcPr>
            <w:tcW w:w="2532" w:type="dxa"/>
            <w:tcBorders>
              <w:top w:val="single" w:sz="4" w:space="0" w:color="auto"/>
              <w:left w:val="single" w:sz="4" w:space="0" w:color="auto"/>
              <w:bottom w:val="single" w:sz="4" w:space="0" w:color="auto"/>
              <w:right w:val="single" w:sz="4" w:space="0" w:color="auto"/>
            </w:tcBorders>
            <w:shd w:val="clear" w:color="auto" w:fill="auto"/>
          </w:tcPr>
          <w:p w14:paraId="35ADB0D2" w14:textId="77777777" w:rsidR="008F4A56" w:rsidRPr="008F4A56" w:rsidRDefault="008F4A56" w:rsidP="008F4A56">
            <w:pPr>
              <w:spacing w:after="0" w:line="360" w:lineRule="auto"/>
              <w:jc w:val="both"/>
              <w:rPr>
                <w:rFonts w:ascii="Calibri" w:eastAsia="Calibri" w:hAnsi="Calibri" w:cs="Times New Roman"/>
                <w:bCs/>
              </w:rPr>
            </w:pP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636541D4" w14:textId="77777777" w:rsidR="008F4A56" w:rsidRPr="008F4A56" w:rsidRDefault="008F4A56" w:rsidP="008F4A56">
            <w:pPr>
              <w:spacing w:after="0" w:line="360" w:lineRule="auto"/>
              <w:jc w:val="both"/>
              <w:rPr>
                <w:rFonts w:ascii="Calibri" w:eastAsia="Calibri" w:hAnsi="Calibri" w:cs="Times New Roman"/>
                <w:bCs/>
              </w:rPr>
            </w:pPr>
          </w:p>
        </w:tc>
        <w:tc>
          <w:tcPr>
            <w:tcW w:w="1425" w:type="dxa"/>
            <w:tcBorders>
              <w:top w:val="single" w:sz="4" w:space="0" w:color="auto"/>
              <w:left w:val="single" w:sz="4" w:space="0" w:color="auto"/>
              <w:bottom w:val="single" w:sz="4" w:space="0" w:color="auto"/>
              <w:right w:val="single" w:sz="4" w:space="0" w:color="auto"/>
            </w:tcBorders>
            <w:shd w:val="clear" w:color="auto" w:fill="auto"/>
          </w:tcPr>
          <w:p w14:paraId="3E9B3E2E"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7B8D7BDB" w14:textId="77777777" w:rsidTr="008507E4">
        <w:tc>
          <w:tcPr>
            <w:tcW w:w="1328" w:type="dxa"/>
            <w:tcBorders>
              <w:top w:val="single" w:sz="4" w:space="0" w:color="auto"/>
              <w:left w:val="single" w:sz="4" w:space="0" w:color="auto"/>
              <w:bottom w:val="single" w:sz="4" w:space="0" w:color="auto"/>
              <w:right w:val="single" w:sz="4" w:space="0" w:color="auto"/>
            </w:tcBorders>
            <w:shd w:val="clear" w:color="auto" w:fill="auto"/>
          </w:tcPr>
          <w:p w14:paraId="62D30D6F" w14:textId="77777777" w:rsidR="008F4A56" w:rsidRPr="008F4A56" w:rsidRDefault="008F4A56" w:rsidP="008F4A56">
            <w:pPr>
              <w:spacing w:after="0" w:line="360" w:lineRule="auto"/>
              <w:jc w:val="both"/>
              <w:rPr>
                <w:rFonts w:ascii="Calibri" w:eastAsia="Calibri" w:hAnsi="Calibri" w:cs="Times New Roman"/>
                <w:bCs/>
              </w:rPr>
            </w:pPr>
          </w:p>
        </w:tc>
        <w:tc>
          <w:tcPr>
            <w:tcW w:w="2154" w:type="dxa"/>
            <w:tcBorders>
              <w:top w:val="single" w:sz="4" w:space="0" w:color="auto"/>
              <w:left w:val="single" w:sz="4" w:space="0" w:color="auto"/>
              <w:bottom w:val="single" w:sz="4" w:space="0" w:color="auto"/>
              <w:right w:val="single" w:sz="4" w:space="0" w:color="auto"/>
            </w:tcBorders>
            <w:shd w:val="clear" w:color="auto" w:fill="auto"/>
          </w:tcPr>
          <w:p w14:paraId="55B7352A" w14:textId="77777777" w:rsidR="008F4A56" w:rsidRPr="008F4A56" w:rsidRDefault="008F4A56" w:rsidP="008F4A56">
            <w:pPr>
              <w:spacing w:after="0" w:line="360" w:lineRule="auto"/>
              <w:jc w:val="both"/>
              <w:rPr>
                <w:rFonts w:ascii="Calibri" w:eastAsia="Calibri" w:hAnsi="Calibri" w:cs="Times New Roman"/>
                <w:bCs/>
              </w:rPr>
            </w:pPr>
          </w:p>
        </w:tc>
        <w:tc>
          <w:tcPr>
            <w:tcW w:w="2532" w:type="dxa"/>
            <w:tcBorders>
              <w:top w:val="single" w:sz="4" w:space="0" w:color="auto"/>
              <w:left w:val="single" w:sz="4" w:space="0" w:color="auto"/>
              <w:bottom w:val="single" w:sz="4" w:space="0" w:color="auto"/>
              <w:right w:val="single" w:sz="4" w:space="0" w:color="auto"/>
            </w:tcBorders>
            <w:shd w:val="clear" w:color="auto" w:fill="auto"/>
          </w:tcPr>
          <w:p w14:paraId="707F5DED" w14:textId="77777777" w:rsidR="008F4A56" w:rsidRPr="008F4A56" w:rsidRDefault="008F4A56" w:rsidP="008F4A56">
            <w:pPr>
              <w:spacing w:after="0" w:line="360" w:lineRule="auto"/>
              <w:jc w:val="both"/>
              <w:rPr>
                <w:rFonts w:ascii="Calibri" w:eastAsia="Calibri" w:hAnsi="Calibri" w:cs="Times New Roman"/>
                <w:bCs/>
              </w:rPr>
            </w:pP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61434CD9" w14:textId="77777777" w:rsidR="008F4A56" w:rsidRPr="008F4A56" w:rsidRDefault="008F4A56" w:rsidP="008F4A56">
            <w:pPr>
              <w:spacing w:after="0" w:line="360" w:lineRule="auto"/>
              <w:jc w:val="both"/>
              <w:rPr>
                <w:rFonts w:ascii="Calibri" w:eastAsia="Calibri" w:hAnsi="Calibri" w:cs="Times New Roman"/>
                <w:bCs/>
              </w:rPr>
            </w:pPr>
          </w:p>
        </w:tc>
        <w:tc>
          <w:tcPr>
            <w:tcW w:w="1425" w:type="dxa"/>
            <w:tcBorders>
              <w:top w:val="single" w:sz="4" w:space="0" w:color="auto"/>
              <w:left w:val="single" w:sz="4" w:space="0" w:color="auto"/>
              <w:bottom w:val="single" w:sz="4" w:space="0" w:color="auto"/>
              <w:right w:val="single" w:sz="4" w:space="0" w:color="auto"/>
            </w:tcBorders>
            <w:shd w:val="clear" w:color="auto" w:fill="auto"/>
          </w:tcPr>
          <w:p w14:paraId="6DE8157E" w14:textId="77777777" w:rsidR="008F4A56" w:rsidRPr="008F4A56" w:rsidRDefault="008F4A56" w:rsidP="008F4A56">
            <w:pPr>
              <w:spacing w:after="0" w:line="360" w:lineRule="auto"/>
              <w:jc w:val="both"/>
              <w:rPr>
                <w:rFonts w:ascii="Calibri" w:eastAsia="Calibri" w:hAnsi="Calibri" w:cs="Times New Roman"/>
                <w:bCs/>
              </w:rPr>
            </w:pPr>
          </w:p>
        </w:tc>
      </w:tr>
    </w:tbl>
    <w:p w14:paraId="7DD56EC6" w14:textId="77777777" w:rsidR="008F4A56" w:rsidRPr="008F4A56" w:rsidRDefault="008F4A56" w:rsidP="008F4A56">
      <w:pPr>
        <w:spacing w:after="0" w:line="360" w:lineRule="auto"/>
        <w:jc w:val="both"/>
        <w:rPr>
          <w:rFonts w:ascii="Times New Roman" w:eastAsia="Calibri" w:hAnsi="Times New Roman" w:cs="Times New Roman"/>
          <w:b/>
          <w:bCs/>
        </w:rPr>
      </w:pPr>
    </w:p>
    <w:p w14:paraId="0007A9A1" w14:textId="77777777" w:rsidR="008F4A56" w:rsidRPr="008F4A56" w:rsidRDefault="008F4A56" w:rsidP="008F4A56">
      <w:pPr>
        <w:spacing w:after="0" w:line="360" w:lineRule="auto"/>
        <w:jc w:val="both"/>
        <w:rPr>
          <w:rFonts w:ascii="Times New Roman" w:eastAsia="Calibri" w:hAnsi="Times New Roman" w:cs="Times New Roman"/>
          <w:b/>
          <w:bCs/>
        </w:rPr>
      </w:pPr>
    </w:p>
    <w:p w14:paraId="4103372A" w14:textId="77777777" w:rsidR="008F4A56" w:rsidRPr="008F4A56" w:rsidRDefault="008F4A56" w:rsidP="008F4A56">
      <w:pPr>
        <w:numPr>
          <w:ilvl w:val="0"/>
          <w:numId w:val="1"/>
        </w:numPr>
        <w:overflowPunct w:val="0"/>
        <w:autoSpaceDE w:val="0"/>
        <w:autoSpaceDN w:val="0"/>
        <w:adjustRightInd w:val="0"/>
        <w:spacing w:after="0" w:line="360" w:lineRule="auto"/>
        <w:jc w:val="center"/>
        <w:textAlignment w:val="baseline"/>
        <w:rPr>
          <w:rFonts w:ascii="Times New Roman" w:eastAsia="Calibri" w:hAnsi="Times New Roman" w:cs="Times New Roman"/>
          <w:bCs/>
        </w:rPr>
      </w:pPr>
      <w:bookmarkStart w:id="54" w:name="_Toc480790373"/>
      <w:r w:rsidRPr="008F4A56">
        <w:rPr>
          <w:rFonts w:ascii="Times New Roman" w:eastAsia="Calibri" w:hAnsi="Times New Roman" w:cs="Times New Roman"/>
          <w:b/>
          <w:bCs/>
        </w:rPr>
        <w:t>Wstęp</w:t>
      </w:r>
      <w:bookmarkEnd w:id="54"/>
    </w:p>
    <w:p w14:paraId="33683082"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W załączniku tym opisane będą wszystkie interfejsy używane w serwisie .................. Jeśli nie jest tu wymienione jakieś źródło danych, to obie strony przyjmują, że nie może być użyte w serwisie .................. </w:t>
      </w:r>
    </w:p>
    <w:p w14:paraId="3F19C212" w14:textId="77777777" w:rsidR="008F4A56" w:rsidRPr="008F4A56" w:rsidRDefault="008F4A56" w:rsidP="008F4A56">
      <w:pPr>
        <w:spacing w:after="0" w:line="360" w:lineRule="auto"/>
        <w:jc w:val="both"/>
        <w:rPr>
          <w:rFonts w:ascii="Times New Roman" w:eastAsia="Calibri" w:hAnsi="Times New Roman" w:cs="Times New Roman"/>
          <w:bCs/>
        </w:rPr>
      </w:pPr>
    </w:p>
    <w:p w14:paraId="5A36F405" w14:textId="77777777" w:rsidR="008F4A56" w:rsidRPr="008F4A56" w:rsidRDefault="008F4A56" w:rsidP="008F4A56">
      <w:pPr>
        <w:numPr>
          <w:ilvl w:val="0"/>
          <w:numId w:val="1"/>
        </w:numPr>
        <w:overflowPunct w:val="0"/>
        <w:autoSpaceDE w:val="0"/>
        <w:autoSpaceDN w:val="0"/>
        <w:adjustRightInd w:val="0"/>
        <w:spacing w:after="0" w:line="360" w:lineRule="auto"/>
        <w:jc w:val="center"/>
        <w:textAlignment w:val="baseline"/>
        <w:rPr>
          <w:rFonts w:ascii="Times New Roman" w:eastAsia="Calibri" w:hAnsi="Times New Roman" w:cs="Times New Roman"/>
          <w:b/>
          <w:bCs/>
        </w:rPr>
      </w:pPr>
      <w:bookmarkStart w:id="55" w:name="_Toc480790374"/>
      <w:r w:rsidRPr="008F4A56">
        <w:rPr>
          <w:rFonts w:ascii="Times New Roman" w:eastAsia="Calibri" w:hAnsi="Times New Roman" w:cs="Times New Roman"/>
          <w:b/>
          <w:bCs/>
        </w:rPr>
        <w:t xml:space="preserve">Źródła danych dla Serwisu </w:t>
      </w:r>
      <w:bookmarkEnd w:id="55"/>
      <w:r w:rsidRPr="008F4A56">
        <w:rPr>
          <w:rFonts w:ascii="Times New Roman" w:eastAsia="Calibri" w:hAnsi="Times New Roman" w:cs="Times New Roman"/>
          <w:b/>
          <w:bCs/>
        </w:rPr>
        <w:t>.................</w:t>
      </w:r>
    </w:p>
    <w:p w14:paraId="093C4899" w14:textId="77777777" w:rsidR="008F4A56" w:rsidRPr="008F4A56" w:rsidRDefault="008F4A56" w:rsidP="008F4A56">
      <w:pPr>
        <w:spacing w:after="0" w:line="360" w:lineRule="auto"/>
        <w:jc w:val="both"/>
        <w:rPr>
          <w:rFonts w:ascii="Times New Roman" w:eastAsia="Calibri" w:hAnsi="Times New Roman" w:cs="Times New Roman"/>
          <w:bCs/>
        </w:rPr>
      </w:pPr>
    </w:p>
    <w:p w14:paraId="68B9D4D2" w14:textId="77777777" w:rsidR="008F4A56" w:rsidRPr="008F4A56" w:rsidRDefault="008F4A56" w:rsidP="008F4A56">
      <w:pPr>
        <w:spacing w:after="0" w:line="360" w:lineRule="auto"/>
        <w:jc w:val="both"/>
        <w:rPr>
          <w:rFonts w:ascii="Times New Roman" w:eastAsia="Calibri" w:hAnsi="Times New Roman" w:cs="Times New Roman"/>
          <w:bCs/>
        </w:rPr>
      </w:pPr>
      <w:bookmarkStart w:id="56" w:name="_Toc480790375"/>
      <w:r w:rsidRPr="008F4A56">
        <w:rPr>
          <w:rFonts w:ascii="Times New Roman" w:eastAsia="Calibri" w:hAnsi="Times New Roman" w:cs="Times New Roman"/>
          <w:bCs/>
        </w:rPr>
        <w:t>Planowanie podróży</w:t>
      </w:r>
      <w:bookmarkEnd w:id="56"/>
      <w:r w:rsidRPr="008F4A56">
        <w:rPr>
          <w:rFonts w:ascii="Times New Roman" w:eastAsia="Calibri" w:hAnsi="Times New Roman" w:cs="Times New Roman"/>
          <w:bCs/>
        </w:rPr>
        <w:t xml:space="preserve"> </w:t>
      </w:r>
    </w:p>
    <w:tbl>
      <w:tblPr>
        <w:tblW w:w="4940" w:type="pct"/>
        <w:jc w:val="center"/>
        <w:tblCellMar>
          <w:left w:w="70" w:type="dxa"/>
          <w:right w:w="70" w:type="dxa"/>
        </w:tblCellMar>
        <w:tblLook w:val="04A0" w:firstRow="1" w:lastRow="0" w:firstColumn="1" w:lastColumn="0" w:noHBand="0" w:noVBand="1"/>
      </w:tblPr>
      <w:tblGrid>
        <w:gridCol w:w="542"/>
        <w:gridCol w:w="2059"/>
        <w:gridCol w:w="2076"/>
        <w:gridCol w:w="4556"/>
      </w:tblGrid>
      <w:tr w:rsidR="008F4A56" w:rsidRPr="008F4A56" w14:paraId="1EEB2434" w14:textId="77777777" w:rsidTr="008507E4">
        <w:trPr>
          <w:trHeight w:val="576"/>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3C2661D1" w14:textId="77777777"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L.p.</w:t>
            </w:r>
          </w:p>
        </w:tc>
        <w:tc>
          <w:tcPr>
            <w:tcW w:w="1115" w:type="pct"/>
            <w:tcBorders>
              <w:top w:val="single" w:sz="4" w:space="0" w:color="auto"/>
              <w:left w:val="nil"/>
              <w:bottom w:val="single" w:sz="4" w:space="0" w:color="auto"/>
              <w:right w:val="single" w:sz="4" w:space="0" w:color="auto"/>
            </w:tcBorders>
            <w:vAlign w:val="center"/>
            <w:hideMark/>
          </w:tcPr>
          <w:p w14:paraId="27836D7D" w14:textId="77777777"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1124" w:type="pct"/>
            <w:tcBorders>
              <w:top w:val="single" w:sz="4" w:space="0" w:color="auto"/>
              <w:left w:val="nil"/>
              <w:bottom w:val="single" w:sz="4" w:space="0" w:color="auto"/>
              <w:right w:val="single" w:sz="4" w:space="0" w:color="auto"/>
            </w:tcBorders>
            <w:vAlign w:val="center"/>
            <w:hideMark/>
          </w:tcPr>
          <w:p w14:paraId="780C10B9" w14:textId="77777777"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Źródło</w:t>
            </w:r>
          </w:p>
        </w:tc>
        <w:tc>
          <w:tcPr>
            <w:tcW w:w="2467" w:type="pct"/>
            <w:tcBorders>
              <w:top w:val="single" w:sz="4" w:space="0" w:color="auto"/>
              <w:left w:val="nil"/>
              <w:bottom w:val="single" w:sz="4" w:space="0" w:color="auto"/>
              <w:right w:val="single" w:sz="4" w:space="0" w:color="auto"/>
            </w:tcBorders>
            <w:vAlign w:val="center"/>
            <w:hideMark/>
          </w:tcPr>
          <w:p w14:paraId="01EA91E1" w14:textId="77777777" w:rsidR="008F4A56" w:rsidRPr="008F4A56" w:rsidRDefault="008F4A56" w:rsidP="008F4A56">
            <w:pPr>
              <w:spacing w:after="0" w:line="360" w:lineRule="auto"/>
              <w:jc w:val="center"/>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14:paraId="4399C334" w14:textId="77777777" w:rsidTr="008507E4">
        <w:trPr>
          <w:trHeight w:val="741"/>
          <w:jc w:val="center"/>
        </w:trPr>
        <w:tc>
          <w:tcPr>
            <w:tcW w:w="294" w:type="pct"/>
            <w:tcBorders>
              <w:top w:val="nil"/>
              <w:left w:val="single" w:sz="4" w:space="0" w:color="auto"/>
              <w:bottom w:val="single" w:sz="4" w:space="0" w:color="auto"/>
              <w:right w:val="single" w:sz="4" w:space="0" w:color="auto"/>
            </w:tcBorders>
            <w:vAlign w:val="center"/>
            <w:hideMark/>
          </w:tcPr>
          <w:p w14:paraId="3DD8B2F7"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1</w:t>
            </w:r>
          </w:p>
        </w:tc>
        <w:tc>
          <w:tcPr>
            <w:tcW w:w="1115" w:type="pct"/>
            <w:tcBorders>
              <w:top w:val="nil"/>
              <w:left w:val="nil"/>
              <w:bottom w:val="single" w:sz="4" w:space="0" w:color="auto"/>
              <w:right w:val="single" w:sz="4" w:space="0" w:color="auto"/>
            </w:tcBorders>
            <w:vAlign w:val="center"/>
            <w:hideMark/>
          </w:tcPr>
          <w:p w14:paraId="3D567091"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Rozkład jazdy, dworce i przystanki kolejowe, opis pociągu</w:t>
            </w:r>
          </w:p>
        </w:tc>
        <w:tc>
          <w:tcPr>
            <w:tcW w:w="1124" w:type="pct"/>
            <w:tcBorders>
              <w:top w:val="nil"/>
              <w:left w:val="nil"/>
              <w:bottom w:val="single" w:sz="4" w:space="0" w:color="auto"/>
              <w:right w:val="single" w:sz="4" w:space="0" w:color="auto"/>
            </w:tcBorders>
            <w:vAlign w:val="center"/>
            <w:hideMark/>
          </w:tcPr>
          <w:p w14:paraId="3829456A"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467" w:type="pct"/>
            <w:tcBorders>
              <w:top w:val="nil"/>
              <w:left w:val="nil"/>
              <w:bottom w:val="single" w:sz="4" w:space="0" w:color="auto"/>
              <w:right w:val="single" w:sz="4" w:space="0" w:color="auto"/>
            </w:tcBorders>
            <w:shd w:val="clear" w:color="auto" w:fill="FFFFFF"/>
            <w:vAlign w:val="center"/>
            <w:hideMark/>
          </w:tcPr>
          <w:p w14:paraId="2258CC13"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Zgodnie ze Specyfikacją interfejsu (eSKM moduł ERSKM)</w:t>
            </w:r>
          </w:p>
        </w:tc>
      </w:tr>
      <w:tr w:rsidR="008F4A56" w:rsidRPr="008F4A56" w14:paraId="07595138" w14:textId="77777777" w:rsidTr="008507E4">
        <w:trPr>
          <w:trHeight w:val="155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7CE2749C"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2</w:t>
            </w:r>
          </w:p>
        </w:tc>
        <w:tc>
          <w:tcPr>
            <w:tcW w:w="1115" w:type="pct"/>
            <w:tcBorders>
              <w:top w:val="single" w:sz="4" w:space="0" w:color="auto"/>
              <w:left w:val="nil"/>
              <w:bottom w:val="single" w:sz="4" w:space="0" w:color="auto"/>
              <w:right w:val="single" w:sz="4" w:space="0" w:color="auto"/>
            </w:tcBorders>
            <w:vAlign w:val="center"/>
            <w:hideMark/>
          </w:tcPr>
          <w:p w14:paraId="16A072E5"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Znaki towarowe SKM:</w:t>
            </w:r>
          </w:p>
          <w:p w14:paraId="24647629" w14:textId="77777777" w:rsidR="008F4A56" w:rsidRPr="008F4A56" w:rsidRDefault="008F4A56" w:rsidP="008F4A56">
            <w:pPr>
              <w:numPr>
                <w:ilvl w:val="0"/>
                <w:numId w:val="36"/>
              </w:numPr>
              <w:overflowPunct w:val="0"/>
              <w:autoSpaceDE w:val="0"/>
              <w:autoSpaceDN w:val="0"/>
              <w:adjustRightInd w:val="0"/>
              <w:spacing w:after="0" w:line="360" w:lineRule="auto"/>
              <w:textAlignment w:val="baseline"/>
              <w:rPr>
                <w:rFonts w:ascii="Times New Roman" w:eastAsia="Calibri" w:hAnsi="Times New Roman" w:cs="Times New Roman"/>
                <w:bCs/>
              </w:rPr>
            </w:pPr>
            <w:r w:rsidRPr="008F4A56">
              <w:rPr>
                <w:rFonts w:ascii="Times New Roman" w:eastAsia="Calibri" w:hAnsi="Times New Roman" w:cs="Times New Roman"/>
                <w:bCs/>
              </w:rPr>
              <w:t>Logo PKP SKM</w:t>
            </w:r>
          </w:p>
        </w:tc>
        <w:tc>
          <w:tcPr>
            <w:tcW w:w="1124" w:type="pct"/>
            <w:tcBorders>
              <w:top w:val="single" w:sz="4" w:space="0" w:color="auto"/>
              <w:left w:val="nil"/>
              <w:bottom w:val="single" w:sz="4" w:space="0" w:color="auto"/>
              <w:right w:val="single" w:sz="4" w:space="0" w:color="auto"/>
            </w:tcBorders>
            <w:vAlign w:val="center"/>
            <w:hideMark/>
          </w:tcPr>
          <w:p w14:paraId="3D15DADC"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przekazany Agentowi przez PKP SKM zgodnie z Umową</w:t>
            </w:r>
          </w:p>
        </w:tc>
        <w:tc>
          <w:tcPr>
            <w:tcW w:w="2467" w:type="pct"/>
            <w:tcBorders>
              <w:top w:val="single" w:sz="4" w:space="0" w:color="auto"/>
              <w:left w:val="nil"/>
              <w:bottom w:val="single" w:sz="4" w:space="0" w:color="auto"/>
              <w:right w:val="single" w:sz="4" w:space="0" w:color="auto"/>
            </w:tcBorders>
            <w:vAlign w:val="center"/>
            <w:hideMark/>
          </w:tcPr>
          <w:p w14:paraId="0A7A0D35"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zawierający Oznaczenia PKP SKM, które zostaną wprowadzone do Serwisu przed rozpoczęciem świadczenia Usług zostanie przekazany przez Koordynatora PKP SKM Koordynatorowi Agenta w terminie umożliwiającym rozpoczęcie świadczenia Usług zgodnie z ustaleniami Stron.</w:t>
            </w:r>
          </w:p>
        </w:tc>
      </w:tr>
      <w:tr w:rsidR="008F4A56" w:rsidRPr="008F4A56" w14:paraId="415169C0" w14:textId="77777777" w:rsidTr="008507E4">
        <w:trPr>
          <w:trHeight w:val="130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088D9635"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3</w:t>
            </w:r>
          </w:p>
        </w:tc>
        <w:tc>
          <w:tcPr>
            <w:tcW w:w="1115" w:type="pct"/>
            <w:tcBorders>
              <w:top w:val="single" w:sz="4" w:space="0" w:color="auto"/>
              <w:left w:val="nil"/>
              <w:bottom w:val="single" w:sz="4" w:space="0" w:color="auto"/>
              <w:right w:val="single" w:sz="4" w:space="0" w:color="auto"/>
            </w:tcBorders>
            <w:vAlign w:val="center"/>
            <w:hideMark/>
          </w:tcPr>
          <w:p w14:paraId="3AC81FF5"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Regulamin .................</w:t>
            </w:r>
          </w:p>
        </w:tc>
        <w:tc>
          <w:tcPr>
            <w:tcW w:w="1124" w:type="pct"/>
            <w:tcBorders>
              <w:top w:val="single" w:sz="4" w:space="0" w:color="auto"/>
              <w:left w:val="nil"/>
              <w:bottom w:val="single" w:sz="4" w:space="0" w:color="auto"/>
              <w:right w:val="single" w:sz="4" w:space="0" w:color="auto"/>
            </w:tcBorders>
            <w:vAlign w:val="center"/>
            <w:hideMark/>
          </w:tcPr>
          <w:p w14:paraId="2A7ED664"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przekazany Agentowi przez PKP SKM zgodnie z Umową</w:t>
            </w:r>
          </w:p>
        </w:tc>
        <w:tc>
          <w:tcPr>
            <w:tcW w:w="2467" w:type="pct"/>
            <w:tcBorders>
              <w:top w:val="single" w:sz="4" w:space="0" w:color="auto"/>
              <w:left w:val="nil"/>
              <w:bottom w:val="single" w:sz="4" w:space="0" w:color="auto"/>
              <w:right w:val="single" w:sz="4" w:space="0" w:color="auto"/>
            </w:tcBorders>
            <w:vAlign w:val="center"/>
            <w:hideMark/>
          </w:tcPr>
          <w:p w14:paraId="5EF392BE"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zawierający Regulamin Przewoźnika, lub adres wskazanej przez Przewoźnika strony internetowej zawierającej Regulamin Przewoźnika, który zostanie wprowadzony do Serwisu przed rozpoczęciem świadczenia Usług i będzie aktualny na dzień rozpoczęcia świadczenia Usług,</w:t>
            </w:r>
          </w:p>
        </w:tc>
      </w:tr>
      <w:tr w:rsidR="008F4A56" w:rsidRPr="008F4A56" w14:paraId="64129766" w14:textId="77777777" w:rsidTr="008507E4">
        <w:trPr>
          <w:trHeight w:val="1418"/>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6B52C5B6"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lastRenderedPageBreak/>
              <w:t>4</w:t>
            </w:r>
          </w:p>
        </w:tc>
        <w:tc>
          <w:tcPr>
            <w:tcW w:w="1115" w:type="pct"/>
            <w:tcBorders>
              <w:top w:val="single" w:sz="4" w:space="0" w:color="auto"/>
              <w:left w:val="nil"/>
              <w:bottom w:val="single" w:sz="4" w:space="0" w:color="auto"/>
              <w:right w:val="single" w:sz="4" w:space="0" w:color="auto"/>
            </w:tcBorders>
            <w:vAlign w:val="center"/>
            <w:hideMark/>
          </w:tcPr>
          <w:p w14:paraId="6177C496"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Lista zniżek (wraz z kodami)</w:t>
            </w:r>
          </w:p>
        </w:tc>
        <w:tc>
          <w:tcPr>
            <w:tcW w:w="1124" w:type="pct"/>
            <w:tcBorders>
              <w:top w:val="single" w:sz="4" w:space="0" w:color="auto"/>
              <w:left w:val="nil"/>
              <w:bottom w:val="single" w:sz="4" w:space="0" w:color="auto"/>
              <w:right w:val="single" w:sz="4" w:space="0" w:color="auto"/>
            </w:tcBorders>
            <w:vAlign w:val="center"/>
            <w:hideMark/>
          </w:tcPr>
          <w:p w14:paraId="4ABD96DE"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w:t>
            </w:r>
          </w:p>
        </w:tc>
        <w:tc>
          <w:tcPr>
            <w:tcW w:w="2467" w:type="pct"/>
            <w:tcBorders>
              <w:top w:val="single" w:sz="4" w:space="0" w:color="auto"/>
              <w:left w:val="nil"/>
              <w:bottom w:val="single" w:sz="4" w:space="0" w:color="auto"/>
              <w:right w:val="single" w:sz="4" w:space="0" w:color="auto"/>
            </w:tcBorders>
            <w:vAlign w:val="center"/>
            <w:hideMark/>
          </w:tcPr>
          <w:p w14:paraId="66519D76"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zawierający listę zniżek (wraz z kodami), który zostanie wprowadzony do Serwisu przed rozpoczęciem świadczenia Usług i będzie aktualny na dzień rozpoczęcia świadczenia Usług, Koordynator Przewoźnika przekaże Koordynatorowi Agenta przed rozpoczęciem świadczenia Usługi, w terminie umożliwiającym uruchomienie Usług zgodnie z uzgodnionym harmonogramem.</w:t>
            </w:r>
          </w:p>
        </w:tc>
      </w:tr>
      <w:tr w:rsidR="008F4A56" w:rsidRPr="008F4A56" w14:paraId="21EFA276" w14:textId="77777777" w:rsidTr="008507E4">
        <w:trPr>
          <w:trHeight w:val="27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38471499"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5</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9EE04AE"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Lista dostępnych Ofert handlowych - oferty wraz z opisem zmian</w:t>
            </w:r>
          </w:p>
        </w:tc>
        <w:tc>
          <w:tcPr>
            <w:tcW w:w="1124" w:type="pct"/>
            <w:tcBorders>
              <w:top w:val="single" w:sz="4" w:space="0" w:color="auto"/>
              <w:left w:val="single" w:sz="4" w:space="0" w:color="auto"/>
              <w:bottom w:val="single" w:sz="4" w:space="0" w:color="auto"/>
              <w:right w:val="single" w:sz="4" w:space="0" w:color="auto"/>
            </w:tcBorders>
            <w:vAlign w:val="center"/>
            <w:hideMark/>
          </w:tcPr>
          <w:p w14:paraId="5B364B8B"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w:t>
            </w:r>
          </w:p>
        </w:tc>
        <w:tc>
          <w:tcPr>
            <w:tcW w:w="24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FD0683"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Plik zawierający listę dostępnych ofert handlowych (oferty wraz z opisami zmian), który zostanie wprowadzony do Serwisu przed rozpoczęciem świadczenia Usług i będzie aktualny na dzień rozpoczęcia świadczenia Usług, Koordynator Przewoźnika przekaże Koordynatorowi Agenta przed rozpoczęciem świadczenia Usługi, w terminie umożliwiającym uruchomienie Usług zgodnie z uzgodnionym harmonogramem.</w:t>
            </w:r>
          </w:p>
        </w:tc>
      </w:tr>
      <w:tr w:rsidR="008F4A56" w:rsidRPr="008F4A56" w14:paraId="13FE15C2" w14:textId="77777777" w:rsidTr="008507E4">
        <w:trPr>
          <w:trHeight w:val="79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01385EAA"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6</w:t>
            </w:r>
          </w:p>
        </w:tc>
        <w:tc>
          <w:tcPr>
            <w:tcW w:w="1115" w:type="pct"/>
            <w:tcBorders>
              <w:top w:val="single" w:sz="4" w:space="0" w:color="auto"/>
              <w:left w:val="nil"/>
              <w:bottom w:val="single" w:sz="4" w:space="0" w:color="auto"/>
              <w:right w:val="single" w:sz="4" w:space="0" w:color="auto"/>
            </w:tcBorders>
            <w:vAlign w:val="center"/>
            <w:hideMark/>
          </w:tcPr>
          <w:p w14:paraId="6A945268"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Pobieranie ofert dla zadanej trasy (nazw wyświetlanych w serwisie oraz wypisów na biletach)</w:t>
            </w:r>
          </w:p>
        </w:tc>
        <w:tc>
          <w:tcPr>
            <w:tcW w:w="1124" w:type="pct"/>
            <w:tcBorders>
              <w:top w:val="single" w:sz="4" w:space="0" w:color="auto"/>
              <w:left w:val="nil"/>
              <w:bottom w:val="single" w:sz="4" w:space="0" w:color="auto"/>
              <w:right w:val="single" w:sz="4" w:space="0" w:color="auto"/>
            </w:tcBorders>
            <w:vAlign w:val="center"/>
            <w:hideMark/>
          </w:tcPr>
          <w:p w14:paraId="572A57E4"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467" w:type="pct"/>
            <w:tcBorders>
              <w:top w:val="single" w:sz="4" w:space="0" w:color="auto"/>
              <w:left w:val="nil"/>
              <w:bottom w:val="single" w:sz="4" w:space="0" w:color="auto"/>
              <w:right w:val="single" w:sz="4" w:space="0" w:color="auto"/>
            </w:tcBorders>
            <w:vAlign w:val="center"/>
            <w:hideMark/>
          </w:tcPr>
          <w:p w14:paraId="0E7AB1A7"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Zgodnie ze Specyfikacją interfejsu (metoda pobierzDostepneOfertyJednorazowe).</w:t>
            </w:r>
          </w:p>
        </w:tc>
      </w:tr>
      <w:tr w:rsidR="008F4A56" w:rsidRPr="008F4A56" w14:paraId="52D2B503" w14:textId="77777777" w:rsidTr="008507E4">
        <w:trPr>
          <w:trHeight w:val="791"/>
          <w:jc w:val="center"/>
        </w:trPr>
        <w:tc>
          <w:tcPr>
            <w:tcW w:w="294" w:type="pct"/>
            <w:tcBorders>
              <w:top w:val="nil"/>
              <w:left w:val="single" w:sz="4" w:space="0" w:color="auto"/>
              <w:bottom w:val="single" w:sz="4" w:space="0" w:color="auto"/>
              <w:right w:val="single" w:sz="4" w:space="0" w:color="auto"/>
            </w:tcBorders>
            <w:vAlign w:val="center"/>
            <w:hideMark/>
          </w:tcPr>
          <w:p w14:paraId="15956EE6"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7</w:t>
            </w:r>
          </w:p>
        </w:tc>
        <w:tc>
          <w:tcPr>
            <w:tcW w:w="1115" w:type="pct"/>
            <w:tcBorders>
              <w:top w:val="nil"/>
              <w:left w:val="nil"/>
              <w:bottom w:val="single" w:sz="4" w:space="0" w:color="auto"/>
              <w:right w:val="single" w:sz="4" w:space="0" w:color="auto"/>
            </w:tcBorders>
            <w:vAlign w:val="center"/>
            <w:hideMark/>
          </w:tcPr>
          <w:p w14:paraId="20CC229B"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Zapytanie o cenę Biletu</w:t>
            </w:r>
          </w:p>
        </w:tc>
        <w:tc>
          <w:tcPr>
            <w:tcW w:w="1124" w:type="pct"/>
            <w:tcBorders>
              <w:top w:val="nil"/>
              <w:left w:val="nil"/>
              <w:bottom w:val="single" w:sz="4" w:space="0" w:color="auto"/>
              <w:right w:val="single" w:sz="4" w:space="0" w:color="auto"/>
            </w:tcBorders>
            <w:vAlign w:val="center"/>
            <w:hideMark/>
          </w:tcPr>
          <w:p w14:paraId="52585EDD"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467" w:type="pct"/>
            <w:tcBorders>
              <w:top w:val="nil"/>
              <w:left w:val="nil"/>
              <w:bottom w:val="single" w:sz="4" w:space="0" w:color="auto"/>
              <w:right w:val="single" w:sz="4" w:space="0" w:color="auto"/>
            </w:tcBorders>
            <w:vAlign w:val="center"/>
            <w:hideMark/>
          </w:tcPr>
          <w:p w14:paraId="233C13DC" w14:textId="77777777" w:rsidR="008F4A56" w:rsidRPr="008F4A56" w:rsidRDefault="008F4A56" w:rsidP="008F4A56">
            <w:pPr>
              <w:spacing w:after="0" w:line="360" w:lineRule="auto"/>
              <w:jc w:val="center"/>
              <w:rPr>
                <w:rFonts w:ascii="Times New Roman" w:eastAsia="Calibri" w:hAnsi="Times New Roman" w:cs="Times New Roman"/>
                <w:bCs/>
              </w:rPr>
            </w:pPr>
            <w:r w:rsidRPr="008F4A56">
              <w:rPr>
                <w:rFonts w:ascii="Times New Roman" w:eastAsia="Calibri" w:hAnsi="Times New Roman" w:cs="Times New Roman"/>
                <w:bCs/>
              </w:rPr>
              <w:t>Zgodnie ze Specyfikacją interfejsu (metoda pobierzDostepneOfertyJednorazowe).</w:t>
            </w:r>
          </w:p>
        </w:tc>
      </w:tr>
    </w:tbl>
    <w:p w14:paraId="787728FA" w14:textId="77777777" w:rsidR="008F4A56" w:rsidRPr="008F4A56" w:rsidRDefault="008F4A56" w:rsidP="008F4A56">
      <w:pPr>
        <w:spacing w:after="0" w:line="360" w:lineRule="auto"/>
        <w:jc w:val="both"/>
        <w:rPr>
          <w:rFonts w:ascii="Times New Roman" w:eastAsia="Calibri" w:hAnsi="Times New Roman" w:cs="Times New Roman"/>
          <w:bCs/>
        </w:rPr>
      </w:pPr>
    </w:p>
    <w:p w14:paraId="0E6BE673" w14:textId="77777777" w:rsidR="008F4A56" w:rsidRPr="008F4A56" w:rsidRDefault="008F4A56" w:rsidP="008F4A56">
      <w:pPr>
        <w:spacing w:after="0" w:line="360" w:lineRule="auto"/>
        <w:jc w:val="both"/>
        <w:rPr>
          <w:rFonts w:ascii="Times New Roman" w:eastAsia="Calibri" w:hAnsi="Times New Roman" w:cs="Times New Roman"/>
          <w:bCs/>
        </w:rPr>
      </w:pPr>
    </w:p>
    <w:p w14:paraId="5C748558" w14:textId="77777777" w:rsidR="008F4A56" w:rsidRPr="008F4A56" w:rsidRDefault="008F4A56" w:rsidP="008F4A56">
      <w:pPr>
        <w:spacing w:after="0" w:line="360" w:lineRule="auto"/>
        <w:jc w:val="both"/>
        <w:rPr>
          <w:rFonts w:ascii="Times New Roman" w:eastAsia="Calibri" w:hAnsi="Times New Roman" w:cs="Times New Roman"/>
          <w:bCs/>
          <w:lang w:val="en-US"/>
        </w:rPr>
      </w:pPr>
      <w:r w:rsidRPr="008F4A56">
        <w:rPr>
          <w:rFonts w:ascii="Times New Roman" w:eastAsia="Calibri" w:hAnsi="Times New Roman" w:cs="Times New Roman"/>
          <w:bCs/>
          <w:lang w:val="en-US"/>
        </w:rPr>
        <w:t xml:space="preserve">Sprzedaż </w:t>
      </w:r>
    </w:p>
    <w:p w14:paraId="7D2C6A51" w14:textId="77777777" w:rsidR="008F4A56" w:rsidRPr="008F4A56" w:rsidRDefault="008F4A56" w:rsidP="008F4A56">
      <w:pPr>
        <w:spacing w:after="0" w:line="360" w:lineRule="auto"/>
        <w:jc w:val="both"/>
        <w:rPr>
          <w:rFonts w:ascii="Times New Roman" w:eastAsia="Calibri" w:hAnsi="Times New Roman" w:cs="Times New Roman"/>
          <w:bCs/>
          <w:lang w:val="en-US"/>
        </w:rPr>
      </w:pPr>
      <w:bookmarkStart w:id="57" w:name="_Toc480790376"/>
      <w:r w:rsidRPr="008F4A56">
        <w:rPr>
          <w:rFonts w:ascii="Times New Roman" w:eastAsia="Calibri" w:hAnsi="Times New Roman" w:cs="Times New Roman"/>
          <w:bCs/>
          <w:lang w:val="en-US"/>
        </w:rPr>
        <w:t>Wystawienie Biletu</w:t>
      </w:r>
      <w:bookmarkEnd w:id="57"/>
      <w:r w:rsidRPr="008F4A56">
        <w:rPr>
          <w:rFonts w:ascii="Times New Roman" w:eastAsia="Calibri" w:hAnsi="Times New Roman" w:cs="Times New Roman"/>
          <w:bCs/>
          <w:lang w:val="en-US"/>
        </w:rPr>
        <w:t xml:space="preserve"> PKP SKM</w:t>
      </w:r>
    </w:p>
    <w:tbl>
      <w:tblPr>
        <w:tblW w:w="4940" w:type="pct"/>
        <w:jc w:val="center"/>
        <w:tblCellMar>
          <w:left w:w="70" w:type="dxa"/>
          <w:right w:w="70" w:type="dxa"/>
        </w:tblCellMar>
        <w:tblLook w:val="04A0" w:firstRow="1" w:lastRow="0" w:firstColumn="1" w:lastColumn="0" w:noHBand="0" w:noVBand="1"/>
      </w:tblPr>
      <w:tblGrid>
        <w:gridCol w:w="543"/>
        <w:gridCol w:w="2275"/>
        <w:gridCol w:w="1736"/>
        <w:gridCol w:w="4679"/>
      </w:tblGrid>
      <w:tr w:rsidR="008F4A56" w:rsidRPr="008F4A56" w14:paraId="27CA747B" w14:textId="77777777" w:rsidTr="008507E4">
        <w:trPr>
          <w:trHeight w:val="576"/>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2BF78E1A"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L.p.</w:t>
            </w:r>
          </w:p>
        </w:tc>
        <w:tc>
          <w:tcPr>
            <w:tcW w:w="1232" w:type="pct"/>
            <w:tcBorders>
              <w:top w:val="single" w:sz="4" w:space="0" w:color="auto"/>
              <w:left w:val="nil"/>
              <w:bottom w:val="single" w:sz="4" w:space="0" w:color="auto"/>
              <w:right w:val="single" w:sz="4" w:space="0" w:color="auto"/>
            </w:tcBorders>
            <w:vAlign w:val="center"/>
            <w:hideMark/>
          </w:tcPr>
          <w:p w14:paraId="53134BD8"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940" w:type="pct"/>
            <w:tcBorders>
              <w:top w:val="single" w:sz="4" w:space="0" w:color="auto"/>
              <w:left w:val="nil"/>
              <w:bottom w:val="single" w:sz="4" w:space="0" w:color="auto"/>
              <w:right w:val="single" w:sz="4" w:space="0" w:color="auto"/>
            </w:tcBorders>
            <w:vAlign w:val="center"/>
            <w:hideMark/>
          </w:tcPr>
          <w:p w14:paraId="2651737D"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Źródło</w:t>
            </w:r>
          </w:p>
        </w:tc>
        <w:tc>
          <w:tcPr>
            <w:tcW w:w="2535" w:type="pct"/>
            <w:tcBorders>
              <w:top w:val="single" w:sz="4" w:space="0" w:color="auto"/>
              <w:left w:val="nil"/>
              <w:bottom w:val="single" w:sz="4" w:space="0" w:color="auto"/>
              <w:right w:val="single" w:sz="4" w:space="0" w:color="auto"/>
            </w:tcBorders>
            <w:vAlign w:val="center"/>
            <w:hideMark/>
          </w:tcPr>
          <w:p w14:paraId="1DC849F8"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14:paraId="7CD0E4CE" w14:textId="77777777" w:rsidTr="008507E4">
        <w:trPr>
          <w:trHeight w:val="713"/>
          <w:jc w:val="center"/>
        </w:trPr>
        <w:tc>
          <w:tcPr>
            <w:tcW w:w="294" w:type="pct"/>
            <w:tcBorders>
              <w:top w:val="nil"/>
              <w:left w:val="single" w:sz="4" w:space="0" w:color="auto"/>
              <w:bottom w:val="single" w:sz="4" w:space="0" w:color="auto"/>
              <w:right w:val="single" w:sz="4" w:space="0" w:color="auto"/>
            </w:tcBorders>
            <w:vAlign w:val="center"/>
            <w:hideMark/>
          </w:tcPr>
          <w:p w14:paraId="1CE34DCE"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1</w:t>
            </w:r>
          </w:p>
        </w:tc>
        <w:tc>
          <w:tcPr>
            <w:tcW w:w="1232" w:type="pct"/>
            <w:tcBorders>
              <w:top w:val="nil"/>
              <w:left w:val="nil"/>
              <w:bottom w:val="single" w:sz="4" w:space="0" w:color="auto"/>
              <w:right w:val="single" w:sz="4" w:space="0" w:color="auto"/>
            </w:tcBorders>
            <w:vAlign w:val="center"/>
            <w:hideMark/>
          </w:tcPr>
          <w:p w14:paraId="572C9760"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Wzór arkusza Biletu</w:t>
            </w:r>
          </w:p>
        </w:tc>
        <w:tc>
          <w:tcPr>
            <w:tcW w:w="940" w:type="pct"/>
            <w:tcBorders>
              <w:top w:val="nil"/>
              <w:left w:val="nil"/>
              <w:bottom w:val="single" w:sz="4" w:space="0" w:color="auto"/>
              <w:right w:val="single" w:sz="4" w:space="0" w:color="auto"/>
            </w:tcBorders>
            <w:vAlign w:val="center"/>
            <w:hideMark/>
          </w:tcPr>
          <w:p w14:paraId="64B818E9"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Plik</w:t>
            </w:r>
          </w:p>
        </w:tc>
        <w:tc>
          <w:tcPr>
            <w:tcW w:w="2535" w:type="pct"/>
            <w:tcBorders>
              <w:top w:val="nil"/>
              <w:left w:val="nil"/>
              <w:bottom w:val="single" w:sz="4" w:space="0" w:color="auto"/>
              <w:right w:val="single" w:sz="4" w:space="0" w:color="auto"/>
            </w:tcBorders>
            <w:vAlign w:val="center"/>
            <w:hideMark/>
          </w:tcPr>
          <w:p w14:paraId="05A09716"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Wzór arkusza Biletu znajduje się w dokumencie „Warunki rozpoczęcia sprzedaży biletów przez ................. za pośrednictwem Serwisu oraz zasad weryfikacji tych warunków”..</w:t>
            </w:r>
          </w:p>
        </w:tc>
      </w:tr>
      <w:tr w:rsidR="008F4A56" w:rsidRPr="008F4A56" w14:paraId="361CD114" w14:textId="77777777" w:rsidTr="008507E4">
        <w:trPr>
          <w:trHeight w:val="851"/>
          <w:jc w:val="center"/>
        </w:trPr>
        <w:tc>
          <w:tcPr>
            <w:tcW w:w="294" w:type="pct"/>
            <w:tcBorders>
              <w:top w:val="nil"/>
              <w:left w:val="single" w:sz="4" w:space="0" w:color="auto"/>
              <w:bottom w:val="single" w:sz="4" w:space="0" w:color="auto"/>
              <w:right w:val="single" w:sz="4" w:space="0" w:color="auto"/>
            </w:tcBorders>
            <w:vAlign w:val="center"/>
            <w:hideMark/>
          </w:tcPr>
          <w:p w14:paraId="74E6AD6A"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lastRenderedPageBreak/>
              <w:t>2</w:t>
            </w:r>
          </w:p>
        </w:tc>
        <w:tc>
          <w:tcPr>
            <w:tcW w:w="1232" w:type="pct"/>
            <w:tcBorders>
              <w:top w:val="nil"/>
              <w:left w:val="nil"/>
              <w:bottom w:val="single" w:sz="4" w:space="0" w:color="auto"/>
              <w:right w:val="single" w:sz="4" w:space="0" w:color="auto"/>
            </w:tcBorders>
            <w:vAlign w:val="center"/>
            <w:hideMark/>
          </w:tcPr>
          <w:p w14:paraId="5097C201"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Ostateczna cena Biletu</w:t>
            </w:r>
          </w:p>
        </w:tc>
        <w:tc>
          <w:tcPr>
            <w:tcW w:w="940" w:type="pct"/>
            <w:tcBorders>
              <w:top w:val="nil"/>
              <w:left w:val="nil"/>
              <w:bottom w:val="single" w:sz="4" w:space="0" w:color="auto"/>
              <w:right w:val="single" w:sz="4" w:space="0" w:color="auto"/>
            </w:tcBorders>
            <w:vAlign w:val="center"/>
            <w:hideMark/>
          </w:tcPr>
          <w:p w14:paraId="68FA7C00"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nil"/>
              <w:left w:val="nil"/>
              <w:bottom w:val="single" w:sz="4" w:space="0" w:color="auto"/>
              <w:right w:val="single" w:sz="4" w:space="0" w:color="auto"/>
            </w:tcBorders>
            <w:vAlign w:val="center"/>
            <w:hideMark/>
          </w:tcPr>
          <w:p w14:paraId="6C73EB75"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Zgodnie ze Specyfikacją interfejsu (metoda pobierzPodgladBiletuJednorazowego) </w:t>
            </w:r>
          </w:p>
        </w:tc>
      </w:tr>
      <w:tr w:rsidR="008F4A56" w:rsidRPr="008F4A56" w14:paraId="404E2D24" w14:textId="77777777" w:rsidTr="008507E4">
        <w:trPr>
          <w:trHeight w:val="835"/>
          <w:jc w:val="center"/>
        </w:trPr>
        <w:tc>
          <w:tcPr>
            <w:tcW w:w="294" w:type="pct"/>
            <w:tcBorders>
              <w:top w:val="nil"/>
              <w:left w:val="single" w:sz="4" w:space="0" w:color="auto"/>
              <w:bottom w:val="single" w:sz="4" w:space="0" w:color="auto"/>
              <w:right w:val="single" w:sz="4" w:space="0" w:color="auto"/>
            </w:tcBorders>
            <w:vAlign w:val="center"/>
            <w:hideMark/>
          </w:tcPr>
          <w:p w14:paraId="0A8DC390"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3</w:t>
            </w:r>
          </w:p>
        </w:tc>
        <w:tc>
          <w:tcPr>
            <w:tcW w:w="1232" w:type="pct"/>
            <w:tcBorders>
              <w:top w:val="nil"/>
              <w:left w:val="nil"/>
              <w:bottom w:val="single" w:sz="4" w:space="0" w:color="auto"/>
              <w:right w:val="single" w:sz="4" w:space="0" w:color="auto"/>
            </w:tcBorders>
            <w:vAlign w:val="center"/>
            <w:hideMark/>
          </w:tcPr>
          <w:p w14:paraId="7B940FE0"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Zakup Biletu</w:t>
            </w:r>
          </w:p>
        </w:tc>
        <w:tc>
          <w:tcPr>
            <w:tcW w:w="940" w:type="pct"/>
            <w:tcBorders>
              <w:top w:val="nil"/>
              <w:left w:val="nil"/>
              <w:bottom w:val="single" w:sz="4" w:space="0" w:color="auto"/>
              <w:right w:val="single" w:sz="4" w:space="0" w:color="auto"/>
            </w:tcBorders>
            <w:vAlign w:val="center"/>
            <w:hideMark/>
          </w:tcPr>
          <w:p w14:paraId="7A31F6CA"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nil"/>
              <w:left w:val="nil"/>
              <w:bottom w:val="single" w:sz="4" w:space="0" w:color="auto"/>
              <w:right w:val="single" w:sz="4" w:space="0" w:color="auto"/>
            </w:tcBorders>
            <w:vAlign w:val="center"/>
            <w:hideMark/>
          </w:tcPr>
          <w:p w14:paraId="69D58B4E"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sprzedajBiletJednorazowy)</w:t>
            </w:r>
          </w:p>
        </w:tc>
      </w:tr>
      <w:tr w:rsidR="008F4A56" w:rsidRPr="008F4A56" w14:paraId="1DAAF2C2" w14:textId="77777777" w:rsidTr="008507E4">
        <w:trPr>
          <w:trHeight w:val="705"/>
          <w:jc w:val="center"/>
        </w:trPr>
        <w:tc>
          <w:tcPr>
            <w:tcW w:w="294" w:type="pct"/>
            <w:tcBorders>
              <w:top w:val="nil"/>
              <w:left w:val="single" w:sz="4" w:space="0" w:color="auto"/>
              <w:bottom w:val="single" w:sz="4" w:space="0" w:color="auto"/>
              <w:right w:val="single" w:sz="4" w:space="0" w:color="auto"/>
            </w:tcBorders>
            <w:vAlign w:val="center"/>
            <w:hideMark/>
          </w:tcPr>
          <w:p w14:paraId="122696F2"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4</w:t>
            </w:r>
          </w:p>
        </w:tc>
        <w:tc>
          <w:tcPr>
            <w:tcW w:w="1232" w:type="pct"/>
            <w:tcBorders>
              <w:top w:val="nil"/>
              <w:left w:val="nil"/>
              <w:bottom w:val="single" w:sz="4" w:space="0" w:color="auto"/>
              <w:right w:val="single" w:sz="4" w:space="0" w:color="auto"/>
            </w:tcBorders>
            <w:vAlign w:val="center"/>
            <w:hideMark/>
          </w:tcPr>
          <w:p w14:paraId="6D7985B9"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Pobranie certyfikat umieszczanego na Bilecie </w:t>
            </w:r>
          </w:p>
        </w:tc>
        <w:tc>
          <w:tcPr>
            <w:tcW w:w="940" w:type="pct"/>
            <w:tcBorders>
              <w:top w:val="nil"/>
              <w:left w:val="nil"/>
              <w:bottom w:val="single" w:sz="4" w:space="0" w:color="auto"/>
              <w:right w:val="single" w:sz="4" w:space="0" w:color="auto"/>
            </w:tcBorders>
            <w:vAlign w:val="center"/>
            <w:hideMark/>
          </w:tcPr>
          <w:p w14:paraId="6A0BF2CE"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nil"/>
              <w:left w:val="nil"/>
              <w:bottom w:val="single" w:sz="4" w:space="0" w:color="auto"/>
              <w:right w:val="single" w:sz="4" w:space="0" w:color="auto"/>
            </w:tcBorders>
            <w:vAlign w:val="center"/>
            <w:hideMark/>
          </w:tcPr>
          <w:p w14:paraId="676EB88D"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sprzedajBiletJednorazowy)</w:t>
            </w:r>
          </w:p>
        </w:tc>
      </w:tr>
      <w:tr w:rsidR="008F4A56" w:rsidRPr="008F4A56" w14:paraId="6D59A83D" w14:textId="77777777" w:rsidTr="008507E4">
        <w:trPr>
          <w:trHeight w:val="887"/>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422FC7C8"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5</w:t>
            </w:r>
          </w:p>
        </w:tc>
        <w:tc>
          <w:tcPr>
            <w:tcW w:w="1232" w:type="pct"/>
            <w:tcBorders>
              <w:top w:val="single" w:sz="4" w:space="0" w:color="auto"/>
              <w:left w:val="single" w:sz="4" w:space="0" w:color="auto"/>
              <w:bottom w:val="single" w:sz="4" w:space="0" w:color="auto"/>
              <w:right w:val="single" w:sz="4" w:space="0" w:color="auto"/>
            </w:tcBorders>
            <w:vAlign w:val="center"/>
            <w:hideMark/>
          </w:tcPr>
          <w:p w14:paraId="3E100C30"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Anulacja Biletu</w:t>
            </w:r>
          </w:p>
        </w:tc>
        <w:tc>
          <w:tcPr>
            <w:tcW w:w="940" w:type="pct"/>
            <w:tcBorders>
              <w:top w:val="single" w:sz="4" w:space="0" w:color="auto"/>
              <w:left w:val="single" w:sz="4" w:space="0" w:color="auto"/>
              <w:bottom w:val="single" w:sz="4" w:space="0" w:color="auto"/>
              <w:right w:val="single" w:sz="4" w:space="0" w:color="auto"/>
            </w:tcBorders>
            <w:vAlign w:val="center"/>
            <w:hideMark/>
          </w:tcPr>
          <w:p w14:paraId="08B060B0"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single" w:sz="4" w:space="0" w:color="auto"/>
              <w:bottom w:val="single" w:sz="4" w:space="0" w:color="auto"/>
              <w:right w:val="single" w:sz="4" w:space="0" w:color="auto"/>
            </w:tcBorders>
            <w:vAlign w:val="center"/>
            <w:hideMark/>
          </w:tcPr>
          <w:p w14:paraId="7179EBD8"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anulujBilet)</w:t>
            </w:r>
          </w:p>
        </w:tc>
      </w:tr>
      <w:tr w:rsidR="008F4A56" w:rsidRPr="008F4A56" w14:paraId="3F514592" w14:textId="77777777" w:rsidTr="008507E4">
        <w:trPr>
          <w:trHeight w:val="97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23982638"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6</w:t>
            </w:r>
          </w:p>
        </w:tc>
        <w:tc>
          <w:tcPr>
            <w:tcW w:w="1232" w:type="pct"/>
            <w:tcBorders>
              <w:top w:val="single" w:sz="4" w:space="0" w:color="auto"/>
              <w:left w:val="nil"/>
              <w:bottom w:val="single" w:sz="4" w:space="0" w:color="auto"/>
              <w:right w:val="single" w:sz="4" w:space="0" w:color="auto"/>
            </w:tcBorders>
            <w:vAlign w:val="center"/>
            <w:hideMark/>
          </w:tcPr>
          <w:p w14:paraId="1EFF0824"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Zapytanie o dostępność miejsca na rower</w:t>
            </w:r>
          </w:p>
        </w:tc>
        <w:tc>
          <w:tcPr>
            <w:tcW w:w="940" w:type="pct"/>
            <w:tcBorders>
              <w:top w:val="single" w:sz="4" w:space="0" w:color="auto"/>
              <w:left w:val="nil"/>
              <w:bottom w:val="single" w:sz="4" w:space="0" w:color="auto"/>
              <w:right w:val="single" w:sz="4" w:space="0" w:color="auto"/>
            </w:tcBorders>
            <w:vAlign w:val="center"/>
            <w:hideMark/>
          </w:tcPr>
          <w:p w14:paraId="38E7FFBB"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nil"/>
              <w:bottom w:val="single" w:sz="4" w:space="0" w:color="auto"/>
              <w:right w:val="single" w:sz="4" w:space="0" w:color="auto"/>
            </w:tcBorders>
            <w:vAlign w:val="center"/>
            <w:hideMark/>
          </w:tcPr>
          <w:p w14:paraId="374A7AAE"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sprawdzDostepnoscMiejscNaRower)</w:t>
            </w:r>
          </w:p>
        </w:tc>
      </w:tr>
      <w:tr w:rsidR="008F4A56" w:rsidRPr="008F4A56" w14:paraId="68779CE6" w14:textId="77777777" w:rsidTr="008507E4">
        <w:trPr>
          <w:trHeight w:val="843"/>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2BE6BC25"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7</w:t>
            </w:r>
          </w:p>
        </w:tc>
        <w:tc>
          <w:tcPr>
            <w:tcW w:w="1232" w:type="pct"/>
            <w:tcBorders>
              <w:top w:val="single" w:sz="4" w:space="0" w:color="auto"/>
              <w:left w:val="nil"/>
              <w:bottom w:val="single" w:sz="4" w:space="0" w:color="auto"/>
              <w:right w:val="single" w:sz="4" w:space="0" w:color="auto"/>
            </w:tcBorders>
            <w:vAlign w:val="center"/>
            <w:hideMark/>
          </w:tcPr>
          <w:p w14:paraId="4DCCA391"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Rezerwacja miejsca dla rowerów</w:t>
            </w:r>
          </w:p>
        </w:tc>
        <w:tc>
          <w:tcPr>
            <w:tcW w:w="940" w:type="pct"/>
            <w:tcBorders>
              <w:top w:val="single" w:sz="4" w:space="0" w:color="auto"/>
              <w:left w:val="nil"/>
              <w:bottom w:val="single" w:sz="4" w:space="0" w:color="auto"/>
              <w:right w:val="single" w:sz="4" w:space="0" w:color="auto"/>
            </w:tcBorders>
            <w:vAlign w:val="center"/>
            <w:hideMark/>
          </w:tcPr>
          <w:p w14:paraId="3EABE07F"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nil"/>
              <w:bottom w:val="single" w:sz="4" w:space="0" w:color="auto"/>
              <w:right w:val="single" w:sz="4" w:space="0" w:color="auto"/>
            </w:tcBorders>
            <w:vAlign w:val="center"/>
            <w:hideMark/>
          </w:tcPr>
          <w:p w14:paraId="62D03469"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zarezerwujMiejsceNaRower)</w:t>
            </w:r>
          </w:p>
        </w:tc>
      </w:tr>
      <w:tr w:rsidR="008F4A56" w:rsidRPr="008F4A56" w14:paraId="00FABDB5" w14:textId="77777777" w:rsidTr="008507E4">
        <w:trPr>
          <w:trHeight w:val="69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14:paraId="4FCB0DF4"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8</w:t>
            </w:r>
          </w:p>
        </w:tc>
        <w:tc>
          <w:tcPr>
            <w:tcW w:w="1232" w:type="pct"/>
            <w:tcBorders>
              <w:top w:val="single" w:sz="4" w:space="0" w:color="auto"/>
              <w:left w:val="nil"/>
              <w:bottom w:val="single" w:sz="4" w:space="0" w:color="auto"/>
              <w:right w:val="single" w:sz="4" w:space="0" w:color="auto"/>
            </w:tcBorders>
            <w:vAlign w:val="center"/>
            <w:hideMark/>
          </w:tcPr>
          <w:p w14:paraId="3BE320C8"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Anulacja rezerwacji miejsca na rower</w:t>
            </w:r>
          </w:p>
        </w:tc>
        <w:tc>
          <w:tcPr>
            <w:tcW w:w="940" w:type="pct"/>
            <w:tcBorders>
              <w:top w:val="single" w:sz="4" w:space="0" w:color="auto"/>
              <w:left w:val="nil"/>
              <w:bottom w:val="single" w:sz="4" w:space="0" w:color="auto"/>
              <w:right w:val="single" w:sz="4" w:space="0" w:color="auto"/>
            </w:tcBorders>
            <w:vAlign w:val="center"/>
            <w:hideMark/>
          </w:tcPr>
          <w:p w14:paraId="136D7C04"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35" w:type="pct"/>
            <w:tcBorders>
              <w:top w:val="single" w:sz="4" w:space="0" w:color="auto"/>
              <w:left w:val="nil"/>
              <w:bottom w:val="single" w:sz="4" w:space="0" w:color="auto"/>
              <w:right w:val="single" w:sz="4" w:space="0" w:color="auto"/>
            </w:tcBorders>
            <w:vAlign w:val="center"/>
            <w:hideMark/>
          </w:tcPr>
          <w:p w14:paraId="6A3B5362"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anulujRezerwacjeMiejscaNaRower)</w:t>
            </w:r>
          </w:p>
        </w:tc>
      </w:tr>
    </w:tbl>
    <w:p w14:paraId="2E4C79D5" w14:textId="77777777" w:rsidR="008F4A56" w:rsidRPr="008F4A56" w:rsidRDefault="008F4A56" w:rsidP="008F4A56">
      <w:pPr>
        <w:spacing w:after="0" w:line="360" w:lineRule="auto"/>
        <w:jc w:val="both"/>
        <w:rPr>
          <w:rFonts w:ascii="Times New Roman" w:eastAsia="Calibri" w:hAnsi="Times New Roman" w:cs="Times New Roman"/>
          <w:bCs/>
        </w:rPr>
      </w:pPr>
    </w:p>
    <w:p w14:paraId="46EAB93F" w14:textId="77777777" w:rsidR="008F4A56" w:rsidRPr="008F4A56" w:rsidRDefault="008F4A56" w:rsidP="008F4A56">
      <w:pPr>
        <w:spacing w:after="0" w:line="360" w:lineRule="auto"/>
        <w:jc w:val="both"/>
        <w:rPr>
          <w:rFonts w:ascii="Times New Roman" w:eastAsia="Calibri" w:hAnsi="Times New Roman" w:cs="Times New Roman"/>
          <w:bCs/>
        </w:rPr>
      </w:pPr>
    </w:p>
    <w:p w14:paraId="35D17533" w14:textId="77777777" w:rsidR="008F4A56" w:rsidRPr="008F4A56" w:rsidRDefault="008F4A56" w:rsidP="008F4A56">
      <w:pPr>
        <w:spacing w:after="0" w:line="360" w:lineRule="auto"/>
        <w:jc w:val="both"/>
        <w:rPr>
          <w:rFonts w:ascii="Times New Roman" w:eastAsia="Calibri" w:hAnsi="Times New Roman" w:cs="Times New Roman"/>
          <w:bCs/>
        </w:rPr>
      </w:pPr>
      <w:bookmarkStart w:id="58" w:name="_Toc480790377"/>
      <w:r w:rsidRPr="008F4A56">
        <w:rPr>
          <w:rFonts w:ascii="Times New Roman" w:eastAsia="Calibri" w:hAnsi="Times New Roman" w:cs="Times New Roman"/>
          <w:bCs/>
        </w:rPr>
        <w:t>Zwrot Biletu PKP SKM (Zamiana Biletu PKP SKM w Interfejsie PKP SKM polega na jego zwrocie i zakupie nowego)</w:t>
      </w:r>
      <w:bookmarkEnd w:id="58"/>
    </w:p>
    <w:tbl>
      <w:tblPr>
        <w:tblW w:w="5089" w:type="pct"/>
        <w:jc w:val="center"/>
        <w:tblCellMar>
          <w:left w:w="70" w:type="dxa"/>
          <w:right w:w="70" w:type="dxa"/>
        </w:tblCellMar>
        <w:tblLook w:val="04A0" w:firstRow="1" w:lastRow="0" w:firstColumn="1" w:lastColumn="0" w:noHBand="0" w:noVBand="1"/>
      </w:tblPr>
      <w:tblGrid>
        <w:gridCol w:w="542"/>
        <w:gridCol w:w="2302"/>
        <w:gridCol w:w="1721"/>
        <w:gridCol w:w="4946"/>
      </w:tblGrid>
      <w:tr w:rsidR="008F4A56" w:rsidRPr="008F4A56" w14:paraId="5BB87F87" w14:textId="77777777" w:rsidTr="008507E4">
        <w:trPr>
          <w:trHeight w:val="57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3F89F673"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L.p.</w:t>
            </w:r>
          </w:p>
        </w:tc>
        <w:tc>
          <w:tcPr>
            <w:tcW w:w="1210" w:type="pct"/>
            <w:tcBorders>
              <w:top w:val="single" w:sz="4" w:space="0" w:color="auto"/>
              <w:left w:val="nil"/>
              <w:bottom w:val="single" w:sz="4" w:space="0" w:color="auto"/>
              <w:right w:val="single" w:sz="4" w:space="0" w:color="auto"/>
            </w:tcBorders>
            <w:vAlign w:val="center"/>
            <w:hideMark/>
          </w:tcPr>
          <w:p w14:paraId="2AC07A36"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905" w:type="pct"/>
            <w:tcBorders>
              <w:top w:val="single" w:sz="4" w:space="0" w:color="auto"/>
              <w:left w:val="nil"/>
              <w:bottom w:val="single" w:sz="4" w:space="0" w:color="auto"/>
              <w:right w:val="single" w:sz="4" w:space="0" w:color="auto"/>
            </w:tcBorders>
            <w:vAlign w:val="center"/>
            <w:hideMark/>
          </w:tcPr>
          <w:p w14:paraId="351D3AB1"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Źródło</w:t>
            </w:r>
          </w:p>
        </w:tc>
        <w:tc>
          <w:tcPr>
            <w:tcW w:w="2600" w:type="pct"/>
            <w:tcBorders>
              <w:top w:val="single" w:sz="4" w:space="0" w:color="auto"/>
              <w:left w:val="nil"/>
              <w:bottom w:val="single" w:sz="4" w:space="0" w:color="auto"/>
              <w:right w:val="single" w:sz="4" w:space="0" w:color="auto"/>
            </w:tcBorders>
            <w:vAlign w:val="center"/>
            <w:hideMark/>
          </w:tcPr>
          <w:p w14:paraId="3D61604F"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14:paraId="667DC900" w14:textId="77777777" w:rsidTr="008507E4">
        <w:trPr>
          <w:trHeight w:val="659"/>
          <w:jc w:val="center"/>
        </w:trPr>
        <w:tc>
          <w:tcPr>
            <w:tcW w:w="285" w:type="pct"/>
            <w:tcBorders>
              <w:top w:val="nil"/>
              <w:left w:val="single" w:sz="4" w:space="0" w:color="auto"/>
              <w:bottom w:val="single" w:sz="4" w:space="0" w:color="auto"/>
              <w:right w:val="single" w:sz="4" w:space="0" w:color="auto"/>
            </w:tcBorders>
            <w:vAlign w:val="center"/>
            <w:hideMark/>
          </w:tcPr>
          <w:p w14:paraId="50014D29"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1</w:t>
            </w:r>
          </w:p>
        </w:tc>
        <w:tc>
          <w:tcPr>
            <w:tcW w:w="1210" w:type="pct"/>
            <w:tcBorders>
              <w:top w:val="nil"/>
              <w:left w:val="nil"/>
              <w:bottom w:val="single" w:sz="4" w:space="0" w:color="auto"/>
              <w:right w:val="single" w:sz="4" w:space="0" w:color="auto"/>
            </w:tcBorders>
            <w:vAlign w:val="center"/>
            <w:hideMark/>
          </w:tcPr>
          <w:p w14:paraId="5CFA060B"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Zwrot biletu</w:t>
            </w:r>
          </w:p>
        </w:tc>
        <w:tc>
          <w:tcPr>
            <w:tcW w:w="905" w:type="pct"/>
            <w:tcBorders>
              <w:top w:val="nil"/>
              <w:left w:val="nil"/>
              <w:bottom w:val="single" w:sz="4" w:space="0" w:color="auto"/>
              <w:right w:val="single" w:sz="4" w:space="0" w:color="auto"/>
            </w:tcBorders>
            <w:vAlign w:val="center"/>
            <w:hideMark/>
          </w:tcPr>
          <w:p w14:paraId="7EC6C044"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600" w:type="pct"/>
            <w:tcBorders>
              <w:top w:val="nil"/>
              <w:left w:val="nil"/>
              <w:bottom w:val="single" w:sz="4" w:space="0" w:color="auto"/>
              <w:right w:val="single" w:sz="4" w:space="0" w:color="auto"/>
            </w:tcBorders>
            <w:vAlign w:val="center"/>
            <w:hideMark/>
          </w:tcPr>
          <w:p w14:paraId="29CADC9A"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r w:rsidR="008F4A56" w:rsidRPr="008F4A56" w14:paraId="65641D57" w14:textId="77777777" w:rsidTr="008507E4">
        <w:trPr>
          <w:trHeight w:val="827"/>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0294E2AA"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2</w:t>
            </w:r>
          </w:p>
        </w:tc>
        <w:tc>
          <w:tcPr>
            <w:tcW w:w="1210" w:type="pct"/>
            <w:tcBorders>
              <w:top w:val="single" w:sz="4" w:space="0" w:color="auto"/>
              <w:left w:val="nil"/>
              <w:bottom w:val="single" w:sz="4" w:space="0" w:color="auto"/>
              <w:right w:val="single" w:sz="4" w:space="0" w:color="auto"/>
            </w:tcBorders>
            <w:vAlign w:val="center"/>
            <w:hideMark/>
          </w:tcPr>
          <w:p w14:paraId="24C8492F"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Zmiana danych pasażera</w:t>
            </w:r>
          </w:p>
        </w:tc>
        <w:tc>
          <w:tcPr>
            <w:tcW w:w="905" w:type="pct"/>
            <w:tcBorders>
              <w:top w:val="single" w:sz="4" w:space="0" w:color="auto"/>
              <w:left w:val="nil"/>
              <w:bottom w:val="single" w:sz="4" w:space="0" w:color="auto"/>
              <w:right w:val="single" w:sz="4" w:space="0" w:color="auto"/>
            </w:tcBorders>
            <w:vAlign w:val="center"/>
            <w:hideMark/>
          </w:tcPr>
          <w:p w14:paraId="32AC571C"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600" w:type="pct"/>
            <w:tcBorders>
              <w:top w:val="single" w:sz="4" w:space="0" w:color="auto"/>
              <w:left w:val="nil"/>
              <w:bottom w:val="single" w:sz="4" w:space="0" w:color="auto"/>
              <w:right w:val="single" w:sz="4" w:space="0" w:color="auto"/>
            </w:tcBorders>
            <w:vAlign w:val="center"/>
            <w:hideMark/>
          </w:tcPr>
          <w:p w14:paraId="18969F25"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r w:rsidR="008F4A56" w:rsidRPr="008F4A56" w14:paraId="274DB710" w14:textId="77777777" w:rsidTr="008507E4">
        <w:trPr>
          <w:trHeight w:val="827"/>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4CC676B6"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3</w:t>
            </w:r>
          </w:p>
        </w:tc>
        <w:tc>
          <w:tcPr>
            <w:tcW w:w="1210" w:type="pct"/>
            <w:tcBorders>
              <w:top w:val="single" w:sz="4" w:space="0" w:color="auto"/>
              <w:left w:val="nil"/>
              <w:bottom w:val="single" w:sz="4" w:space="0" w:color="auto"/>
              <w:right w:val="single" w:sz="4" w:space="0" w:color="auto"/>
            </w:tcBorders>
            <w:vAlign w:val="center"/>
            <w:hideMark/>
          </w:tcPr>
          <w:p w14:paraId="74C4F15E"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Wymiana biletu</w:t>
            </w:r>
          </w:p>
        </w:tc>
        <w:tc>
          <w:tcPr>
            <w:tcW w:w="905" w:type="pct"/>
            <w:tcBorders>
              <w:top w:val="single" w:sz="4" w:space="0" w:color="auto"/>
              <w:left w:val="nil"/>
              <w:bottom w:val="single" w:sz="4" w:space="0" w:color="auto"/>
              <w:right w:val="single" w:sz="4" w:space="0" w:color="auto"/>
            </w:tcBorders>
            <w:vAlign w:val="center"/>
            <w:hideMark/>
          </w:tcPr>
          <w:p w14:paraId="426C8767"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600" w:type="pct"/>
            <w:tcBorders>
              <w:top w:val="single" w:sz="4" w:space="0" w:color="auto"/>
              <w:left w:val="nil"/>
              <w:bottom w:val="single" w:sz="4" w:space="0" w:color="auto"/>
              <w:right w:val="single" w:sz="4" w:space="0" w:color="auto"/>
            </w:tcBorders>
            <w:vAlign w:val="center"/>
            <w:hideMark/>
          </w:tcPr>
          <w:p w14:paraId="589355C1"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bl>
    <w:p w14:paraId="6B74B481" w14:textId="77777777" w:rsidR="008F4A56" w:rsidRPr="008F4A56" w:rsidRDefault="008F4A56" w:rsidP="008F4A56">
      <w:pPr>
        <w:spacing w:after="0" w:line="360" w:lineRule="auto"/>
        <w:jc w:val="both"/>
        <w:rPr>
          <w:rFonts w:ascii="Times New Roman" w:eastAsia="Calibri" w:hAnsi="Times New Roman" w:cs="Times New Roman"/>
          <w:bCs/>
        </w:rPr>
      </w:pPr>
    </w:p>
    <w:p w14:paraId="773DB4F1" w14:textId="77777777" w:rsidR="008F4A56" w:rsidRPr="008F4A56" w:rsidRDefault="008F4A56" w:rsidP="008F4A56">
      <w:pPr>
        <w:spacing w:after="0" w:line="360" w:lineRule="auto"/>
        <w:jc w:val="both"/>
        <w:rPr>
          <w:rFonts w:ascii="Times New Roman" w:eastAsia="Calibri" w:hAnsi="Times New Roman" w:cs="Times New Roman"/>
          <w:bCs/>
        </w:rPr>
      </w:pPr>
    </w:p>
    <w:p w14:paraId="155379F7" w14:textId="77777777" w:rsidR="008F4A56" w:rsidRPr="008F4A56" w:rsidRDefault="008F4A56" w:rsidP="008F4A56">
      <w:pPr>
        <w:spacing w:after="0" w:line="360" w:lineRule="auto"/>
        <w:jc w:val="both"/>
        <w:rPr>
          <w:rFonts w:ascii="Times New Roman" w:eastAsia="Calibri" w:hAnsi="Times New Roman" w:cs="Times New Roman"/>
          <w:bCs/>
          <w:lang w:val="en-US"/>
        </w:rPr>
      </w:pPr>
      <w:bookmarkStart w:id="59" w:name="_Toc480790378"/>
      <w:r w:rsidRPr="008F4A56">
        <w:rPr>
          <w:rFonts w:ascii="Times New Roman" w:eastAsia="Calibri" w:hAnsi="Times New Roman" w:cs="Times New Roman"/>
          <w:bCs/>
          <w:lang w:val="en-US"/>
        </w:rPr>
        <w:t>Obsługa posprzedażna i inne</w:t>
      </w:r>
      <w:bookmarkEnd w:id="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2267"/>
        <w:gridCol w:w="1727"/>
        <w:gridCol w:w="4811"/>
      </w:tblGrid>
      <w:tr w:rsidR="008F4A56" w:rsidRPr="008F4A56" w14:paraId="3E3890C8" w14:textId="77777777" w:rsidTr="008507E4">
        <w:trPr>
          <w:trHeight w:val="545"/>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3E7AA84F"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L.p.</w:t>
            </w:r>
          </w:p>
        </w:tc>
        <w:tc>
          <w:tcPr>
            <w:tcW w:w="1213" w:type="pct"/>
            <w:tcBorders>
              <w:top w:val="single" w:sz="4" w:space="0" w:color="auto"/>
              <w:left w:val="single" w:sz="4" w:space="0" w:color="auto"/>
              <w:bottom w:val="single" w:sz="4" w:space="0" w:color="auto"/>
              <w:right w:val="single" w:sz="4" w:space="0" w:color="auto"/>
            </w:tcBorders>
            <w:vAlign w:val="center"/>
            <w:hideMark/>
          </w:tcPr>
          <w:p w14:paraId="0297C5A8"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Dane niezbędne dla realizacji Usługi</w:t>
            </w:r>
          </w:p>
        </w:tc>
        <w:tc>
          <w:tcPr>
            <w:tcW w:w="924" w:type="pct"/>
            <w:tcBorders>
              <w:top w:val="single" w:sz="4" w:space="0" w:color="auto"/>
              <w:left w:val="single" w:sz="4" w:space="0" w:color="auto"/>
              <w:bottom w:val="single" w:sz="4" w:space="0" w:color="auto"/>
              <w:right w:val="single" w:sz="4" w:space="0" w:color="auto"/>
            </w:tcBorders>
            <w:vAlign w:val="center"/>
            <w:hideMark/>
          </w:tcPr>
          <w:p w14:paraId="1386612D"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Źródło danych</w:t>
            </w:r>
          </w:p>
        </w:tc>
        <w:tc>
          <w:tcPr>
            <w:tcW w:w="2574" w:type="pct"/>
            <w:tcBorders>
              <w:top w:val="single" w:sz="4" w:space="0" w:color="auto"/>
              <w:left w:val="single" w:sz="4" w:space="0" w:color="auto"/>
              <w:bottom w:val="single" w:sz="4" w:space="0" w:color="auto"/>
              <w:right w:val="single" w:sz="4" w:space="0" w:color="auto"/>
            </w:tcBorders>
            <w:vAlign w:val="center"/>
            <w:hideMark/>
          </w:tcPr>
          <w:p w14:paraId="254AB619" w14:textId="77777777" w:rsidR="008F4A56" w:rsidRPr="008F4A56" w:rsidRDefault="008F4A56" w:rsidP="008F4A56">
            <w:pPr>
              <w:spacing w:after="0" w:line="360" w:lineRule="auto"/>
              <w:jc w:val="both"/>
              <w:rPr>
                <w:rFonts w:ascii="Times New Roman" w:eastAsia="Calibri" w:hAnsi="Times New Roman" w:cs="Times New Roman"/>
                <w:b/>
                <w:bCs/>
              </w:rPr>
            </w:pPr>
            <w:r w:rsidRPr="008F4A56">
              <w:rPr>
                <w:rFonts w:ascii="Times New Roman" w:eastAsia="Calibri" w:hAnsi="Times New Roman" w:cs="Times New Roman"/>
                <w:b/>
                <w:bCs/>
              </w:rPr>
              <w:t>Jak wprowadzane i aktualizowane są dane</w:t>
            </w:r>
          </w:p>
        </w:tc>
      </w:tr>
      <w:tr w:rsidR="008F4A56" w:rsidRPr="008F4A56" w14:paraId="6B47961C" w14:textId="77777777" w:rsidTr="008507E4">
        <w:trPr>
          <w:trHeight w:val="931"/>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1B172F3C"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1</w:t>
            </w:r>
          </w:p>
        </w:tc>
        <w:tc>
          <w:tcPr>
            <w:tcW w:w="1213" w:type="pct"/>
            <w:tcBorders>
              <w:top w:val="single" w:sz="4" w:space="0" w:color="auto"/>
              <w:left w:val="single" w:sz="4" w:space="0" w:color="auto"/>
              <w:bottom w:val="single" w:sz="4" w:space="0" w:color="auto"/>
              <w:right w:val="single" w:sz="4" w:space="0" w:color="auto"/>
            </w:tcBorders>
            <w:vAlign w:val="center"/>
            <w:hideMark/>
          </w:tcPr>
          <w:p w14:paraId="637BDDD2"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xml:space="preserve">Panel reklamacyjny – zwrot biletu </w:t>
            </w:r>
          </w:p>
        </w:tc>
        <w:tc>
          <w:tcPr>
            <w:tcW w:w="924" w:type="pct"/>
            <w:tcBorders>
              <w:top w:val="single" w:sz="4" w:space="0" w:color="auto"/>
              <w:left w:val="single" w:sz="4" w:space="0" w:color="auto"/>
              <w:bottom w:val="single" w:sz="4" w:space="0" w:color="auto"/>
              <w:right w:val="single" w:sz="4" w:space="0" w:color="auto"/>
            </w:tcBorders>
            <w:vAlign w:val="center"/>
            <w:hideMark/>
          </w:tcPr>
          <w:p w14:paraId="21F9B701"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Interfejs PKP SKM</w:t>
            </w:r>
          </w:p>
        </w:tc>
        <w:tc>
          <w:tcPr>
            <w:tcW w:w="2574" w:type="pct"/>
            <w:tcBorders>
              <w:top w:val="single" w:sz="4" w:space="0" w:color="auto"/>
              <w:left w:val="single" w:sz="4" w:space="0" w:color="auto"/>
              <w:bottom w:val="single" w:sz="4" w:space="0" w:color="auto"/>
              <w:right w:val="single" w:sz="4" w:space="0" w:color="auto"/>
            </w:tcBorders>
            <w:vAlign w:val="center"/>
            <w:hideMark/>
          </w:tcPr>
          <w:p w14:paraId="03EE628E"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Zgodnie ze Specyfikacją interfejsu (metoda zwrocBilet)</w:t>
            </w:r>
          </w:p>
        </w:tc>
      </w:tr>
    </w:tbl>
    <w:p w14:paraId="345696AD" w14:textId="77777777" w:rsidR="008F4A56" w:rsidRPr="008F4A56" w:rsidRDefault="008F4A56" w:rsidP="008F4A56">
      <w:pPr>
        <w:spacing w:after="0" w:line="360" w:lineRule="auto"/>
        <w:rPr>
          <w:rFonts w:ascii="Times New Roman" w:eastAsia="Calibri"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62"/>
        <w:gridCol w:w="2496"/>
        <w:gridCol w:w="2035"/>
      </w:tblGrid>
      <w:tr w:rsidR="008F4A56" w:rsidRPr="008F4A56" w14:paraId="256407C1" w14:textId="77777777" w:rsidTr="008507E4">
        <w:tc>
          <w:tcPr>
            <w:tcW w:w="9103" w:type="dxa"/>
            <w:gridSpan w:val="4"/>
            <w:tcBorders>
              <w:top w:val="nil"/>
              <w:left w:val="nil"/>
              <w:bottom w:val="nil"/>
              <w:right w:val="nil"/>
            </w:tcBorders>
            <w:shd w:val="clear" w:color="auto" w:fill="auto"/>
            <w:hideMark/>
          </w:tcPr>
          <w:p w14:paraId="78DF30E7" w14:textId="77777777" w:rsidR="008F4A56" w:rsidRPr="008F4A56" w:rsidRDefault="008F4A56" w:rsidP="008F4A56">
            <w:pPr>
              <w:spacing w:after="0" w:line="360" w:lineRule="auto"/>
              <w:jc w:val="right"/>
              <w:rPr>
                <w:rFonts w:ascii="Calibri" w:eastAsia="Calibri" w:hAnsi="Calibri" w:cs="Times New Roman"/>
                <w:b/>
                <w:bCs/>
              </w:rPr>
            </w:pPr>
            <w:r w:rsidRPr="008F4A56">
              <w:rPr>
                <w:rFonts w:ascii="Calibri" w:eastAsia="Calibri" w:hAnsi="Calibri" w:cs="Times New Roman"/>
                <w:b/>
                <w:bCs/>
              </w:rPr>
              <w:lastRenderedPageBreak/>
              <w:t>Załącznik nr 2</w:t>
            </w:r>
          </w:p>
        </w:tc>
      </w:tr>
      <w:tr w:rsidR="008F4A56" w:rsidRPr="008F4A56" w14:paraId="70BB4364" w14:textId="77777777" w:rsidTr="008507E4">
        <w:tc>
          <w:tcPr>
            <w:tcW w:w="9103" w:type="dxa"/>
            <w:gridSpan w:val="4"/>
            <w:tcBorders>
              <w:top w:val="nil"/>
              <w:left w:val="nil"/>
              <w:bottom w:val="single" w:sz="4" w:space="0" w:color="auto"/>
              <w:right w:val="nil"/>
            </w:tcBorders>
            <w:shd w:val="clear" w:color="auto" w:fill="auto"/>
          </w:tcPr>
          <w:p w14:paraId="098A3814" w14:textId="77777777" w:rsidR="008F4A56" w:rsidRPr="008F4A56" w:rsidRDefault="008F4A56" w:rsidP="008F4A56">
            <w:pPr>
              <w:spacing w:after="0" w:line="360" w:lineRule="auto"/>
              <w:jc w:val="both"/>
              <w:rPr>
                <w:rFonts w:ascii="Calibri" w:eastAsia="Calibri" w:hAnsi="Calibri" w:cs="Times New Roman"/>
                <w:b/>
                <w:bCs/>
              </w:rPr>
            </w:pPr>
          </w:p>
          <w:p w14:paraId="16961D40"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Protokół Uruchomienia Usługi</w:t>
            </w:r>
          </w:p>
          <w:p w14:paraId="17ECECC1"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(wzór)</w:t>
            </w:r>
          </w:p>
          <w:p w14:paraId="77436D0B" w14:textId="77777777" w:rsidR="008F4A56" w:rsidRPr="008F4A56" w:rsidRDefault="008F4A56" w:rsidP="008F4A56">
            <w:pPr>
              <w:spacing w:after="0" w:line="360" w:lineRule="auto"/>
              <w:jc w:val="both"/>
              <w:rPr>
                <w:rFonts w:ascii="Calibri" w:eastAsia="Calibri" w:hAnsi="Calibri" w:cs="Times New Roman"/>
                <w:b/>
                <w:bCs/>
              </w:rPr>
            </w:pPr>
          </w:p>
        </w:tc>
      </w:tr>
      <w:tr w:rsidR="008F4A56" w:rsidRPr="008F4A56" w14:paraId="753924B6" w14:textId="77777777" w:rsidTr="008507E4">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B155208"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w:t>
            </w:r>
          </w:p>
        </w:tc>
        <w:tc>
          <w:tcPr>
            <w:tcW w:w="669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BF8DCBD" w14:textId="77777777" w:rsidR="008F4A56" w:rsidRPr="008F4A56" w:rsidRDefault="008F4A56" w:rsidP="008F4A56">
            <w:pPr>
              <w:spacing w:after="0" w:line="360" w:lineRule="auto"/>
              <w:jc w:val="both"/>
              <w:rPr>
                <w:rFonts w:ascii="Calibri" w:eastAsia="Calibri" w:hAnsi="Calibri" w:cs="Times New Roman"/>
                <w:b/>
                <w:bCs/>
              </w:rPr>
            </w:pPr>
            <w:r w:rsidRPr="008F4A56">
              <w:rPr>
                <w:rFonts w:ascii="Calibri" w:eastAsia="Calibri" w:hAnsi="Calibri" w:cs="Times New Roman"/>
                <w:b/>
                <w:bCs/>
              </w:rPr>
              <w:t>Protokół Uruchomienia Usługi</w:t>
            </w:r>
          </w:p>
        </w:tc>
      </w:tr>
      <w:tr w:rsidR="008F4A56" w:rsidRPr="008F4A56" w14:paraId="149E8D76" w14:textId="77777777" w:rsidTr="008507E4">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2C424318"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Agent:</w:t>
            </w:r>
          </w:p>
        </w:tc>
        <w:tc>
          <w:tcPr>
            <w:tcW w:w="2162" w:type="dxa"/>
            <w:tcBorders>
              <w:top w:val="single" w:sz="4" w:space="0" w:color="auto"/>
              <w:left w:val="single" w:sz="4" w:space="0" w:color="auto"/>
              <w:bottom w:val="single" w:sz="4" w:space="0" w:color="auto"/>
              <w:right w:val="single" w:sz="4" w:space="0" w:color="auto"/>
            </w:tcBorders>
            <w:shd w:val="clear" w:color="auto" w:fill="auto"/>
          </w:tcPr>
          <w:p w14:paraId="0514B5A1" w14:textId="77777777" w:rsidR="008F4A56" w:rsidRPr="008F4A56" w:rsidRDefault="008F4A56" w:rsidP="008F4A56">
            <w:pPr>
              <w:spacing w:after="0" w:line="360" w:lineRule="auto"/>
              <w:jc w:val="both"/>
              <w:rPr>
                <w:rFonts w:ascii="Calibri" w:eastAsia="Calibri" w:hAnsi="Calibri" w:cs="Times New Roman"/>
                <w:bCs/>
              </w:rPr>
            </w:pPr>
          </w:p>
        </w:tc>
        <w:tc>
          <w:tcPr>
            <w:tcW w:w="2496" w:type="dxa"/>
            <w:tcBorders>
              <w:top w:val="single" w:sz="4" w:space="0" w:color="auto"/>
              <w:left w:val="single" w:sz="4" w:space="0" w:color="auto"/>
              <w:bottom w:val="single" w:sz="4" w:space="0" w:color="auto"/>
              <w:right w:val="single" w:sz="4" w:space="0" w:color="auto"/>
            </w:tcBorders>
            <w:shd w:val="clear" w:color="auto" w:fill="auto"/>
            <w:hideMark/>
          </w:tcPr>
          <w:p w14:paraId="0688A707"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Przewoźnik:</w:t>
            </w: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437C5A3C"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565A3E20" w14:textId="77777777" w:rsidTr="008507E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A59D4B"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wykonania testów:</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69900D47"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69F4310A" w14:textId="77777777" w:rsidTr="008507E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0E2997"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Uwagi:</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D5E6923"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754B0D82" w14:textId="77777777" w:rsidTr="008507E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0A37DB"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rozpoczęcia świadczenia Usług:</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1B0DA3A1"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4EED1151" w14:textId="77777777" w:rsidTr="008507E4">
        <w:tc>
          <w:tcPr>
            <w:tcW w:w="457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B523301"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 xml:space="preserve">Agent: </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hideMark/>
          </w:tcPr>
          <w:p w14:paraId="7B7B9416"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Przewoźnik</w:t>
            </w:r>
          </w:p>
        </w:tc>
      </w:tr>
      <w:tr w:rsidR="008F4A56" w:rsidRPr="008F4A56" w14:paraId="62811968" w14:textId="77777777" w:rsidTr="008507E4">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7BE3E0B"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w:t>
            </w:r>
          </w:p>
        </w:tc>
        <w:tc>
          <w:tcPr>
            <w:tcW w:w="2162" w:type="dxa"/>
            <w:tcBorders>
              <w:top w:val="single" w:sz="4" w:space="0" w:color="auto"/>
              <w:left w:val="single" w:sz="4" w:space="0" w:color="auto"/>
              <w:bottom w:val="single" w:sz="4" w:space="0" w:color="auto"/>
              <w:right w:val="single" w:sz="4" w:space="0" w:color="auto"/>
            </w:tcBorders>
            <w:shd w:val="clear" w:color="auto" w:fill="auto"/>
            <w:hideMark/>
          </w:tcPr>
          <w:p w14:paraId="585F223B"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Podpis</w:t>
            </w:r>
          </w:p>
        </w:tc>
        <w:tc>
          <w:tcPr>
            <w:tcW w:w="2496" w:type="dxa"/>
            <w:tcBorders>
              <w:top w:val="single" w:sz="4" w:space="0" w:color="auto"/>
              <w:left w:val="single" w:sz="4" w:space="0" w:color="auto"/>
              <w:bottom w:val="single" w:sz="4" w:space="0" w:color="auto"/>
              <w:right w:val="single" w:sz="4" w:space="0" w:color="auto"/>
            </w:tcBorders>
            <w:shd w:val="clear" w:color="auto" w:fill="auto"/>
            <w:hideMark/>
          </w:tcPr>
          <w:p w14:paraId="54B1238C"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w:t>
            </w:r>
          </w:p>
        </w:tc>
        <w:tc>
          <w:tcPr>
            <w:tcW w:w="2035" w:type="dxa"/>
            <w:tcBorders>
              <w:top w:val="single" w:sz="4" w:space="0" w:color="auto"/>
              <w:left w:val="single" w:sz="4" w:space="0" w:color="auto"/>
              <w:bottom w:val="single" w:sz="4" w:space="0" w:color="auto"/>
              <w:right w:val="single" w:sz="4" w:space="0" w:color="auto"/>
            </w:tcBorders>
            <w:shd w:val="clear" w:color="auto" w:fill="auto"/>
            <w:hideMark/>
          </w:tcPr>
          <w:p w14:paraId="2AADA434"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Podpis</w:t>
            </w:r>
          </w:p>
        </w:tc>
      </w:tr>
      <w:tr w:rsidR="008F4A56" w:rsidRPr="008F4A56" w14:paraId="47CD4EFA" w14:textId="77777777" w:rsidTr="008507E4">
        <w:tc>
          <w:tcPr>
            <w:tcW w:w="2410" w:type="dxa"/>
            <w:tcBorders>
              <w:top w:val="single" w:sz="4" w:space="0" w:color="auto"/>
              <w:left w:val="single" w:sz="4" w:space="0" w:color="auto"/>
              <w:bottom w:val="single" w:sz="4" w:space="0" w:color="auto"/>
              <w:right w:val="single" w:sz="4" w:space="0" w:color="auto"/>
            </w:tcBorders>
            <w:shd w:val="clear" w:color="auto" w:fill="auto"/>
          </w:tcPr>
          <w:p w14:paraId="0DB8A5AB" w14:textId="77777777" w:rsidR="008F4A56" w:rsidRPr="008F4A56" w:rsidRDefault="008F4A56" w:rsidP="008F4A56">
            <w:pPr>
              <w:spacing w:after="0" w:line="360" w:lineRule="auto"/>
              <w:jc w:val="both"/>
              <w:rPr>
                <w:rFonts w:ascii="Calibri" w:eastAsia="Calibri" w:hAnsi="Calibri" w:cs="Times New Roman"/>
                <w:bCs/>
              </w:rPr>
            </w:pPr>
          </w:p>
        </w:tc>
        <w:tc>
          <w:tcPr>
            <w:tcW w:w="2162" w:type="dxa"/>
            <w:tcBorders>
              <w:top w:val="single" w:sz="4" w:space="0" w:color="auto"/>
              <w:left w:val="single" w:sz="4" w:space="0" w:color="auto"/>
              <w:bottom w:val="single" w:sz="4" w:space="0" w:color="auto"/>
              <w:right w:val="single" w:sz="4" w:space="0" w:color="auto"/>
            </w:tcBorders>
            <w:shd w:val="clear" w:color="auto" w:fill="auto"/>
          </w:tcPr>
          <w:p w14:paraId="7FB84066" w14:textId="77777777" w:rsidR="008F4A56" w:rsidRPr="008F4A56" w:rsidRDefault="008F4A56" w:rsidP="008F4A56">
            <w:pPr>
              <w:spacing w:after="0" w:line="360" w:lineRule="auto"/>
              <w:jc w:val="both"/>
              <w:rPr>
                <w:rFonts w:ascii="Calibri" w:eastAsia="Calibri" w:hAnsi="Calibri" w:cs="Times New Roman"/>
                <w:bCs/>
              </w:rPr>
            </w:pPr>
          </w:p>
        </w:tc>
        <w:tc>
          <w:tcPr>
            <w:tcW w:w="2496" w:type="dxa"/>
            <w:tcBorders>
              <w:top w:val="single" w:sz="4" w:space="0" w:color="auto"/>
              <w:left w:val="single" w:sz="4" w:space="0" w:color="auto"/>
              <w:bottom w:val="single" w:sz="4" w:space="0" w:color="auto"/>
              <w:right w:val="single" w:sz="4" w:space="0" w:color="auto"/>
            </w:tcBorders>
            <w:shd w:val="clear" w:color="auto" w:fill="auto"/>
          </w:tcPr>
          <w:p w14:paraId="5A8B7A7F" w14:textId="77777777" w:rsidR="008F4A56" w:rsidRPr="008F4A56" w:rsidRDefault="008F4A56" w:rsidP="008F4A56">
            <w:pPr>
              <w:spacing w:after="0" w:line="360" w:lineRule="auto"/>
              <w:jc w:val="both"/>
              <w:rPr>
                <w:rFonts w:ascii="Calibri" w:eastAsia="Calibri" w:hAnsi="Calibri" w:cs="Times New Roman"/>
                <w:bCs/>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33E73447" w14:textId="77777777" w:rsidR="008F4A56" w:rsidRPr="008F4A56" w:rsidRDefault="008F4A56" w:rsidP="008F4A56">
            <w:pPr>
              <w:spacing w:after="0" w:line="360" w:lineRule="auto"/>
              <w:jc w:val="both"/>
              <w:rPr>
                <w:rFonts w:ascii="Calibri" w:eastAsia="Calibri" w:hAnsi="Calibri" w:cs="Times New Roman"/>
                <w:bCs/>
              </w:rPr>
            </w:pPr>
          </w:p>
        </w:tc>
      </w:tr>
    </w:tbl>
    <w:p w14:paraId="2A5B95BA" w14:textId="77777777" w:rsidR="008F4A56" w:rsidRPr="008F4A56" w:rsidRDefault="008F4A56" w:rsidP="008F4A56">
      <w:pPr>
        <w:spacing w:after="0" w:line="360" w:lineRule="auto"/>
        <w:jc w:val="both"/>
        <w:rPr>
          <w:rFonts w:ascii="Times New Roman" w:eastAsia="Calibri" w:hAnsi="Times New Roman" w:cs="Times New Roman"/>
          <w:bCs/>
        </w:rPr>
      </w:pPr>
    </w:p>
    <w:p w14:paraId="168BD04C" w14:textId="77777777" w:rsidR="008F4A56" w:rsidRPr="008F4A56" w:rsidRDefault="008F4A56" w:rsidP="008F4A56">
      <w:pPr>
        <w:spacing w:after="0" w:line="360" w:lineRule="auto"/>
        <w:jc w:val="both"/>
        <w:rPr>
          <w:rFonts w:ascii="Times New Roman" w:eastAsia="Calibri" w:hAnsi="Times New Roman" w:cs="Times New Roman"/>
          <w:bCs/>
        </w:rPr>
      </w:pPr>
    </w:p>
    <w:p w14:paraId="0CC2B147" w14:textId="77777777" w:rsidR="008F4A56" w:rsidRPr="008F4A56" w:rsidRDefault="008F4A56" w:rsidP="008F4A56">
      <w:pPr>
        <w:spacing w:after="0" w:line="360" w:lineRule="auto"/>
        <w:jc w:val="both"/>
        <w:rPr>
          <w:rFonts w:ascii="Times New Roman" w:eastAsia="Calibri" w:hAnsi="Times New Roman" w:cs="Times New Roman"/>
          <w:bCs/>
        </w:rPr>
      </w:pPr>
    </w:p>
    <w:p w14:paraId="2417B714" w14:textId="77777777" w:rsidR="008F4A56" w:rsidRPr="008F4A56" w:rsidRDefault="008F4A56" w:rsidP="008F4A56">
      <w:pPr>
        <w:spacing w:after="0" w:line="360" w:lineRule="auto"/>
        <w:jc w:val="both"/>
        <w:rPr>
          <w:rFonts w:ascii="Times New Roman" w:eastAsia="Calibri" w:hAnsi="Times New Roman" w:cs="Times New Roman"/>
          <w:bCs/>
        </w:rPr>
      </w:pPr>
    </w:p>
    <w:p w14:paraId="3CD73C47" w14:textId="77777777" w:rsidR="008F4A56" w:rsidRPr="008F4A56" w:rsidRDefault="008F4A56" w:rsidP="008F4A56">
      <w:pPr>
        <w:spacing w:after="0" w:line="360" w:lineRule="auto"/>
        <w:jc w:val="both"/>
        <w:rPr>
          <w:rFonts w:ascii="Times New Roman" w:eastAsia="Calibri" w:hAnsi="Times New Roman" w:cs="Times New Roman"/>
          <w:bCs/>
        </w:rPr>
      </w:pPr>
    </w:p>
    <w:p w14:paraId="28304A9C" w14:textId="77777777" w:rsidR="008F4A56" w:rsidRPr="008F4A56" w:rsidRDefault="008F4A56" w:rsidP="008F4A56">
      <w:pPr>
        <w:spacing w:after="0" w:line="360" w:lineRule="auto"/>
        <w:jc w:val="both"/>
        <w:rPr>
          <w:rFonts w:ascii="Times New Roman" w:eastAsia="Calibri" w:hAnsi="Times New Roman" w:cs="Times New Roman"/>
          <w:bCs/>
        </w:rPr>
      </w:pPr>
    </w:p>
    <w:p w14:paraId="5FAAFBD7" w14:textId="77777777" w:rsidR="008F4A56" w:rsidRPr="008F4A56" w:rsidRDefault="008F4A56" w:rsidP="008F4A56">
      <w:pPr>
        <w:spacing w:after="0" w:line="360" w:lineRule="auto"/>
        <w:jc w:val="both"/>
        <w:rPr>
          <w:rFonts w:ascii="Times New Roman" w:eastAsia="Calibri" w:hAnsi="Times New Roman" w:cs="Times New Roman"/>
          <w:bCs/>
        </w:rPr>
      </w:pPr>
    </w:p>
    <w:p w14:paraId="3D8C57A6" w14:textId="77777777" w:rsidR="008F4A56" w:rsidRPr="008F4A56" w:rsidRDefault="008F4A56" w:rsidP="008F4A56">
      <w:pPr>
        <w:spacing w:after="0" w:line="360" w:lineRule="auto"/>
        <w:jc w:val="both"/>
        <w:rPr>
          <w:rFonts w:ascii="Times New Roman" w:eastAsia="Calibri" w:hAnsi="Times New Roman" w:cs="Times New Roman"/>
          <w:bCs/>
        </w:rPr>
      </w:pPr>
    </w:p>
    <w:p w14:paraId="4C0B4E66" w14:textId="77777777" w:rsidR="008F4A56" w:rsidRPr="008F4A56" w:rsidRDefault="008F4A56" w:rsidP="008F4A56">
      <w:pPr>
        <w:spacing w:after="0" w:line="360" w:lineRule="auto"/>
        <w:jc w:val="both"/>
        <w:rPr>
          <w:rFonts w:ascii="Times New Roman" w:eastAsia="Calibri" w:hAnsi="Times New Roman" w:cs="Times New Roman"/>
          <w:bCs/>
        </w:rPr>
      </w:pPr>
    </w:p>
    <w:p w14:paraId="68CB89C0" w14:textId="77777777" w:rsidR="008F4A56" w:rsidRPr="008F4A56" w:rsidRDefault="008F4A56" w:rsidP="008F4A56">
      <w:pPr>
        <w:spacing w:after="0" w:line="360" w:lineRule="auto"/>
        <w:jc w:val="both"/>
        <w:rPr>
          <w:rFonts w:ascii="Times New Roman" w:eastAsia="Calibri" w:hAnsi="Times New Roman" w:cs="Times New Roman"/>
          <w:bCs/>
        </w:rPr>
      </w:pPr>
    </w:p>
    <w:p w14:paraId="63707DC3" w14:textId="77777777" w:rsidR="008F4A56" w:rsidRPr="008F4A56" w:rsidRDefault="008F4A56" w:rsidP="008F4A56">
      <w:pPr>
        <w:spacing w:after="0" w:line="360" w:lineRule="auto"/>
        <w:jc w:val="both"/>
        <w:rPr>
          <w:rFonts w:ascii="Times New Roman" w:eastAsia="Calibri" w:hAnsi="Times New Roman" w:cs="Times New Roman"/>
          <w:bCs/>
        </w:rPr>
      </w:pPr>
    </w:p>
    <w:p w14:paraId="6D959B12" w14:textId="77777777" w:rsidR="008F4A56" w:rsidRPr="008F4A56" w:rsidRDefault="008F4A56" w:rsidP="008F4A56">
      <w:pPr>
        <w:spacing w:after="0" w:line="360" w:lineRule="auto"/>
        <w:jc w:val="both"/>
        <w:rPr>
          <w:rFonts w:ascii="Times New Roman" w:eastAsia="Calibri" w:hAnsi="Times New Roman" w:cs="Times New Roman"/>
          <w:bCs/>
        </w:rPr>
      </w:pPr>
    </w:p>
    <w:p w14:paraId="1F6AFDB3" w14:textId="77777777" w:rsidR="008F4A56" w:rsidRPr="008F4A56" w:rsidRDefault="008F4A56" w:rsidP="008F4A56">
      <w:pPr>
        <w:spacing w:after="0" w:line="360" w:lineRule="auto"/>
        <w:jc w:val="both"/>
        <w:rPr>
          <w:rFonts w:ascii="Times New Roman" w:eastAsia="Calibri" w:hAnsi="Times New Roman" w:cs="Times New Roman"/>
          <w:bCs/>
        </w:rPr>
      </w:pPr>
    </w:p>
    <w:p w14:paraId="66936EC0" w14:textId="77777777" w:rsidR="008F4A56" w:rsidRPr="008F4A56" w:rsidRDefault="008F4A56" w:rsidP="008F4A56">
      <w:pPr>
        <w:spacing w:after="0" w:line="360" w:lineRule="auto"/>
        <w:jc w:val="both"/>
        <w:rPr>
          <w:rFonts w:ascii="Times New Roman" w:eastAsia="Calibri" w:hAnsi="Times New Roman" w:cs="Times New Roman"/>
          <w:bCs/>
        </w:rPr>
      </w:pPr>
    </w:p>
    <w:p w14:paraId="410CBAD4" w14:textId="77777777" w:rsidR="008F4A56" w:rsidRPr="008F4A56" w:rsidRDefault="008F4A56" w:rsidP="008F4A56">
      <w:pPr>
        <w:spacing w:after="0" w:line="360" w:lineRule="auto"/>
        <w:jc w:val="both"/>
        <w:rPr>
          <w:rFonts w:ascii="Times New Roman" w:eastAsia="Calibri" w:hAnsi="Times New Roman" w:cs="Times New Roman"/>
          <w:bCs/>
        </w:rPr>
      </w:pPr>
    </w:p>
    <w:p w14:paraId="20683341" w14:textId="77777777" w:rsidR="008F4A56" w:rsidRPr="008F4A56" w:rsidRDefault="008F4A56" w:rsidP="008F4A56">
      <w:pPr>
        <w:spacing w:after="0" w:line="360" w:lineRule="auto"/>
        <w:jc w:val="both"/>
        <w:rPr>
          <w:rFonts w:ascii="Times New Roman" w:eastAsia="Calibri" w:hAnsi="Times New Roman" w:cs="Times New Roman"/>
          <w:bCs/>
        </w:rPr>
      </w:pPr>
    </w:p>
    <w:p w14:paraId="58830F17" w14:textId="77777777" w:rsidR="008F4A56" w:rsidRPr="008F4A56" w:rsidRDefault="008F4A56" w:rsidP="008F4A56">
      <w:pPr>
        <w:spacing w:after="0" w:line="360" w:lineRule="auto"/>
        <w:jc w:val="both"/>
        <w:rPr>
          <w:rFonts w:ascii="Times New Roman" w:eastAsia="Calibri" w:hAnsi="Times New Roman" w:cs="Times New Roman"/>
          <w:bCs/>
        </w:rPr>
      </w:pPr>
    </w:p>
    <w:p w14:paraId="36E6D453" w14:textId="77777777" w:rsidR="008F4A56" w:rsidRPr="008F4A56" w:rsidRDefault="008F4A56" w:rsidP="008F4A56">
      <w:pPr>
        <w:spacing w:after="0" w:line="360" w:lineRule="auto"/>
        <w:jc w:val="both"/>
        <w:rPr>
          <w:rFonts w:ascii="Times New Roman" w:eastAsia="Calibri" w:hAnsi="Times New Roman" w:cs="Times New Roman"/>
          <w:bCs/>
        </w:rPr>
      </w:pPr>
    </w:p>
    <w:p w14:paraId="506C4E5E" w14:textId="77777777" w:rsidR="008F4A56" w:rsidRPr="008F4A56" w:rsidRDefault="008F4A56" w:rsidP="008F4A56">
      <w:pPr>
        <w:spacing w:after="0" w:line="360" w:lineRule="auto"/>
        <w:jc w:val="both"/>
        <w:rPr>
          <w:rFonts w:ascii="Times New Roman" w:eastAsia="Calibri" w:hAnsi="Times New Roman" w:cs="Times New Roman"/>
          <w:bCs/>
        </w:rPr>
      </w:pPr>
    </w:p>
    <w:p w14:paraId="66073A4C" w14:textId="77777777" w:rsidR="008F4A56" w:rsidRPr="008F4A56" w:rsidRDefault="008F4A56" w:rsidP="008F4A56">
      <w:pPr>
        <w:spacing w:after="0" w:line="360" w:lineRule="auto"/>
        <w:jc w:val="both"/>
        <w:rPr>
          <w:rFonts w:ascii="Times New Roman" w:eastAsia="Calibri" w:hAnsi="Times New Roman" w:cs="Times New Roman"/>
          <w:bCs/>
        </w:rPr>
      </w:pPr>
    </w:p>
    <w:p w14:paraId="3E5460C2" w14:textId="77777777" w:rsidR="008F4A56" w:rsidRPr="008F4A56" w:rsidRDefault="008F4A56" w:rsidP="008F4A56">
      <w:pPr>
        <w:spacing w:after="0" w:line="360" w:lineRule="auto"/>
        <w:jc w:val="both"/>
        <w:rPr>
          <w:rFonts w:ascii="Times New Roman" w:eastAsia="Calibri" w:hAnsi="Times New Roman" w:cs="Times New Roman"/>
          <w:bCs/>
        </w:rPr>
      </w:pPr>
    </w:p>
    <w:p w14:paraId="1405EFFB" w14:textId="77777777" w:rsidR="0038608E" w:rsidRDefault="0038608E" w:rsidP="008F4A56">
      <w:pPr>
        <w:spacing w:after="0" w:line="360" w:lineRule="auto"/>
        <w:jc w:val="right"/>
        <w:rPr>
          <w:rFonts w:ascii="Times New Roman" w:eastAsia="Calibri" w:hAnsi="Times New Roman" w:cs="Times New Roman"/>
          <w:b/>
          <w:bCs/>
        </w:rPr>
      </w:pPr>
    </w:p>
    <w:p w14:paraId="6148E678" w14:textId="77777777" w:rsidR="0038608E" w:rsidRDefault="0038608E" w:rsidP="008F4A56">
      <w:pPr>
        <w:spacing w:after="0" w:line="360" w:lineRule="auto"/>
        <w:jc w:val="right"/>
        <w:rPr>
          <w:rFonts w:ascii="Times New Roman" w:eastAsia="Calibri" w:hAnsi="Times New Roman" w:cs="Times New Roman"/>
          <w:b/>
          <w:bCs/>
        </w:rPr>
      </w:pPr>
    </w:p>
    <w:p w14:paraId="574147C3" w14:textId="77777777" w:rsidR="0038608E" w:rsidRDefault="0038608E" w:rsidP="008F4A56">
      <w:pPr>
        <w:spacing w:after="0" w:line="360" w:lineRule="auto"/>
        <w:jc w:val="right"/>
        <w:rPr>
          <w:rFonts w:ascii="Times New Roman" w:eastAsia="Calibri" w:hAnsi="Times New Roman" w:cs="Times New Roman"/>
          <w:b/>
          <w:bCs/>
        </w:rPr>
      </w:pPr>
    </w:p>
    <w:p w14:paraId="4610C293" w14:textId="44BE654E" w:rsidR="008F4A56" w:rsidRPr="008F4A56" w:rsidRDefault="008F4A56" w:rsidP="008F4A56">
      <w:pPr>
        <w:spacing w:after="0" w:line="360" w:lineRule="auto"/>
        <w:jc w:val="right"/>
        <w:rPr>
          <w:rFonts w:ascii="Times New Roman" w:eastAsia="Calibri" w:hAnsi="Times New Roman" w:cs="Times New Roman"/>
          <w:b/>
          <w:bCs/>
        </w:rPr>
      </w:pPr>
      <w:r w:rsidRPr="008F4A56">
        <w:rPr>
          <w:rFonts w:ascii="Times New Roman" w:eastAsia="Calibri" w:hAnsi="Times New Roman" w:cs="Times New Roman"/>
          <w:b/>
          <w:bCs/>
        </w:rPr>
        <w:lastRenderedPageBreak/>
        <w:t>Załącznik nr 3</w:t>
      </w:r>
    </w:p>
    <w:p w14:paraId="0C0561EA" w14:textId="77777777" w:rsidR="008F4A56" w:rsidRPr="008F4A56" w:rsidRDefault="008F4A56" w:rsidP="008F4A56">
      <w:pPr>
        <w:spacing w:after="0" w:line="360" w:lineRule="auto"/>
        <w:jc w:val="right"/>
        <w:rPr>
          <w:rFonts w:ascii="Times New Roman" w:eastAsia="Calibri" w:hAnsi="Times New Roman" w:cs="Times New Roman"/>
          <w:b/>
          <w:bCs/>
        </w:rPr>
      </w:pPr>
    </w:p>
    <w:p w14:paraId="4589FFAF" w14:textId="77777777" w:rsidR="008F4A56" w:rsidRPr="008F4A56" w:rsidRDefault="008F4A56" w:rsidP="008F4A56">
      <w:pPr>
        <w:numPr>
          <w:ilvl w:val="0"/>
          <w:numId w:val="37"/>
        </w:numPr>
        <w:overflowPunct w:val="0"/>
        <w:autoSpaceDE w:val="0"/>
        <w:autoSpaceDN w:val="0"/>
        <w:adjustRightInd w:val="0"/>
        <w:spacing w:after="0" w:line="360" w:lineRule="auto"/>
        <w:jc w:val="both"/>
        <w:textAlignment w:val="baseline"/>
        <w:rPr>
          <w:rFonts w:ascii="Times New Roman" w:eastAsia="Calibri" w:hAnsi="Times New Roman" w:cs="Times New Roman"/>
          <w:bCs/>
        </w:rPr>
      </w:pPr>
      <w:bookmarkStart w:id="60" w:name="_Hlk512328398"/>
      <w:r w:rsidRPr="008F4A56">
        <w:rPr>
          <w:rFonts w:ascii="Times New Roman" w:eastAsia="Calibri" w:hAnsi="Times New Roman" w:cs="Times New Roman"/>
          <w:bCs/>
        </w:rPr>
        <w:t xml:space="preserve">Raport z monitoringu Dostępności Serwisu </w:t>
      </w:r>
      <w:bookmarkEnd w:id="60"/>
      <w:r w:rsidRPr="008F4A56">
        <w:rPr>
          <w:rFonts w:ascii="Times New Roman" w:eastAsia="Calibri" w:hAnsi="Times New Roman" w:cs="Times New Roman"/>
          <w:bCs/>
        </w:rPr>
        <w:t>(wzór)</w:t>
      </w:r>
    </w:p>
    <w:p w14:paraId="5A22C6D2" w14:textId="77777777" w:rsidR="008F4A56" w:rsidRPr="008F4A56" w:rsidRDefault="008F4A56" w:rsidP="008F4A56">
      <w:pPr>
        <w:spacing w:after="0" w:line="360" w:lineRule="auto"/>
        <w:jc w:val="both"/>
        <w:rPr>
          <w:rFonts w:ascii="Times New Roman" w:eastAsia="Calibri" w:hAnsi="Times New Roman" w:cs="Times New Roman"/>
          <w:bCs/>
        </w:rPr>
      </w:pPr>
    </w:p>
    <w:p w14:paraId="033255DC"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Raport za okres od ______________ do _____________ (jedna doba).</w:t>
      </w:r>
    </w:p>
    <w:p w14:paraId="3D149E28" w14:textId="77777777" w:rsidR="008F4A56" w:rsidRPr="008F4A56" w:rsidRDefault="008F4A56" w:rsidP="008F4A56">
      <w:pPr>
        <w:spacing w:after="0" w:line="360" w:lineRule="auto"/>
        <w:jc w:val="both"/>
        <w:rPr>
          <w:rFonts w:ascii="Times New Roman" w:eastAsia="Calibri"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540"/>
        <w:gridCol w:w="1494"/>
        <w:gridCol w:w="4480"/>
        <w:gridCol w:w="1152"/>
      </w:tblGrid>
      <w:tr w:rsidR="008F4A56" w:rsidRPr="008F4A56" w14:paraId="0D1E3E92" w14:textId="77777777" w:rsidTr="008507E4">
        <w:tc>
          <w:tcPr>
            <w:tcW w:w="617" w:type="dxa"/>
            <w:tcBorders>
              <w:top w:val="single" w:sz="4" w:space="0" w:color="auto"/>
              <w:left w:val="single" w:sz="4" w:space="0" w:color="auto"/>
              <w:bottom w:val="single" w:sz="4" w:space="0" w:color="auto"/>
              <w:right w:val="single" w:sz="4" w:space="0" w:color="auto"/>
            </w:tcBorders>
            <w:shd w:val="clear" w:color="auto" w:fill="auto"/>
            <w:hideMark/>
          </w:tcPr>
          <w:p w14:paraId="5B043814"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L.p.</w:t>
            </w:r>
          </w:p>
        </w:tc>
        <w:tc>
          <w:tcPr>
            <w:tcW w:w="1734" w:type="dxa"/>
            <w:tcBorders>
              <w:top w:val="single" w:sz="4" w:space="0" w:color="auto"/>
              <w:left w:val="single" w:sz="4" w:space="0" w:color="auto"/>
              <w:bottom w:val="single" w:sz="4" w:space="0" w:color="auto"/>
              <w:right w:val="single" w:sz="4" w:space="0" w:color="auto"/>
            </w:tcBorders>
            <w:shd w:val="clear" w:color="auto" w:fill="auto"/>
            <w:hideMark/>
          </w:tcPr>
          <w:p w14:paraId="4BE8360D"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Początek czasu trwania Awarii</w:t>
            </w:r>
          </w:p>
          <w:p w14:paraId="266E61F2"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[czas z dokładnością do minuty]</w:t>
            </w: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14:paraId="73B056DB"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Czas trwania Awarii w minutach</w:t>
            </w:r>
          </w:p>
        </w:tc>
        <w:tc>
          <w:tcPr>
            <w:tcW w:w="9029" w:type="dxa"/>
            <w:tcBorders>
              <w:top w:val="single" w:sz="4" w:space="0" w:color="auto"/>
              <w:left w:val="single" w:sz="4" w:space="0" w:color="auto"/>
              <w:bottom w:val="single" w:sz="4" w:space="0" w:color="auto"/>
              <w:right w:val="single" w:sz="4" w:space="0" w:color="auto"/>
            </w:tcBorders>
            <w:shd w:val="clear" w:color="auto" w:fill="auto"/>
            <w:hideMark/>
          </w:tcPr>
          <w:p w14:paraId="4F00F682"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Opis Awarii i wszelkie uwagi</w:t>
            </w:r>
          </w:p>
        </w:tc>
        <w:tc>
          <w:tcPr>
            <w:tcW w:w="1273" w:type="dxa"/>
            <w:tcBorders>
              <w:top w:val="single" w:sz="4" w:space="0" w:color="auto"/>
              <w:left w:val="single" w:sz="4" w:space="0" w:color="auto"/>
              <w:bottom w:val="single" w:sz="4" w:space="0" w:color="auto"/>
              <w:right w:val="single" w:sz="4" w:space="0" w:color="auto"/>
            </w:tcBorders>
            <w:shd w:val="clear" w:color="auto" w:fill="auto"/>
            <w:hideMark/>
          </w:tcPr>
          <w:p w14:paraId="72FDC93E"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godzina usunięcia Awarii</w:t>
            </w:r>
          </w:p>
        </w:tc>
      </w:tr>
      <w:tr w:rsidR="008F4A56" w:rsidRPr="008F4A56" w14:paraId="1DB4FDBF" w14:textId="77777777" w:rsidTr="008507E4">
        <w:tc>
          <w:tcPr>
            <w:tcW w:w="617" w:type="dxa"/>
            <w:tcBorders>
              <w:top w:val="single" w:sz="4" w:space="0" w:color="auto"/>
              <w:left w:val="single" w:sz="4" w:space="0" w:color="auto"/>
              <w:bottom w:val="single" w:sz="4" w:space="0" w:color="auto"/>
              <w:right w:val="single" w:sz="4" w:space="0" w:color="auto"/>
            </w:tcBorders>
            <w:shd w:val="clear" w:color="auto" w:fill="auto"/>
            <w:hideMark/>
          </w:tcPr>
          <w:p w14:paraId="5C532202"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1</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7C4C7EB0" w14:textId="77777777"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1DA52F95" w14:textId="77777777" w:rsidR="008F4A56" w:rsidRPr="008F4A56" w:rsidRDefault="008F4A56" w:rsidP="008F4A56">
            <w:pPr>
              <w:spacing w:after="0" w:line="360" w:lineRule="auto"/>
              <w:jc w:val="both"/>
              <w:rPr>
                <w:rFonts w:ascii="Calibri" w:eastAsia="Calibri" w:hAnsi="Calibri" w:cs="Times New Roman"/>
                <w:bCs/>
              </w:rPr>
            </w:pPr>
          </w:p>
        </w:tc>
        <w:tc>
          <w:tcPr>
            <w:tcW w:w="9029" w:type="dxa"/>
            <w:tcBorders>
              <w:top w:val="single" w:sz="4" w:space="0" w:color="auto"/>
              <w:left w:val="single" w:sz="4" w:space="0" w:color="auto"/>
              <w:bottom w:val="single" w:sz="4" w:space="0" w:color="auto"/>
              <w:right w:val="single" w:sz="4" w:space="0" w:color="auto"/>
            </w:tcBorders>
            <w:shd w:val="clear" w:color="auto" w:fill="auto"/>
          </w:tcPr>
          <w:p w14:paraId="651F3487" w14:textId="77777777"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792F113B"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7FE520DB" w14:textId="77777777" w:rsidTr="008507E4">
        <w:tc>
          <w:tcPr>
            <w:tcW w:w="617" w:type="dxa"/>
            <w:tcBorders>
              <w:top w:val="single" w:sz="4" w:space="0" w:color="auto"/>
              <w:left w:val="single" w:sz="4" w:space="0" w:color="auto"/>
              <w:bottom w:val="single" w:sz="4" w:space="0" w:color="auto"/>
              <w:right w:val="single" w:sz="4" w:space="0" w:color="auto"/>
            </w:tcBorders>
            <w:shd w:val="clear" w:color="auto" w:fill="auto"/>
            <w:hideMark/>
          </w:tcPr>
          <w:p w14:paraId="43773EDC"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50B359C9" w14:textId="77777777"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0B884206" w14:textId="77777777" w:rsidR="008F4A56" w:rsidRPr="008F4A56" w:rsidRDefault="008F4A56" w:rsidP="008F4A56">
            <w:pPr>
              <w:spacing w:after="0" w:line="360" w:lineRule="auto"/>
              <w:jc w:val="both"/>
              <w:rPr>
                <w:rFonts w:ascii="Calibri" w:eastAsia="Calibri" w:hAnsi="Calibri" w:cs="Times New Roman"/>
                <w:bCs/>
              </w:rPr>
            </w:pPr>
          </w:p>
        </w:tc>
        <w:tc>
          <w:tcPr>
            <w:tcW w:w="9029" w:type="dxa"/>
            <w:tcBorders>
              <w:top w:val="single" w:sz="4" w:space="0" w:color="auto"/>
              <w:left w:val="single" w:sz="4" w:space="0" w:color="auto"/>
              <w:bottom w:val="single" w:sz="4" w:space="0" w:color="auto"/>
              <w:right w:val="single" w:sz="4" w:space="0" w:color="auto"/>
            </w:tcBorders>
            <w:shd w:val="clear" w:color="auto" w:fill="auto"/>
          </w:tcPr>
          <w:p w14:paraId="05599708" w14:textId="77777777"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5903BFE2"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5C539D5A" w14:textId="77777777" w:rsidTr="008507E4">
        <w:tc>
          <w:tcPr>
            <w:tcW w:w="617" w:type="dxa"/>
            <w:tcBorders>
              <w:top w:val="single" w:sz="4" w:space="0" w:color="auto"/>
              <w:left w:val="single" w:sz="4" w:space="0" w:color="auto"/>
              <w:bottom w:val="single" w:sz="4" w:space="0" w:color="auto"/>
              <w:right w:val="single" w:sz="4" w:space="0" w:color="auto"/>
            </w:tcBorders>
            <w:shd w:val="clear" w:color="auto" w:fill="auto"/>
            <w:hideMark/>
          </w:tcPr>
          <w:p w14:paraId="142A7702"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3</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3C244E89" w14:textId="77777777"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57E5AA32" w14:textId="77777777" w:rsidR="008F4A56" w:rsidRPr="008F4A56" w:rsidRDefault="008F4A56" w:rsidP="008F4A56">
            <w:pPr>
              <w:spacing w:after="0" w:line="360" w:lineRule="auto"/>
              <w:jc w:val="both"/>
              <w:rPr>
                <w:rFonts w:ascii="Calibri" w:eastAsia="Calibri" w:hAnsi="Calibri" w:cs="Times New Roman"/>
                <w:bCs/>
              </w:rPr>
            </w:pPr>
          </w:p>
        </w:tc>
        <w:tc>
          <w:tcPr>
            <w:tcW w:w="9029" w:type="dxa"/>
            <w:tcBorders>
              <w:top w:val="single" w:sz="4" w:space="0" w:color="auto"/>
              <w:left w:val="single" w:sz="4" w:space="0" w:color="auto"/>
              <w:bottom w:val="single" w:sz="4" w:space="0" w:color="auto"/>
              <w:right w:val="single" w:sz="4" w:space="0" w:color="auto"/>
            </w:tcBorders>
            <w:shd w:val="clear" w:color="auto" w:fill="auto"/>
          </w:tcPr>
          <w:p w14:paraId="20BF247F" w14:textId="77777777"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5FE7D7EE"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38B62FB9" w14:textId="77777777" w:rsidTr="008507E4">
        <w:tc>
          <w:tcPr>
            <w:tcW w:w="23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C86203"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Suma czasów usuwania Awarii o przyczynie A</w:t>
            </w: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14:paraId="3864B82D"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X</w:t>
            </w:r>
          </w:p>
        </w:tc>
        <w:tc>
          <w:tcPr>
            <w:tcW w:w="9029" w:type="dxa"/>
            <w:tcBorders>
              <w:top w:val="single" w:sz="4" w:space="0" w:color="auto"/>
              <w:left w:val="single" w:sz="4" w:space="0" w:color="auto"/>
              <w:bottom w:val="single" w:sz="4" w:space="0" w:color="auto"/>
              <w:right w:val="single" w:sz="4" w:space="0" w:color="auto"/>
            </w:tcBorders>
            <w:shd w:val="clear" w:color="auto" w:fill="auto"/>
          </w:tcPr>
          <w:p w14:paraId="0AFA5AD6" w14:textId="77777777"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417B77F8"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40A6AE42" w14:textId="77777777" w:rsidTr="008507E4">
        <w:tc>
          <w:tcPr>
            <w:tcW w:w="23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51A2C0"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Liczba godzin objętych raportem (= jedna dobra – okna serwisowe i inne przerwy uzgodnione przez Strony):</w:t>
            </w: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14:paraId="16DD71B9"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 xml:space="preserve">Y </w:t>
            </w:r>
          </w:p>
        </w:tc>
        <w:tc>
          <w:tcPr>
            <w:tcW w:w="9029" w:type="dxa"/>
            <w:tcBorders>
              <w:top w:val="single" w:sz="4" w:space="0" w:color="auto"/>
              <w:left w:val="single" w:sz="4" w:space="0" w:color="auto"/>
              <w:bottom w:val="single" w:sz="4" w:space="0" w:color="auto"/>
              <w:right w:val="single" w:sz="4" w:space="0" w:color="auto"/>
            </w:tcBorders>
            <w:shd w:val="clear" w:color="auto" w:fill="auto"/>
          </w:tcPr>
          <w:p w14:paraId="4860951B" w14:textId="77777777" w:rsidR="008F4A56" w:rsidRPr="008F4A56" w:rsidRDefault="008F4A56" w:rsidP="008F4A56">
            <w:pPr>
              <w:spacing w:after="0" w:line="360" w:lineRule="auto"/>
              <w:jc w:val="both"/>
              <w:rPr>
                <w:rFonts w:ascii="Calibri" w:eastAsia="Calibri" w:hAnsi="Calibri" w:cs="Times New Roman"/>
                <w:bC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3C4510EA" w14:textId="77777777" w:rsidR="008F4A56" w:rsidRPr="008F4A56" w:rsidRDefault="008F4A56" w:rsidP="008F4A56">
            <w:pPr>
              <w:spacing w:after="0" w:line="360" w:lineRule="auto"/>
              <w:jc w:val="both"/>
              <w:rPr>
                <w:rFonts w:ascii="Calibri" w:eastAsia="Calibri" w:hAnsi="Calibri" w:cs="Times New Roman"/>
                <w:bCs/>
              </w:rPr>
            </w:pPr>
          </w:p>
        </w:tc>
      </w:tr>
      <w:tr w:rsidR="008F4A56" w:rsidRPr="008F4A56" w14:paraId="3E50639E" w14:textId="77777777" w:rsidTr="008507E4">
        <w:tc>
          <w:tcPr>
            <w:tcW w:w="2351" w:type="dxa"/>
            <w:gridSpan w:val="2"/>
            <w:tcBorders>
              <w:top w:val="single" w:sz="4" w:space="0" w:color="auto"/>
              <w:left w:val="single" w:sz="4" w:space="0" w:color="auto"/>
              <w:bottom w:val="single" w:sz="4" w:space="0" w:color="auto"/>
              <w:right w:val="single" w:sz="4" w:space="0" w:color="auto"/>
            </w:tcBorders>
            <w:shd w:val="clear" w:color="auto" w:fill="auto"/>
          </w:tcPr>
          <w:p w14:paraId="5577FE3B"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Dostępność Serwisu</w:t>
            </w:r>
          </w:p>
          <w:p w14:paraId="7760F89E" w14:textId="77777777" w:rsidR="008F4A56" w:rsidRPr="008F4A56" w:rsidRDefault="008F4A56" w:rsidP="008F4A56">
            <w:pPr>
              <w:spacing w:after="0" w:line="360" w:lineRule="auto"/>
              <w:jc w:val="both"/>
              <w:rPr>
                <w:rFonts w:ascii="Calibri" w:eastAsia="Calibri" w:hAnsi="Calibri" w:cs="Times New Roman"/>
                <w:bCs/>
              </w:rPr>
            </w:pPr>
          </w:p>
        </w:tc>
        <w:tc>
          <w:tcPr>
            <w:tcW w:w="1799" w:type="dxa"/>
            <w:tcBorders>
              <w:top w:val="single" w:sz="4" w:space="0" w:color="auto"/>
              <w:left w:val="single" w:sz="4" w:space="0" w:color="auto"/>
              <w:bottom w:val="single" w:sz="4" w:space="0" w:color="auto"/>
              <w:right w:val="single" w:sz="4" w:space="0" w:color="auto"/>
            </w:tcBorders>
            <w:shd w:val="clear" w:color="auto" w:fill="auto"/>
            <w:hideMark/>
          </w:tcPr>
          <w:p w14:paraId="5E2EC7C6"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[(Y-X)/Y*100%]</w:t>
            </w:r>
          </w:p>
        </w:tc>
        <w:tc>
          <w:tcPr>
            <w:tcW w:w="10302"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B2D2DE" w14:textId="77777777" w:rsidR="008F4A56" w:rsidRPr="008F4A56" w:rsidRDefault="008F4A56" w:rsidP="008F4A56">
            <w:pPr>
              <w:spacing w:after="0" w:line="360" w:lineRule="auto"/>
              <w:jc w:val="both"/>
              <w:rPr>
                <w:rFonts w:ascii="Calibri" w:eastAsia="Calibri" w:hAnsi="Calibri" w:cs="Times New Roman"/>
                <w:bCs/>
              </w:rPr>
            </w:pPr>
            <w:r w:rsidRPr="008F4A56">
              <w:rPr>
                <w:rFonts w:ascii="Calibri" w:eastAsia="Calibri" w:hAnsi="Calibri" w:cs="Times New Roman"/>
                <w:bCs/>
              </w:rPr>
              <w:t>Data i podpis osoby sporządzającej raport:</w:t>
            </w:r>
          </w:p>
        </w:tc>
      </w:tr>
    </w:tbl>
    <w:p w14:paraId="2D0A7D7D"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 A – Awaria powstała z winy Agenta</w:t>
      </w:r>
    </w:p>
    <w:p w14:paraId="067CFD21"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PKP SKM – Awaria powstała z winy PKP SKM</w:t>
      </w:r>
    </w:p>
    <w:p w14:paraId="040790DE"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P – Awaria powstała z winy Innych Przewoźników</w:t>
      </w:r>
    </w:p>
    <w:p w14:paraId="314D38C4"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Cs/>
        </w:rPr>
        <w:t>SW – inna Awaria, w tym niezawiniona przez Agenta, np. spowodowana Siłą Wyższą</w:t>
      </w:r>
    </w:p>
    <w:p w14:paraId="7A877FCE" w14:textId="77777777" w:rsidR="008F4A56" w:rsidRPr="008F4A56" w:rsidRDefault="008F4A56" w:rsidP="008F4A56">
      <w:pPr>
        <w:spacing w:after="0" w:line="360" w:lineRule="auto"/>
        <w:jc w:val="both"/>
        <w:rPr>
          <w:rFonts w:ascii="Times New Roman" w:eastAsia="Calibri" w:hAnsi="Times New Roman" w:cs="Times New Roman"/>
          <w:bCs/>
        </w:rPr>
      </w:pPr>
    </w:p>
    <w:p w14:paraId="3B3F026A" w14:textId="77777777" w:rsidR="008F4A56" w:rsidRPr="008F4A56" w:rsidRDefault="008F4A56" w:rsidP="008F4A56">
      <w:pPr>
        <w:spacing w:after="0" w:line="360" w:lineRule="auto"/>
        <w:jc w:val="both"/>
        <w:rPr>
          <w:rFonts w:ascii="Times New Roman" w:eastAsia="Calibri" w:hAnsi="Times New Roman" w:cs="Times New Roman"/>
          <w:bCs/>
        </w:rPr>
      </w:pPr>
      <w:r w:rsidRPr="008F4A56">
        <w:rPr>
          <w:rFonts w:ascii="Times New Roman" w:eastAsia="Calibri" w:hAnsi="Times New Roman" w:cs="Times New Roman"/>
          <w:b/>
          <w:bCs/>
        </w:rPr>
        <w:t>Awarią</w:t>
      </w:r>
      <w:r w:rsidRPr="008F4A56">
        <w:rPr>
          <w:rFonts w:ascii="Times New Roman" w:eastAsia="Calibri" w:hAnsi="Times New Roman" w:cs="Times New Roman"/>
          <w:bCs/>
        </w:rPr>
        <w:t xml:space="preserve"> jest całkowite przerwanie działania Serwisu w zakresie możliwości zakupu, zwrotu lub wymiany Biletu PKP SKM przez Klienta, a także prezentowanie w Serwisie nieprawidłowych danych Oferty PKP SKM (tj. danych innych niż przekazane przez PKP SKM zgodnie z Umową, które winny być wprowadzone do Serwisu przez Agenta zgodnie z Umową), które nie wynika z: (a) nieprawidłowego funkcjonowania oprogramowania PKP SKM, (b) nieprawidłowego funkcjonowania infrastruktury sieciowej PKP SKM, (c) nieprawidłowego funkcjonowania lub obniżenia parametrów działania sprzętu używanego w systemach informatycznych PKP SKM, (d) działań lub zaniechań Przewoźników lub osób trzecich, za które Agent nie </w:t>
      </w:r>
      <w:r w:rsidRPr="008F4A56">
        <w:rPr>
          <w:rFonts w:ascii="Times New Roman" w:eastAsia="Calibri" w:hAnsi="Times New Roman" w:cs="Times New Roman"/>
          <w:bCs/>
        </w:rPr>
        <w:lastRenderedPageBreak/>
        <w:t>ponosi odpowiedzialności, (e) przypadków oddziaływania Siły Wyższej, (f) innych okolicznościach, za które Agent nie ponosi odpowiedzialności. Czas trwania ww. Awarii jest liczony od momentu otrzymania przez Agenta informacji o wystąpieniu Awarii do momentu usunięcia Awarii lub zastosowania odpowiedniego obejścia.</w:t>
      </w:r>
    </w:p>
    <w:p w14:paraId="7B4C6AA8" w14:textId="77777777" w:rsidR="008F4A56" w:rsidRPr="008F4A56" w:rsidRDefault="008F4A56" w:rsidP="008F4A56">
      <w:pPr>
        <w:spacing w:after="0" w:line="360" w:lineRule="auto"/>
        <w:jc w:val="both"/>
        <w:rPr>
          <w:rFonts w:ascii="Times New Roman" w:eastAsia="Calibri" w:hAnsi="Times New Roman" w:cs="Times New Roman"/>
          <w:bCs/>
          <w:sz w:val="24"/>
          <w:szCs w:val="24"/>
        </w:rPr>
      </w:pPr>
      <w:bookmarkStart w:id="61" w:name="m_2008039817444750594__Toc482009929"/>
      <w:r w:rsidRPr="008F4A56">
        <w:rPr>
          <w:rFonts w:ascii="Times New Roman" w:eastAsia="Calibri" w:hAnsi="Times New Roman" w:cs="Times New Roman"/>
          <w:bCs/>
        </w:rPr>
        <w:t xml:space="preserve">1.1.    Usunięcie Awarii polegającej na prezentowaniu w Serwisie nieprawidłowych danych Oferty PKP SKM (tj. danych innych niż przekazane przez PKP SKM zgodnie z Umową, które winny być </w:t>
      </w:r>
      <w:r w:rsidRPr="008F4A56">
        <w:rPr>
          <w:rFonts w:ascii="Times New Roman" w:eastAsia="Calibri" w:hAnsi="Times New Roman" w:cs="Times New Roman"/>
          <w:bCs/>
          <w:sz w:val="24"/>
          <w:szCs w:val="24"/>
        </w:rPr>
        <w:t>wprowadzone do Serwisu przez Agenta zgodnie z Umową) nastąpi w ciągu 24 godzin od jej zgłoszenia;</w:t>
      </w:r>
      <w:bookmarkEnd w:id="61"/>
    </w:p>
    <w:p w14:paraId="3DA49A2E" w14:textId="77777777" w:rsidR="008F4A56" w:rsidRPr="008F4A56" w:rsidRDefault="008F4A56" w:rsidP="008F4A56">
      <w:pPr>
        <w:spacing w:after="0" w:line="360" w:lineRule="auto"/>
        <w:jc w:val="both"/>
        <w:rPr>
          <w:rFonts w:ascii="Times New Roman" w:eastAsia="Calibri" w:hAnsi="Times New Roman" w:cs="Times New Roman"/>
          <w:bCs/>
          <w:sz w:val="24"/>
          <w:szCs w:val="24"/>
        </w:rPr>
      </w:pPr>
      <w:bookmarkStart w:id="62" w:name="m_2008039817444750594__Toc482009931"/>
      <w:r w:rsidRPr="008F4A56">
        <w:rPr>
          <w:rFonts w:ascii="Times New Roman" w:eastAsia="Calibri" w:hAnsi="Times New Roman" w:cs="Times New Roman"/>
          <w:bCs/>
          <w:sz w:val="24"/>
          <w:szCs w:val="24"/>
        </w:rPr>
        <w:t xml:space="preserve">1.2.    </w:t>
      </w:r>
      <w:bookmarkEnd w:id="62"/>
      <w:r w:rsidRPr="008F4A56">
        <w:rPr>
          <w:rFonts w:ascii="Times New Roman" w:eastAsia="Calibri" w:hAnsi="Times New Roman" w:cs="Times New Roman"/>
          <w:bCs/>
          <w:sz w:val="24"/>
          <w:szCs w:val="24"/>
        </w:rPr>
        <w:t>Awarie inne niż określone w punkcie 1.1 powyżej powinny być usuwane niezwłocznie.</w:t>
      </w:r>
    </w:p>
    <w:p w14:paraId="6EBBA6F5" w14:textId="77777777" w:rsidR="008F4A56" w:rsidRPr="008F4A56" w:rsidRDefault="008F4A56" w:rsidP="008F4A56">
      <w:pPr>
        <w:spacing w:after="0" w:line="360" w:lineRule="auto"/>
        <w:jc w:val="both"/>
        <w:rPr>
          <w:rFonts w:ascii="Times New Roman" w:eastAsia="Times New Roman" w:hAnsi="Times New Roman" w:cs="Times New Roman"/>
          <w:b/>
          <w:sz w:val="24"/>
          <w:szCs w:val="24"/>
          <w:lang w:eastAsia="pl-PL"/>
        </w:rPr>
      </w:pPr>
    </w:p>
    <w:p w14:paraId="3000F373" w14:textId="77777777" w:rsidR="008F4A56" w:rsidRPr="008F4A56" w:rsidRDefault="008F4A56" w:rsidP="008F4A56">
      <w:pPr>
        <w:spacing w:after="0" w:line="360" w:lineRule="auto"/>
        <w:jc w:val="both"/>
        <w:rPr>
          <w:rFonts w:ascii="Times New Roman" w:eastAsia="Times New Roman" w:hAnsi="Times New Roman" w:cs="Times New Roman"/>
          <w:b/>
          <w:sz w:val="24"/>
          <w:szCs w:val="24"/>
          <w:lang w:eastAsia="pl-PL"/>
        </w:rPr>
      </w:pPr>
    </w:p>
    <w:p w14:paraId="2F8852BA" w14:textId="77777777" w:rsidR="008F4A56" w:rsidRPr="008F4A56" w:rsidRDefault="008F4A56" w:rsidP="008F4A56">
      <w:pPr>
        <w:spacing w:after="0" w:line="360" w:lineRule="auto"/>
        <w:jc w:val="both"/>
        <w:rPr>
          <w:rFonts w:ascii="Times New Roman" w:eastAsia="Times New Roman" w:hAnsi="Times New Roman" w:cs="Times New Roman"/>
          <w:b/>
          <w:sz w:val="24"/>
          <w:szCs w:val="24"/>
          <w:lang w:eastAsia="pl-PL"/>
        </w:rPr>
      </w:pPr>
    </w:p>
    <w:p w14:paraId="1BDA7C25"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7D9515D"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7131FEB"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3BC70FC"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F473BA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2AC75F4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D9F5E85"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25F9D67B"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CA5EF1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4D15CD6"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EE3226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AAADCA0"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27DEA37E"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2332E98C"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336725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ACDE660"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80BB822"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4A3C03A"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69123CAC"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7BAE76E3"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6F13CB96"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657633B3"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02AA3DC3"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58100C40" w14:textId="77777777" w:rsidR="008F4A56" w:rsidRDefault="008F4A56" w:rsidP="008F4A56">
      <w:pPr>
        <w:suppressAutoHyphens/>
        <w:spacing w:after="0" w:line="360" w:lineRule="auto"/>
        <w:jc w:val="right"/>
        <w:rPr>
          <w:rFonts w:ascii="Times New Roman" w:eastAsia="Calibri" w:hAnsi="Times New Roman" w:cs="Times New Roman"/>
          <w:szCs w:val="24"/>
        </w:rPr>
      </w:pPr>
    </w:p>
    <w:p w14:paraId="7AB2C5BF" w14:textId="77777777" w:rsidR="008F4A56" w:rsidRDefault="008F4A56" w:rsidP="008F4A56">
      <w:pPr>
        <w:suppressAutoHyphens/>
        <w:spacing w:after="0" w:line="360" w:lineRule="auto"/>
        <w:jc w:val="right"/>
        <w:rPr>
          <w:rFonts w:ascii="Times New Roman" w:eastAsia="Calibri" w:hAnsi="Times New Roman" w:cs="Times New Roman"/>
          <w:szCs w:val="24"/>
        </w:rPr>
      </w:pPr>
    </w:p>
    <w:p w14:paraId="375920B5"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1487E04" w14:textId="77777777" w:rsidR="008F4A56" w:rsidRPr="008F4A56" w:rsidRDefault="008F4A56" w:rsidP="008F4A56">
      <w:pPr>
        <w:suppressAutoHyphens/>
        <w:spacing w:after="0" w:line="360" w:lineRule="auto"/>
        <w:jc w:val="right"/>
        <w:rPr>
          <w:rFonts w:ascii="Times New Roman" w:eastAsia="Calibri" w:hAnsi="Times New Roman" w:cs="Times New Roman"/>
          <w:b/>
          <w:szCs w:val="24"/>
        </w:rPr>
      </w:pPr>
      <w:r w:rsidRPr="008F4A56">
        <w:rPr>
          <w:rFonts w:ascii="Times New Roman" w:eastAsia="Calibri" w:hAnsi="Times New Roman" w:cs="Times New Roman"/>
          <w:b/>
          <w:szCs w:val="24"/>
        </w:rPr>
        <w:lastRenderedPageBreak/>
        <w:t>Załącznik nr 4</w:t>
      </w:r>
    </w:p>
    <w:p w14:paraId="1491C9CB" w14:textId="77777777" w:rsidR="0038608E" w:rsidRDefault="0038608E" w:rsidP="008F4A56">
      <w:pPr>
        <w:suppressAutoHyphens/>
        <w:spacing w:after="0" w:line="360" w:lineRule="auto"/>
        <w:jc w:val="center"/>
        <w:rPr>
          <w:rFonts w:ascii="Times New Roman" w:eastAsia="Times New Roman" w:hAnsi="Times New Roman" w:cs="Times New Roman"/>
          <w:color w:val="000000"/>
          <w:szCs w:val="28"/>
          <w:lang w:eastAsia="pl-PL"/>
        </w:rPr>
      </w:pPr>
    </w:p>
    <w:p w14:paraId="230104AB" w14:textId="77777777" w:rsidR="0038608E" w:rsidRDefault="0038608E" w:rsidP="008F4A56">
      <w:pPr>
        <w:suppressAutoHyphens/>
        <w:spacing w:after="0" w:line="360" w:lineRule="auto"/>
        <w:jc w:val="center"/>
        <w:rPr>
          <w:rFonts w:ascii="Times New Roman" w:eastAsia="Times New Roman" w:hAnsi="Times New Roman" w:cs="Times New Roman"/>
          <w:color w:val="000000"/>
          <w:szCs w:val="28"/>
          <w:lang w:eastAsia="pl-PL"/>
        </w:rPr>
      </w:pPr>
    </w:p>
    <w:p w14:paraId="6C6A259A" w14:textId="791CE1AB" w:rsidR="008F4A56" w:rsidRDefault="008F4A56" w:rsidP="008F4A56">
      <w:pPr>
        <w:suppressAutoHyphens/>
        <w:spacing w:after="0" w:line="360" w:lineRule="auto"/>
        <w:jc w:val="center"/>
        <w:rPr>
          <w:rFonts w:ascii="Times New Roman" w:eastAsia="Times New Roman" w:hAnsi="Times New Roman" w:cs="Times New Roman"/>
          <w:color w:val="000000"/>
          <w:szCs w:val="28"/>
          <w:lang w:eastAsia="pl-PL"/>
        </w:rPr>
      </w:pPr>
      <w:r w:rsidRPr="008F4A56">
        <w:rPr>
          <w:rFonts w:ascii="Times New Roman" w:eastAsia="Times New Roman" w:hAnsi="Times New Roman" w:cs="Times New Roman"/>
          <w:color w:val="000000"/>
          <w:szCs w:val="28"/>
          <w:lang w:eastAsia="pl-PL"/>
        </w:rPr>
        <w:t>Raport sprzedaży biletów za okres od …............ do …............</w:t>
      </w:r>
    </w:p>
    <w:p w14:paraId="640A5D3F" w14:textId="7CA82B1A" w:rsidR="0038608E" w:rsidRDefault="0038608E" w:rsidP="008F4A56">
      <w:pPr>
        <w:suppressAutoHyphens/>
        <w:spacing w:after="0" w:line="360" w:lineRule="auto"/>
        <w:jc w:val="center"/>
        <w:rPr>
          <w:rFonts w:ascii="Times New Roman" w:eastAsia="Calibri" w:hAnsi="Times New Roman" w:cs="Times New Roman"/>
          <w:color w:val="000000"/>
          <w:szCs w:val="28"/>
        </w:rPr>
      </w:pPr>
    </w:p>
    <w:p w14:paraId="5A8A6FE4" w14:textId="77777777" w:rsidR="0038608E" w:rsidRPr="008F4A56" w:rsidRDefault="0038608E" w:rsidP="008F4A56">
      <w:pPr>
        <w:suppressAutoHyphens/>
        <w:spacing w:after="0" w:line="360" w:lineRule="auto"/>
        <w:jc w:val="center"/>
        <w:rPr>
          <w:rFonts w:ascii="Times New Roman" w:eastAsia="Calibri" w:hAnsi="Times New Roman" w:cs="Times New Roman"/>
          <w:szCs w:val="24"/>
        </w:rPr>
      </w:pPr>
    </w:p>
    <w:tbl>
      <w:tblPr>
        <w:tblW w:w="9406" w:type="dxa"/>
        <w:tblCellMar>
          <w:left w:w="70" w:type="dxa"/>
          <w:right w:w="70" w:type="dxa"/>
        </w:tblCellMar>
        <w:tblLook w:val="04A0" w:firstRow="1" w:lastRow="0" w:firstColumn="1" w:lastColumn="0" w:noHBand="0" w:noVBand="1"/>
      </w:tblPr>
      <w:tblGrid>
        <w:gridCol w:w="146"/>
        <w:gridCol w:w="3540"/>
        <w:gridCol w:w="2046"/>
        <w:gridCol w:w="1072"/>
        <w:gridCol w:w="1276"/>
        <w:gridCol w:w="1326"/>
      </w:tblGrid>
      <w:tr w:rsidR="008F4A56" w:rsidRPr="008F4A56" w14:paraId="4687EE7E" w14:textId="77777777" w:rsidTr="008507E4">
        <w:trPr>
          <w:gridAfter w:val="1"/>
          <w:wAfter w:w="1326" w:type="dxa"/>
          <w:trHeight w:val="288"/>
        </w:trPr>
        <w:tc>
          <w:tcPr>
            <w:tcW w:w="146" w:type="dxa"/>
            <w:noWrap/>
            <w:vAlign w:val="bottom"/>
            <w:hideMark/>
          </w:tcPr>
          <w:p w14:paraId="66BD17EE" w14:textId="77777777" w:rsidR="008F4A56" w:rsidRPr="008F4A56" w:rsidRDefault="008F4A56" w:rsidP="008F4A56">
            <w:pPr>
              <w:spacing w:line="256" w:lineRule="auto"/>
              <w:rPr>
                <w:rFonts w:ascii="Times New Roman" w:eastAsia="Calibri" w:hAnsi="Times New Roman" w:cs="Times New Roman"/>
                <w:szCs w:val="24"/>
              </w:rPr>
            </w:pPr>
          </w:p>
        </w:tc>
        <w:tc>
          <w:tcPr>
            <w:tcW w:w="3540" w:type="dxa"/>
            <w:noWrap/>
            <w:vAlign w:val="bottom"/>
            <w:hideMark/>
          </w:tcPr>
          <w:p w14:paraId="7F4BF94C" w14:textId="77777777" w:rsidR="008F4A56" w:rsidRPr="008F4A56" w:rsidRDefault="008F4A56" w:rsidP="008F4A56">
            <w:pPr>
              <w:spacing w:line="256" w:lineRule="auto"/>
              <w:rPr>
                <w:rFonts w:ascii="Calibri" w:eastAsia="Calibri" w:hAnsi="Calibri" w:cs="Times New Roman"/>
                <w:sz w:val="20"/>
                <w:szCs w:val="20"/>
                <w:lang w:eastAsia="pl-PL"/>
              </w:rPr>
            </w:pPr>
          </w:p>
        </w:tc>
        <w:tc>
          <w:tcPr>
            <w:tcW w:w="2046" w:type="dxa"/>
            <w:tcBorders>
              <w:top w:val="single" w:sz="4" w:space="0" w:color="auto"/>
              <w:left w:val="single" w:sz="4" w:space="0" w:color="auto"/>
              <w:bottom w:val="single" w:sz="4" w:space="0" w:color="auto"/>
              <w:right w:val="single" w:sz="4" w:space="0" w:color="auto"/>
            </w:tcBorders>
            <w:noWrap/>
            <w:vAlign w:val="bottom"/>
            <w:hideMark/>
          </w:tcPr>
          <w:p w14:paraId="20A7D1C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szt. biletów</w:t>
            </w:r>
          </w:p>
        </w:tc>
        <w:tc>
          <w:tcPr>
            <w:tcW w:w="1072" w:type="dxa"/>
            <w:tcBorders>
              <w:top w:val="single" w:sz="4" w:space="0" w:color="auto"/>
              <w:left w:val="nil"/>
              <w:bottom w:val="single" w:sz="4" w:space="0" w:color="auto"/>
              <w:right w:val="single" w:sz="4" w:space="0" w:color="auto"/>
            </w:tcBorders>
            <w:noWrap/>
            <w:vAlign w:val="bottom"/>
            <w:hideMark/>
          </w:tcPr>
          <w:p w14:paraId="6127417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brutto w zł</w:t>
            </w:r>
          </w:p>
        </w:tc>
        <w:tc>
          <w:tcPr>
            <w:tcW w:w="1276" w:type="dxa"/>
            <w:tcBorders>
              <w:top w:val="single" w:sz="4" w:space="0" w:color="auto"/>
              <w:left w:val="nil"/>
              <w:bottom w:val="single" w:sz="4" w:space="0" w:color="auto"/>
              <w:right w:val="single" w:sz="4" w:space="0" w:color="auto"/>
            </w:tcBorders>
            <w:noWrap/>
            <w:vAlign w:val="bottom"/>
            <w:hideMark/>
          </w:tcPr>
          <w:p w14:paraId="3A07565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netto w zł</w:t>
            </w:r>
          </w:p>
        </w:tc>
      </w:tr>
      <w:tr w:rsidR="008F4A56" w:rsidRPr="008F4A56" w14:paraId="7366837F" w14:textId="77777777" w:rsidTr="008507E4">
        <w:trPr>
          <w:gridAfter w:val="1"/>
          <w:wAfter w:w="1326" w:type="dxa"/>
          <w:trHeight w:val="288"/>
        </w:trPr>
        <w:tc>
          <w:tcPr>
            <w:tcW w:w="146" w:type="dxa"/>
            <w:noWrap/>
            <w:vAlign w:val="bottom"/>
            <w:hideMark/>
          </w:tcPr>
          <w:p w14:paraId="67D53C06" w14:textId="77777777" w:rsidR="008F4A56" w:rsidRPr="008F4A56" w:rsidRDefault="008F4A56" w:rsidP="008F4A56">
            <w:pPr>
              <w:spacing w:line="256" w:lineRule="auto"/>
              <w:rPr>
                <w:rFonts w:ascii="Calibri" w:eastAsia="Calibri" w:hAnsi="Calibri" w:cs="Times New Roman"/>
              </w:rPr>
            </w:pPr>
          </w:p>
        </w:tc>
        <w:tc>
          <w:tcPr>
            <w:tcW w:w="3540" w:type="dxa"/>
            <w:tcBorders>
              <w:top w:val="single" w:sz="4" w:space="0" w:color="auto"/>
              <w:left w:val="single" w:sz="4" w:space="0" w:color="auto"/>
              <w:bottom w:val="single" w:sz="4" w:space="0" w:color="auto"/>
              <w:right w:val="single" w:sz="4" w:space="0" w:color="auto"/>
            </w:tcBorders>
            <w:shd w:val="clear" w:color="auto" w:fill="B4C6E7"/>
            <w:noWrap/>
            <w:vAlign w:val="bottom"/>
            <w:hideMark/>
          </w:tcPr>
          <w:p w14:paraId="7A6CB3BA" w14:textId="77777777"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Bilety na przejazd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14:paraId="3737E8F2"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14:paraId="76F067D9"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14:paraId="7FCCEB29"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r>
      <w:tr w:rsidR="008F4A56" w:rsidRPr="008F4A56" w14:paraId="6C9A5621" w14:textId="77777777" w:rsidTr="008507E4">
        <w:trPr>
          <w:trHeight w:val="288"/>
        </w:trPr>
        <w:tc>
          <w:tcPr>
            <w:tcW w:w="146" w:type="dxa"/>
            <w:noWrap/>
            <w:vAlign w:val="bottom"/>
            <w:hideMark/>
          </w:tcPr>
          <w:p w14:paraId="3ECF85DD" w14:textId="77777777" w:rsidR="008F4A56" w:rsidRPr="008F4A56" w:rsidRDefault="008F4A56" w:rsidP="008F4A56">
            <w:pPr>
              <w:spacing w:line="256" w:lineRule="auto"/>
              <w:rPr>
                <w:rFonts w:ascii="Calibri" w:eastAsia="Calibri" w:hAnsi="Calibri" w:cs="Times New Roman"/>
              </w:rPr>
            </w:pPr>
          </w:p>
        </w:tc>
        <w:tc>
          <w:tcPr>
            <w:tcW w:w="3540" w:type="dxa"/>
            <w:tcBorders>
              <w:top w:val="nil"/>
              <w:left w:val="single" w:sz="4" w:space="0" w:color="auto"/>
              <w:bottom w:val="single" w:sz="4" w:space="0" w:color="auto"/>
              <w:right w:val="single" w:sz="4" w:space="0" w:color="auto"/>
            </w:tcBorders>
            <w:noWrap/>
            <w:vAlign w:val="bottom"/>
            <w:hideMark/>
          </w:tcPr>
          <w:p w14:paraId="3A4F4A53"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Jednorazowe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14:paraId="0EE3203B"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14:paraId="3A583540"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14:paraId="64FFAC78"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26" w:type="dxa"/>
            <w:tcBorders>
              <w:top w:val="nil"/>
              <w:left w:val="single" w:sz="4" w:space="0" w:color="auto"/>
              <w:bottom w:val="nil"/>
              <w:right w:val="nil"/>
            </w:tcBorders>
          </w:tcPr>
          <w:p w14:paraId="3F8857BA" w14:textId="77777777"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14:paraId="78E18BBB" w14:textId="77777777" w:rsidTr="008507E4">
        <w:trPr>
          <w:trHeight w:val="288"/>
        </w:trPr>
        <w:tc>
          <w:tcPr>
            <w:tcW w:w="146" w:type="dxa"/>
            <w:noWrap/>
            <w:vAlign w:val="bottom"/>
            <w:hideMark/>
          </w:tcPr>
          <w:p w14:paraId="77E72ED7" w14:textId="77777777" w:rsidR="008F4A56" w:rsidRPr="008F4A56" w:rsidRDefault="008F4A56" w:rsidP="008F4A56">
            <w:pPr>
              <w:spacing w:line="256" w:lineRule="auto"/>
              <w:rPr>
                <w:rFonts w:ascii="Calibri" w:eastAsia="Times New Roman" w:hAnsi="Calibri" w:cs="Calibri"/>
                <w:b/>
                <w:bCs/>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7AFCDBD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14:paraId="518BFE4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2A61AB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395CD306"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39186B84"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5CCACFB" w14:textId="77777777" w:rsidTr="008507E4">
        <w:trPr>
          <w:trHeight w:val="288"/>
        </w:trPr>
        <w:tc>
          <w:tcPr>
            <w:tcW w:w="146" w:type="dxa"/>
            <w:noWrap/>
            <w:vAlign w:val="bottom"/>
            <w:hideMark/>
          </w:tcPr>
          <w:p w14:paraId="7FBA6A88"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D95EF4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2046" w:type="dxa"/>
            <w:tcBorders>
              <w:top w:val="single" w:sz="4" w:space="0" w:color="auto"/>
              <w:left w:val="nil"/>
              <w:bottom w:val="single" w:sz="4" w:space="0" w:color="auto"/>
              <w:right w:val="single" w:sz="4" w:space="0" w:color="auto"/>
            </w:tcBorders>
            <w:noWrap/>
            <w:vAlign w:val="bottom"/>
            <w:hideMark/>
          </w:tcPr>
          <w:p w14:paraId="6C0A153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59DDD52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2E47D752"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151C3291"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C327A39" w14:textId="77777777" w:rsidTr="008507E4">
        <w:trPr>
          <w:trHeight w:val="288"/>
        </w:trPr>
        <w:tc>
          <w:tcPr>
            <w:tcW w:w="146" w:type="dxa"/>
            <w:noWrap/>
            <w:vAlign w:val="bottom"/>
            <w:hideMark/>
          </w:tcPr>
          <w:p w14:paraId="4814FDE3"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685CCC1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 KDR</w:t>
            </w:r>
          </w:p>
        </w:tc>
        <w:tc>
          <w:tcPr>
            <w:tcW w:w="2046" w:type="dxa"/>
            <w:tcBorders>
              <w:top w:val="single" w:sz="4" w:space="0" w:color="auto"/>
              <w:left w:val="nil"/>
              <w:bottom w:val="single" w:sz="4" w:space="0" w:color="auto"/>
              <w:right w:val="single" w:sz="4" w:space="0" w:color="auto"/>
            </w:tcBorders>
            <w:noWrap/>
            <w:vAlign w:val="bottom"/>
            <w:hideMark/>
          </w:tcPr>
          <w:p w14:paraId="4B0EC4B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109E181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1C101D1A"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31393EFF"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BD6C650" w14:textId="77777777" w:rsidTr="008507E4">
        <w:trPr>
          <w:trHeight w:val="288"/>
        </w:trPr>
        <w:tc>
          <w:tcPr>
            <w:tcW w:w="146" w:type="dxa"/>
            <w:noWrap/>
            <w:vAlign w:val="bottom"/>
            <w:hideMark/>
          </w:tcPr>
          <w:p w14:paraId="3787E8C0"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73F8D3F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2046" w:type="dxa"/>
            <w:tcBorders>
              <w:top w:val="single" w:sz="4" w:space="0" w:color="auto"/>
              <w:left w:val="nil"/>
              <w:bottom w:val="single" w:sz="4" w:space="0" w:color="auto"/>
              <w:right w:val="single" w:sz="4" w:space="0" w:color="auto"/>
            </w:tcBorders>
            <w:noWrap/>
            <w:vAlign w:val="bottom"/>
            <w:hideMark/>
          </w:tcPr>
          <w:p w14:paraId="2BE83F6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7D57E1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2452A46D"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117AB74D"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84CC29E" w14:textId="77777777" w:rsidTr="008507E4">
        <w:trPr>
          <w:trHeight w:val="288"/>
        </w:trPr>
        <w:tc>
          <w:tcPr>
            <w:tcW w:w="146" w:type="dxa"/>
            <w:noWrap/>
            <w:vAlign w:val="bottom"/>
            <w:hideMark/>
          </w:tcPr>
          <w:p w14:paraId="6982AD86"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5547CBF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2046" w:type="dxa"/>
            <w:tcBorders>
              <w:top w:val="single" w:sz="4" w:space="0" w:color="auto"/>
              <w:left w:val="nil"/>
              <w:bottom w:val="single" w:sz="4" w:space="0" w:color="auto"/>
              <w:right w:val="single" w:sz="4" w:space="0" w:color="auto"/>
            </w:tcBorders>
            <w:noWrap/>
            <w:vAlign w:val="bottom"/>
            <w:hideMark/>
          </w:tcPr>
          <w:p w14:paraId="3E67A35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28F2CCD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05A9852A"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5366580D"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414D2D38" w14:textId="77777777" w:rsidTr="008507E4">
        <w:trPr>
          <w:trHeight w:val="288"/>
        </w:trPr>
        <w:tc>
          <w:tcPr>
            <w:tcW w:w="146" w:type="dxa"/>
            <w:noWrap/>
            <w:vAlign w:val="bottom"/>
            <w:hideMark/>
          </w:tcPr>
          <w:p w14:paraId="53D2DD59"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5B8270C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2046" w:type="dxa"/>
            <w:tcBorders>
              <w:top w:val="single" w:sz="4" w:space="0" w:color="auto"/>
              <w:left w:val="nil"/>
              <w:bottom w:val="single" w:sz="4" w:space="0" w:color="auto"/>
              <w:right w:val="single" w:sz="4" w:space="0" w:color="auto"/>
            </w:tcBorders>
            <w:noWrap/>
            <w:vAlign w:val="bottom"/>
            <w:hideMark/>
          </w:tcPr>
          <w:p w14:paraId="362D6D2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7C0D8A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0C44E2C1"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49BBB64B"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0396549" w14:textId="77777777" w:rsidTr="008507E4">
        <w:trPr>
          <w:trHeight w:val="288"/>
        </w:trPr>
        <w:tc>
          <w:tcPr>
            <w:tcW w:w="146" w:type="dxa"/>
            <w:noWrap/>
            <w:vAlign w:val="bottom"/>
            <w:hideMark/>
          </w:tcPr>
          <w:p w14:paraId="48CC8C3E"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6A2D0AA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2046" w:type="dxa"/>
            <w:tcBorders>
              <w:top w:val="single" w:sz="4" w:space="0" w:color="auto"/>
              <w:left w:val="nil"/>
              <w:bottom w:val="single" w:sz="4" w:space="0" w:color="auto"/>
              <w:right w:val="single" w:sz="4" w:space="0" w:color="auto"/>
            </w:tcBorders>
            <w:noWrap/>
            <w:vAlign w:val="bottom"/>
            <w:hideMark/>
          </w:tcPr>
          <w:p w14:paraId="5CFD8FB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68029E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7DD4D131"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686A472D"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1FDC9EF" w14:textId="77777777" w:rsidTr="008507E4">
        <w:trPr>
          <w:trHeight w:val="288"/>
        </w:trPr>
        <w:tc>
          <w:tcPr>
            <w:tcW w:w="146" w:type="dxa"/>
            <w:noWrap/>
            <w:vAlign w:val="bottom"/>
            <w:hideMark/>
          </w:tcPr>
          <w:p w14:paraId="44EF767D"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31A1728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2046" w:type="dxa"/>
            <w:tcBorders>
              <w:top w:val="single" w:sz="4" w:space="0" w:color="auto"/>
              <w:left w:val="nil"/>
              <w:bottom w:val="single" w:sz="4" w:space="0" w:color="auto"/>
              <w:right w:val="single" w:sz="4" w:space="0" w:color="auto"/>
            </w:tcBorders>
            <w:noWrap/>
            <w:vAlign w:val="bottom"/>
            <w:hideMark/>
          </w:tcPr>
          <w:p w14:paraId="19B2713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6DAE273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D2359D2"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6039BC68"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7D8A6C3" w14:textId="77777777" w:rsidTr="008507E4">
        <w:trPr>
          <w:trHeight w:val="288"/>
        </w:trPr>
        <w:tc>
          <w:tcPr>
            <w:tcW w:w="146" w:type="dxa"/>
            <w:noWrap/>
            <w:vAlign w:val="bottom"/>
            <w:hideMark/>
          </w:tcPr>
          <w:p w14:paraId="20389BBC"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36BB40D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95%</w:t>
            </w:r>
          </w:p>
        </w:tc>
        <w:tc>
          <w:tcPr>
            <w:tcW w:w="2046" w:type="dxa"/>
            <w:tcBorders>
              <w:top w:val="single" w:sz="4" w:space="0" w:color="auto"/>
              <w:left w:val="nil"/>
              <w:bottom w:val="single" w:sz="4" w:space="0" w:color="auto"/>
              <w:right w:val="single" w:sz="4" w:space="0" w:color="auto"/>
            </w:tcBorders>
            <w:noWrap/>
            <w:vAlign w:val="bottom"/>
            <w:hideMark/>
          </w:tcPr>
          <w:p w14:paraId="48B2F46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145823F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14695656"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2821E847"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7C45F23" w14:textId="77777777" w:rsidTr="008507E4">
        <w:trPr>
          <w:trHeight w:val="288"/>
        </w:trPr>
        <w:tc>
          <w:tcPr>
            <w:tcW w:w="146" w:type="dxa"/>
            <w:noWrap/>
            <w:vAlign w:val="bottom"/>
            <w:hideMark/>
          </w:tcPr>
          <w:p w14:paraId="0D825ECF"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5D7BE81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100%</w:t>
            </w:r>
          </w:p>
        </w:tc>
        <w:tc>
          <w:tcPr>
            <w:tcW w:w="2046" w:type="dxa"/>
            <w:tcBorders>
              <w:top w:val="single" w:sz="4" w:space="0" w:color="auto"/>
              <w:left w:val="nil"/>
              <w:bottom w:val="single" w:sz="4" w:space="0" w:color="auto"/>
              <w:right w:val="single" w:sz="4" w:space="0" w:color="auto"/>
            </w:tcBorders>
            <w:noWrap/>
            <w:vAlign w:val="bottom"/>
            <w:hideMark/>
          </w:tcPr>
          <w:p w14:paraId="7584943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7A3739E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33B6369B"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7059955F"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8CAAC44" w14:textId="77777777" w:rsidTr="008507E4">
        <w:trPr>
          <w:trHeight w:val="288"/>
        </w:trPr>
        <w:tc>
          <w:tcPr>
            <w:tcW w:w="146" w:type="dxa"/>
            <w:noWrap/>
            <w:vAlign w:val="bottom"/>
            <w:hideMark/>
          </w:tcPr>
          <w:p w14:paraId="0382A4D9"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45FAD839"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2046" w:type="dxa"/>
            <w:tcBorders>
              <w:top w:val="single" w:sz="4" w:space="0" w:color="auto"/>
              <w:left w:val="nil"/>
              <w:bottom w:val="single" w:sz="4" w:space="0" w:color="auto"/>
              <w:right w:val="single" w:sz="4" w:space="0" w:color="auto"/>
            </w:tcBorders>
            <w:noWrap/>
            <w:vAlign w:val="bottom"/>
            <w:hideMark/>
          </w:tcPr>
          <w:p w14:paraId="4345CFCF"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68420E84" w14:textId="77777777" w:rsidR="008F4A56" w:rsidRPr="008F4A56" w:rsidRDefault="008F4A56" w:rsidP="008F4A56">
            <w:pPr>
              <w:spacing w:line="256" w:lineRule="auto"/>
              <w:rPr>
                <w:rFonts w:ascii="Calibri" w:eastAsia="Times New Roman" w:hAnsi="Calibri" w:cs="Calibri"/>
                <w:b/>
                <w:bCs/>
                <w:lang w:eastAsia="pl-PL"/>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933C162"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26" w:type="dxa"/>
            <w:tcBorders>
              <w:top w:val="nil"/>
              <w:left w:val="single" w:sz="4" w:space="0" w:color="auto"/>
              <w:bottom w:val="nil"/>
              <w:right w:val="nil"/>
            </w:tcBorders>
          </w:tcPr>
          <w:p w14:paraId="618EA7DD" w14:textId="77777777"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14:paraId="005ED7A7" w14:textId="77777777" w:rsidTr="008507E4">
        <w:trPr>
          <w:trHeight w:val="288"/>
        </w:trPr>
        <w:tc>
          <w:tcPr>
            <w:tcW w:w="146" w:type="dxa"/>
            <w:noWrap/>
            <w:vAlign w:val="bottom"/>
            <w:hideMark/>
          </w:tcPr>
          <w:p w14:paraId="523F8485" w14:textId="77777777"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69CBB7A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25%</w:t>
            </w:r>
          </w:p>
        </w:tc>
        <w:tc>
          <w:tcPr>
            <w:tcW w:w="2046" w:type="dxa"/>
            <w:tcBorders>
              <w:top w:val="single" w:sz="4" w:space="0" w:color="auto"/>
              <w:left w:val="nil"/>
              <w:bottom w:val="single" w:sz="4" w:space="0" w:color="auto"/>
              <w:right w:val="single" w:sz="4" w:space="0" w:color="auto"/>
            </w:tcBorders>
            <w:noWrap/>
            <w:vAlign w:val="bottom"/>
            <w:hideMark/>
          </w:tcPr>
          <w:p w14:paraId="4751A3F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220BFED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13C5C37"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43AA8937"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04503C8" w14:textId="77777777" w:rsidTr="008507E4">
        <w:trPr>
          <w:trHeight w:val="288"/>
        </w:trPr>
        <w:tc>
          <w:tcPr>
            <w:tcW w:w="146" w:type="dxa"/>
            <w:noWrap/>
            <w:vAlign w:val="bottom"/>
            <w:hideMark/>
          </w:tcPr>
          <w:p w14:paraId="5183DEE2"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4B0A6D4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30%</w:t>
            </w:r>
          </w:p>
        </w:tc>
        <w:tc>
          <w:tcPr>
            <w:tcW w:w="2046" w:type="dxa"/>
            <w:tcBorders>
              <w:top w:val="single" w:sz="4" w:space="0" w:color="auto"/>
              <w:left w:val="nil"/>
              <w:bottom w:val="single" w:sz="4" w:space="0" w:color="auto"/>
              <w:right w:val="single" w:sz="4" w:space="0" w:color="auto"/>
            </w:tcBorders>
            <w:noWrap/>
            <w:vAlign w:val="bottom"/>
            <w:hideMark/>
          </w:tcPr>
          <w:p w14:paraId="6A100C1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4ACEED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7953FDE1"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263F9507"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DBD1FF3" w14:textId="77777777" w:rsidTr="008507E4">
        <w:trPr>
          <w:trHeight w:val="288"/>
        </w:trPr>
        <w:tc>
          <w:tcPr>
            <w:tcW w:w="146" w:type="dxa"/>
            <w:noWrap/>
            <w:vAlign w:val="bottom"/>
            <w:hideMark/>
          </w:tcPr>
          <w:p w14:paraId="22AF127C"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3164D83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2046" w:type="dxa"/>
            <w:tcBorders>
              <w:top w:val="single" w:sz="4" w:space="0" w:color="auto"/>
              <w:left w:val="nil"/>
              <w:bottom w:val="single" w:sz="4" w:space="0" w:color="auto"/>
              <w:right w:val="single" w:sz="4" w:space="0" w:color="auto"/>
            </w:tcBorders>
            <w:noWrap/>
            <w:vAlign w:val="bottom"/>
            <w:hideMark/>
          </w:tcPr>
          <w:p w14:paraId="04C7A68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7A4C35C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58B7D7A0"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1FD80824"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D4511D6" w14:textId="77777777" w:rsidTr="008507E4">
        <w:trPr>
          <w:trHeight w:val="288"/>
        </w:trPr>
        <w:tc>
          <w:tcPr>
            <w:tcW w:w="146" w:type="dxa"/>
            <w:noWrap/>
            <w:vAlign w:val="bottom"/>
            <w:hideMark/>
          </w:tcPr>
          <w:p w14:paraId="1B7F8313"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05D4228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2046" w:type="dxa"/>
            <w:tcBorders>
              <w:top w:val="single" w:sz="4" w:space="0" w:color="auto"/>
              <w:left w:val="nil"/>
              <w:bottom w:val="single" w:sz="4" w:space="0" w:color="auto"/>
              <w:right w:val="single" w:sz="4" w:space="0" w:color="auto"/>
            </w:tcBorders>
            <w:noWrap/>
            <w:vAlign w:val="bottom"/>
            <w:hideMark/>
          </w:tcPr>
          <w:p w14:paraId="363E735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14DB643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3FA14244"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2877F6D5"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AE67A36" w14:textId="77777777" w:rsidTr="008507E4">
        <w:trPr>
          <w:trHeight w:val="288"/>
        </w:trPr>
        <w:tc>
          <w:tcPr>
            <w:tcW w:w="146" w:type="dxa"/>
            <w:noWrap/>
            <w:vAlign w:val="bottom"/>
            <w:hideMark/>
          </w:tcPr>
          <w:p w14:paraId="7DCA0B04"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4B15953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2046" w:type="dxa"/>
            <w:tcBorders>
              <w:top w:val="single" w:sz="4" w:space="0" w:color="auto"/>
              <w:left w:val="nil"/>
              <w:bottom w:val="single" w:sz="4" w:space="0" w:color="auto"/>
              <w:right w:val="single" w:sz="4" w:space="0" w:color="auto"/>
            </w:tcBorders>
            <w:noWrap/>
            <w:vAlign w:val="bottom"/>
            <w:hideMark/>
          </w:tcPr>
          <w:p w14:paraId="1609FCB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183149A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35E47772"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18C72516"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D823F55" w14:textId="77777777" w:rsidTr="008507E4">
        <w:trPr>
          <w:trHeight w:val="288"/>
        </w:trPr>
        <w:tc>
          <w:tcPr>
            <w:tcW w:w="146" w:type="dxa"/>
            <w:noWrap/>
            <w:vAlign w:val="bottom"/>
            <w:hideMark/>
          </w:tcPr>
          <w:p w14:paraId="66EB2C74"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671538E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2046" w:type="dxa"/>
            <w:tcBorders>
              <w:top w:val="single" w:sz="4" w:space="0" w:color="auto"/>
              <w:left w:val="nil"/>
              <w:bottom w:val="single" w:sz="4" w:space="0" w:color="auto"/>
              <w:right w:val="single" w:sz="4" w:space="0" w:color="auto"/>
            </w:tcBorders>
            <w:noWrap/>
            <w:vAlign w:val="bottom"/>
            <w:hideMark/>
          </w:tcPr>
          <w:p w14:paraId="3433E84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4663C6A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7CC82DEF"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2697180C"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7F95846" w14:textId="77777777" w:rsidTr="008507E4">
        <w:trPr>
          <w:trHeight w:val="288"/>
        </w:trPr>
        <w:tc>
          <w:tcPr>
            <w:tcW w:w="146" w:type="dxa"/>
            <w:noWrap/>
            <w:vAlign w:val="bottom"/>
            <w:hideMark/>
          </w:tcPr>
          <w:p w14:paraId="58C4517B"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7E76BEF6"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Okresowe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14:paraId="2C88D70F"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14:paraId="18AF1F50"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14:paraId="1150F0C5"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26" w:type="dxa"/>
            <w:tcBorders>
              <w:top w:val="nil"/>
              <w:left w:val="single" w:sz="4" w:space="0" w:color="auto"/>
              <w:bottom w:val="nil"/>
              <w:right w:val="nil"/>
            </w:tcBorders>
          </w:tcPr>
          <w:p w14:paraId="69316B96" w14:textId="77777777"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14:paraId="5CE8A178" w14:textId="77777777" w:rsidTr="008507E4">
        <w:trPr>
          <w:trHeight w:val="288"/>
        </w:trPr>
        <w:tc>
          <w:tcPr>
            <w:tcW w:w="146" w:type="dxa"/>
            <w:noWrap/>
            <w:vAlign w:val="bottom"/>
            <w:hideMark/>
          </w:tcPr>
          <w:p w14:paraId="23BC35CC" w14:textId="77777777" w:rsidR="008F4A56" w:rsidRPr="008F4A56" w:rsidRDefault="008F4A56" w:rsidP="008F4A56">
            <w:pPr>
              <w:spacing w:line="256" w:lineRule="auto"/>
              <w:rPr>
                <w:rFonts w:ascii="Calibri" w:eastAsia="Times New Roman" w:hAnsi="Calibri" w:cs="Calibri"/>
                <w:b/>
                <w:bCs/>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066887B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14:paraId="732B183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574D2B0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677BF92"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7AFD27B1"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49D49261" w14:textId="77777777" w:rsidTr="008507E4">
        <w:trPr>
          <w:trHeight w:val="288"/>
        </w:trPr>
        <w:tc>
          <w:tcPr>
            <w:tcW w:w="146" w:type="dxa"/>
            <w:noWrap/>
            <w:vAlign w:val="bottom"/>
            <w:hideMark/>
          </w:tcPr>
          <w:p w14:paraId="63874F49"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58F9836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2046" w:type="dxa"/>
            <w:tcBorders>
              <w:top w:val="single" w:sz="4" w:space="0" w:color="auto"/>
              <w:left w:val="nil"/>
              <w:bottom w:val="single" w:sz="4" w:space="0" w:color="auto"/>
              <w:right w:val="single" w:sz="4" w:space="0" w:color="auto"/>
            </w:tcBorders>
            <w:noWrap/>
            <w:vAlign w:val="bottom"/>
            <w:hideMark/>
          </w:tcPr>
          <w:p w14:paraId="7733D99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1B30674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2AF5EEF9"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37DD8F70"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B1672F4" w14:textId="77777777" w:rsidTr="008507E4">
        <w:trPr>
          <w:trHeight w:val="288"/>
        </w:trPr>
        <w:tc>
          <w:tcPr>
            <w:tcW w:w="146" w:type="dxa"/>
            <w:noWrap/>
            <w:vAlign w:val="bottom"/>
            <w:hideMark/>
          </w:tcPr>
          <w:p w14:paraId="7B007325"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5B4E3F7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2046" w:type="dxa"/>
            <w:tcBorders>
              <w:top w:val="single" w:sz="4" w:space="0" w:color="auto"/>
              <w:left w:val="nil"/>
              <w:bottom w:val="single" w:sz="4" w:space="0" w:color="auto"/>
              <w:right w:val="single" w:sz="4" w:space="0" w:color="auto"/>
            </w:tcBorders>
            <w:noWrap/>
            <w:vAlign w:val="bottom"/>
            <w:hideMark/>
          </w:tcPr>
          <w:p w14:paraId="63E576C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750B3D4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B3AF6CE"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301B1C3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A356C43" w14:textId="77777777" w:rsidTr="008507E4">
        <w:trPr>
          <w:trHeight w:val="288"/>
        </w:trPr>
        <w:tc>
          <w:tcPr>
            <w:tcW w:w="146" w:type="dxa"/>
            <w:noWrap/>
            <w:vAlign w:val="bottom"/>
            <w:hideMark/>
          </w:tcPr>
          <w:p w14:paraId="4744AF9D"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311203F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2046" w:type="dxa"/>
            <w:tcBorders>
              <w:top w:val="single" w:sz="4" w:space="0" w:color="auto"/>
              <w:left w:val="nil"/>
              <w:bottom w:val="single" w:sz="4" w:space="0" w:color="auto"/>
              <w:right w:val="single" w:sz="4" w:space="0" w:color="auto"/>
            </w:tcBorders>
            <w:noWrap/>
            <w:vAlign w:val="bottom"/>
            <w:hideMark/>
          </w:tcPr>
          <w:p w14:paraId="1B2FAE3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F3C563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18C55A93"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663068E8"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C5A82A5" w14:textId="77777777" w:rsidTr="008507E4">
        <w:trPr>
          <w:trHeight w:val="288"/>
        </w:trPr>
        <w:tc>
          <w:tcPr>
            <w:tcW w:w="146" w:type="dxa"/>
            <w:noWrap/>
            <w:vAlign w:val="bottom"/>
            <w:hideMark/>
          </w:tcPr>
          <w:p w14:paraId="1E873A55"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44D5894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 KDR</w:t>
            </w:r>
          </w:p>
        </w:tc>
        <w:tc>
          <w:tcPr>
            <w:tcW w:w="2046" w:type="dxa"/>
            <w:tcBorders>
              <w:top w:val="single" w:sz="4" w:space="0" w:color="auto"/>
              <w:left w:val="nil"/>
              <w:bottom w:val="single" w:sz="4" w:space="0" w:color="auto"/>
              <w:right w:val="single" w:sz="4" w:space="0" w:color="auto"/>
            </w:tcBorders>
            <w:noWrap/>
            <w:vAlign w:val="bottom"/>
            <w:hideMark/>
          </w:tcPr>
          <w:p w14:paraId="4EFF22D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2CE8234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609DB208"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1CC3BDF1"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01BDAEB" w14:textId="77777777" w:rsidTr="008507E4">
        <w:trPr>
          <w:trHeight w:val="288"/>
        </w:trPr>
        <w:tc>
          <w:tcPr>
            <w:tcW w:w="146" w:type="dxa"/>
            <w:noWrap/>
            <w:vAlign w:val="bottom"/>
            <w:hideMark/>
          </w:tcPr>
          <w:p w14:paraId="5752C157"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1CD018C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2046" w:type="dxa"/>
            <w:tcBorders>
              <w:top w:val="single" w:sz="4" w:space="0" w:color="auto"/>
              <w:left w:val="nil"/>
              <w:bottom w:val="single" w:sz="4" w:space="0" w:color="auto"/>
              <w:right w:val="single" w:sz="4" w:space="0" w:color="auto"/>
            </w:tcBorders>
            <w:noWrap/>
            <w:vAlign w:val="bottom"/>
            <w:hideMark/>
          </w:tcPr>
          <w:p w14:paraId="76541D0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13EB7ED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C6E1FE0"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37C9B46F"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0D7EA51" w14:textId="77777777" w:rsidTr="008507E4">
        <w:trPr>
          <w:trHeight w:val="288"/>
        </w:trPr>
        <w:tc>
          <w:tcPr>
            <w:tcW w:w="146" w:type="dxa"/>
            <w:noWrap/>
            <w:vAlign w:val="bottom"/>
            <w:hideMark/>
          </w:tcPr>
          <w:p w14:paraId="57AA45FB"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3A4B9B8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2046" w:type="dxa"/>
            <w:tcBorders>
              <w:top w:val="single" w:sz="4" w:space="0" w:color="auto"/>
              <w:left w:val="nil"/>
              <w:bottom w:val="single" w:sz="4" w:space="0" w:color="auto"/>
              <w:right w:val="single" w:sz="4" w:space="0" w:color="auto"/>
            </w:tcBorders>
            <w:noWrap/>
            <w:vAlign w:val="bottom"/>
            <w:hideMark/>
          </w:tcPr>
          <w:p w14:paraId="01997E3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788C532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3A5F0870"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6AD38D12"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83C5074" w14:textId="77777777" w:rsidTr="008507E4">
        <w:trPr>
          <w:trHeight w:val="288"/>
        </w:trPr>
        <w:tc>
          <w:tcPr>
            <w:tcW w:w="146" w:type="dxa"/>
            <w:noWrap/>
            <w:vAlign w:val="bottom"/>
            <w:hideMark/>
          </w:tcPr>
          <w:p w14:paraId="06450C28"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1F00F2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2046" w:type="dxa"/>
            <w:tcBorders>
              <w:top w:val="single" w:sz="4" w:space="0" w:color="auto"/>
              <w:left w:val="nil"/>
              <w:bottom w:val="single" w:sz="4" w:space="0" w:color="auto"/>
              <w:right w:val="single" w:sz="4" w:space="0" w:color="auto"/>
            </w:tcBorders>
            <w:noWrap/>
            <w:vAlign w:val="bottom"/>
            <w:hideMark/>
          </w:tcPr>
          <w:p w14:paraId="1181527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29453AC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5FEDC4AE"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3F9F2ADE"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43AE7D43" w14:textId="77777777" w:rsidTr="008507E4">
        <w:trPr>
          <w:trHeight w:val="288"/>
        </w:trPr>
        <w:tc>
          <w:tcPr>
            <w:tcW w:w="146" w:type="dxa"/>
            <w:noWrap/>
            <w:vAlign w:val="bottom"/>
            <w:hideMark/>
          </w:tcPr>
          <w:p w14:paraId="1CE748C3"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6FDF136A"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2046" w:type="dxa"/>
            <w:tcBorders>
              <w:top w:val="single" w:sz="4" w:space="0" w:color="auto"/>
              <w:left w:val="nil"/>
              <w:bottom w:val="single" w:sz="4" w:space="0" w:color="auto"/>
              <w:right w:val="single" w:sz="4" w:space="0" w:color="auto"/>
            </w:tcBorders>
            <w:noWrap/>
            <w:vAlign w:val="bottom"/>
            <w:hideMark/>
          </w:tcPr>
          <w:p w14:paraId="5BF8BAA6"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701D56EE" w14:textId="77777777" w:rsidR="008F4A56" w:rsidRPr="008F4A56" w:rsidRDefault="008F4A56" w:rsidP="008F4A56">
            <w:pPr>
              <w:spacing w:line="256" w:lineRule="auto"/>
              <w:rPr>
                <w:rFonts w:ascii="Calibri" w:eastAsia="Times New Roman" w:hAnsi="Calibri" w:cs="Calibri"/>
                <w:b/>
                <w:bCs/>
                <w:lang w:eastAsia="pl-PL"/>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309CE67E"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26" w:type="dxa"/>
            <w:tcBorders>
              <w:top w:val="nil"/>
              <w:left w:val="single" w:sz="4" w:space="0" w:color="auto"/>
              <w:bottom w:val="nil"/>
              <w:right w:val="nil"/>
            </w:tcBorders>
          </w:tcPr>
          <w:p w14:paraId="0E433755" w14:textId="77777777"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14:paraId="0E82817F" w14:textId="77777777" w:rsidTr="008507E4">
        <w:trPr>
          <w:trHeight w:val="288"/>
        </w:trPr>
        <w:tc>
          <w:tcPr>
            <w:tcW w:w="146" w:type="dxa"/>
            <w:noWrap/>
            <w:vAlign w:val="bottom"/>
            <w:hideMark/>
          </w:tcPr>
          <w:p w14:paraId="180854D3" w14:textId="77777777"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12AAE23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w:t>
            </w:r>
          </w:p>
        </w:tc>
        <w:tc>
          <w:tcPr>
            <w:tcW w:w="2046" w:type="dxa"/>
            <w:tcBorders>
              <w:top w:val="single" w:sz="4" w:space="0" w:color="auto"/>
              <w:left w:val="nil"/>
              <w:bottom w:val="single" w:sz="4" w:space="0" w:color="auto"/>
              <w:right w:val="single" w:sz="4" w:space="0" w:color="auto"/>
            </w:tcBorders>
            <w:noWrap/>
            <w:vAlign w:val="bottom"/>
            <w:hideMark/>
          </w:tcPr>
          <w:p w14:paraId="40B44CD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5FF4A22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6FEA2E4"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31BBD90C"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45382DF" w14:textId="77777777" w:rsidTr="008507E4">
        <w:trPr>
          <w:trHeight w:val="288"/>
        </w:trPr>
        <w:tc>
          <w:tcPr>
            <w:tcW w:w="146" w:type="dxa"/>
            <w:noWrap/>
            <w:vAlign w:val="bottom"/>
            <w:hideMark/>
          </w:tcPr>
          <w:p w14:paraId="3FAE9A56"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863ADB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2046" w:type="dxa"/>
            <w:tcBorders>
              <w:top w:val="single" w:sz="4" w:space="0" w:color="auto"/>
              <w:left w:val="nil"/>
              <w:bottom w:val="single" w:sz="4" w:space="0" w:color="auto"/>
              <w:right w:val="single" w:sz="4" w:space="0" w:color="auto"/>
            </w:tcBorders>
            <w:noWrap/>
            <w:vAlign w:val="bottom"/>
            <w:hideMark/>
          </w:tcPr>
          <w:p w14:paraId="130CCCA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6D13135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0FD96B5D"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22F88D5A"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AC140E4" w14:textId="77777777" w:rsidTr="008507E4">
        <w:trPr>
          <w:trHeight w:val="288"/>
        </w:trPr>
        <w:tc>
          <w:tcPr>
            <w:tcW w:w="146" w:type="dxa"/>
            <w:noWrap/>
            <w:vAlign w:val="bottom"/>
            <w:hideMark/>
          </w:tcPr>
          <w:p w14:paraId="02D0824D"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14237CE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2046" w:type="dxa"/>
            <w:tcBorders>
              <w:top w:val="single" w:sz="4" w:space="0" w:color="auto"/>
              <w:left w:val="nil"/>
              <w:bottom w:val="single" w:sz="4" w:space="0" w:color="auto"/>
              <w:right w:val="single" w:sz="4" w:space="0" w:color="auto"/>
            </w:tcBorders>
            <w:noWrap/>
            <w:vAlign w:val="bottom"/>
            <w:hideMark/>
          </w:tcPr>
          <w:p w14:paraId="307C1F0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24BE863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3C2EBFF2"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68867EF4"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0A80AA9" w14:textId="77777777" w:rsidTr="008507E4">
        <w:trPr>
          <w:trHeight w:val="288"/>
        </w:trPr>
        <w:tc>
          <w:tcPr>
            <w:tcW w:w="146" w:type="dxa"/>
            <w:noWrap/>
            <w:vAlign w:val="bottom"/>
            <w:hideMark/>
          </w:tcPr>
          <w:p w14:paraId="32E33409"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5150028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2046" w:type="dxa"/>
            <w:tcBorders>
              <w:top w:val="single" w:sz="4" w:space="0" w:color="auto"/>
              <w:left w:val="nil"/>
              <w:bottom w:val="single" w:sz="4" w:space="0" w:color="auto"/>
              <w:right w:val="single" w:sz="4" w:space="0" w:color="auto"/>
            </w:tcBorders>
            <w:noWrap/>
            <w:vAlign w:val="bottom"/>
            <w:hideMark/>
          </w:tcPr>
          <w:p w14:paraId="057CE26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23069DE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FE56763"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2EBC1616"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43DA7A0B" w14:textId="77777777" w:rsidTr="008507E4">
        <w:trPr>
          <w:trHeight w:val="288"/>
        </w:trPr>
        <w:tc>
          <w:tcPr>
            <w:tcW w:w="146" w:type="dxa"/>
            <w:noWrap/>
            <w:vAlign w:val="bottom"/>
            <w:hideMark/>
          </w:tcPr>
          <w:p w14:paraId="49AD9F81"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4CCF4D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2046" w:type="dxa"/>
            <w:tcBorders>
              <w:top w:val="single" w:sz="4" w:space="0" w:color="auto"/>
              <w:left w:val="nil"/>
              <w:bottom w:val="single" w:sz="4" w:space="0" w:color="auto"/>
              <w:right w:val="single" w:sz="4" w:space="0" w:color="auto"/>
            </w:tcBorders>
            <w:noWrap/>
            <w:vAlign w:val="bottom"/>
            <w:hideMark/>
          </w:tcPr>
          <w:p w14:paraId="65DA1E1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7BC162D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4F905E7"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20645340"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6BFE222" w14:textId="77777777" w:rsidTr="008507E4">
        <w:trPr>
          <w:trHeight w:val="288"/>
        </w:trPr>
        <w:tc>
          <w:tcPr>
            <w:tcW w:w="146" w:type="dxa"/>
            <w:noWrap/>
            <w:vAlign w:val="bottom"/>
            <w:hideMark/>
          </w:tcPr>
          <w:p w14:paraId="2F88CFE3"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E9C13C7"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dobowe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14:paraId="34AF8ABE"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14:paraId="4D6A5F82" w14:textId="77777777"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 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14:paraId="04DED8D2" w14:textId="77777777"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0</w:t>
            </w:r>
          </w:p>
        </w:tc>
        <w:tc>
          <w:tcPr>
            <w:tcW w:w="1326" w:type="dxa"/>
            <w:tcBorders>
              <w:top w:val="nil"/>
              <w:left w:val="single" w:sz="4" w:space="0" w:color="auto"/>
              <w:bottom w:val="nil"/>
              <w:right w:val="nil"/>
            </w:tcBorders>
          </w:tcPr>
          <w:p w14:paraId="7430948D"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F5DA9E2" w14:textId="77777777" w:rsidTr="008507E4">
        <w:trPr>
          <w:trHeight w:val="288"/>
        </w:trPr>
        <w:tc>
          <w:tcPr>
            <w:tcW w:w="146" w:type="dxa"/>
            <w:noWrap/>
            <w:vAlign w:val="bottom"/>
            <w:hideMark/>
          </w:tcPr>
          <w:p w14:paraId="0A52DE0A"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81CD52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14:paraId="75297FB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5414C3A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3BA2BE67"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6D6F3BFF"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DAF5B0C" w14:textId="77777777" w:rsidTr="008507E4">
        <w:trPr>
          <w:trHeight w:val="288"/>
        </w:trPr>
        <w:tc>
          <w:tcPr>
            <w:tcW w:w="146" w:type="dxa"/>
            <w:noWrap/>
            <w:vAlign w:val="bottom"/>
            <w:hideMark/>
          </w:tcPr>
          <w:p w14:paraId="274B33DF"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0B11B3A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Umowa</w:t>
            </w:r>
          </w:p>
        </w:tc>
        <w:tc>
          <w:tcPr>
            <w:tcW w:w="2046" w:type="dxa"/>
            <w:tcBorders>
              <w:top w:val="single" w:sz="4" w:space="0" w:color="auto"/>
              <w:left w:val="nil"/>
              <w:bottom w:val="single" w:sz="4" w:space="0" w:color="auto"/>
              <w:right w:val="single" w:sz="4" w:space="0" w:color="auto"/>
            </w:tcBorders>
            <w:noWrap/>
            <w:vAlign w:val="bottom"/>
            <w:hideMark/>
          </w:tcPr>
          <w:p w14:paraId="4125C5A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611BF25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082D555E"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4E30B57D"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721A5A1" w14:textId="77777777" w:rsidTr="008507E4">
        <w:trPr>
          <w:trHeight w:val="288"/>
        </w:trPr>
        <w:tc>
          <w:tcPr>
            <w:tcW w:w="146" w:type="dxa"/>
            <w:noWrap/>
            <w:vAlign w:val="bottom"/>
            <w:hideMark/>
          </w:tcPr>
          <w:p w14:paraId="0B449EA6"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6286FE20"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trzydobowe (razem):</w:t>
            </w:r>
          </w:p>
        </w:tc>
        <w:tc>
          <w:tcPr>
            <w:tcW w:w="2046" w:type="dxa"/>
            <w:tcBorders>
              <w:top w:val="single" w:sz="4" w:space="0" w:color="auto"/>
              <w:left w:val="nil"/>
              <w:bottom w:val="single" w:sz="4" w:space="0" w:color="auto"/>
              <w:right w:val="single" w:sz="4" w:space="0" w:color="auto"/>
            </w:tcBorders>
            <w:shd w:val="clear" w:color="auto" w:fill="B4C6E7"/>
            <w:noWrap/>
            <w:vAlign w:val="bottom"/>
            <w:hideMark/>
          </w:tcPr>
          <w:p w14:paraId="6FCFF7D3"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0</w:t>
            </w:r>
          </w:p>
        </w:tc>
        <w:tc>
          <w:tcPr>
            <w:tcW w:w="1072" w:type="dxa"/>
            <w:tcBorders>
              <w:top w:val="single" w:sz="4" w:space="0" w:color="auto"/>
              <w:left w:val="nil"/>
              <w:bottom w:val="single" w:sz="4" w:space="0" w:color="auto"/>
              <w:right w:val="single" w:sz="4" w:space="0" w:color="auto"/>
            </w:tcBorders>
            <w:shd w:val="clear" w:color="auto" w:fill="B4C6E7"/>
            <w:noWrap/>
            <w:vAlign w:val="bottom"/>
            <w:hideMark/>
          </w:tcPr>
          <w:p w14:paraId="18635091" w14:textId="77777777"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 0</w:t>
            </w:r>
          </w:p>
        </w:tc>
        <w:tc>
          <w:tcPr>
            <w:tcW w:w="1276" w:type="dxa"/>
            <w:tcBorders>
              <w:top w:val="single" w:sz="4" w:space="0" w:color="auto"/>
              <w:left w:val="nil"/>
              <w:bottom w:val="single" w:sz="4" w:space="0" w:color="auto"/>
              <w:right w:val="single" w:sz="4" w:space="0" w:color="auto"/>
            </w:tcBorders>
            <w:shd w:val="clear" w:color="auto" w:fill="B4C6E7"/>
            <w:noWrap/>
            <w:vAlign w:val="bottom"/>
            <w:hideMark/>
          </w:tcPr>
          <w:p w14:paraId="35168858" w14:textId="77777777" w:rsidR="008F4A56" w:rsidRPr="008F4A56" w:rsidRDefault="008F4A56" w:rsidP="008F4A56">
            <w:pPr>
              <w:spacing w:after="0" w:line="240" w:lineRule="auto"/>
              <w:jc w:val="right"/>
              <w:rPr>
                <w:rFonts w:ascii="Calibri" w:eastAsia="Times New Roman" w:hAnsi="Calibri" w:cs="Calibri"/>
                <w:b/>
                <w:color w:val="000000"/>
                <w:lang w:eastAsia="pl-PL"/>
              </w:rPr>
            </w:pPr>
            <w:r w:rsidRPr="008F4A56">
              <w:rPr>
                <w:rFonts w:ascii="Calibri" w:eastAsia="Times New Roman" w:hAnsi="Calibri" w:cs="Calibri"/>
                <w:b/>
                <w:color w:val="000000"/>
                <w:lang w:eastAsia="pl-PL"/>
              </w:rPr>
              <w:t>0</w:t>
            </w:r>
          </w:p>
        </w:tc>
        <w:tc>
          <w:tcPr>
            <w:tcW w:w="1326" w:type="dxa"/>
            <w:tcBorders>
              <w:top w:val="nil"/>
              <w:left w:val="single" w:sz="4" w:space="0" w:color="auto"/>
              <w:bottom w:val="nil"/>
              <w:right w:val="nil"/>
            </w:tcBorders>
          </w:tcPr>
          <w:p w14:paraId="3C795E41"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3F4CD89" w14:textId="77777777" w:rsidTr="008507E4">
        <w:trPr>
          <w:trHeight w:val="288"/>
        </w:trPr>
        <w:tc>
          <w:tcPr>
            <w:tcW w:w="146" w:type="dxa"/>
            <w:noWrap/>
            <w:vAlign w:val="bottom"/>
            <w:hideMark/>
          </w:tcPr>
          <w:p w14:paraId="00DBC5F1"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0A4567B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14:paraId="23A8EE6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22CE2A9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5A43A94B"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70C295AC"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629FC31" w14:textId="77777777" w:rsidTr="008507E4">
        <w:trPr>
          <w:trHeight w:val="288"/>
        </w:trPr>
        <w:tc>
          <w:tcPr>
            <w:tcW w:w="146" w:type="dxa"/>
            <w:noWrap/>
            <w:vAlign w:val="bottom"/>
            <w:hideMark/>
          </w:tcPr>
          <w:p w14:paraId="117DE9E6"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682CA0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w:t>
            </w:r>
          </w:p>
        </w:tc>
        <w:tc>
          <w:tcPr>
            <w:tcW w:w="2046" w:type="dxa"/>
            <w:tcBorders>
              <w:top w:val="single" w:sz="4" w:space="0" w:color="auto"/>
              <w:left w:val="nil"/>
              <w:bottom w:val="single" w:sz="4" w:space="0" w:color="auto"/>
              <w:right w:val="single" w:sz="4" w:space="0" w:color="auto"/>
            </w:tcBorders>
            <w:noWrap/>
            <w:vAlign w:val="bottom"/>
            <w:hideMark/>
          </w:tcPr>
          <w:p w14:paraId="028D9EE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E16B3E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18007B8A"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659026B6"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F927C44" w14:textId="77777777" w:rsidTr="008507E4">
        <w:trPr>
          <w:trHeight w:val="288"/>
        </w:trPr>
        <w:tc>
          <w:tcPr>
            <w:tcW w:w="146" w:type="dxa"/>
            <w:noWrap/>
            <w:vAlign w:val="bottom"/>
            <w:hideMark/>
          </w:tcPr>
          <w:p w14:paraId="73BCC91A"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2C7BDA7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 miesięczny</w:t>
            </w:r>
          </w:p>
        </w:tc>
        <w:tc>
          <w:tcPr>
            <w:tcW w:w="2046" w:type="dxa"/>
            <w:tcBorders>
              <w:top w:val="single" w:sz="4" w:space="0" w:color="auto"/>
              <w:left w:val="nil"/>
              <w:bottom w:val="single" w:sz="4" w:space="0" w:color="auto"/>
              <w:right w:val="single" w:sz="4" w:space="0" w:color="auto"/>
            </w:tcBorders>
            <w:noWrap/>
            <w:vAlign w:val="bottom"/>
            <w:hideMark/>
          </w:tcPr>
          <w:p w14:paraId="2678CFF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3CFDEB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589F3EEF"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703E42B8"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9D9E4C4" w14:textId="77777777" w:rsidTr="008507E4">
        <w:trPr>
          <w:trHeight w:val="288"/>
        </w:trPr>
        <w:tc>
          <w:tcPr>
            <w:tcW w:w="146" w:type="dxa"/>
            <w:noWrap/>
            <w:vAlign w:val="bottom"/>
            <w:hideMark/>
          </w:tcPr>
          <w:p w14:paraId="51B5F413"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4C615FA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bagaż</w:t>
            </w:r>
          </w:p>
        </w:tc>
        <w:tc>
          <w:tcPr>
            <w:tcW w:w="2046" w:type="dxa"/>
            <w:tcBorders>
              <w:top w:val="single" w:sz="4" w:space="0" w:color="auto"/>
              <w:left w:val="nil"/>
              <w:bottom w:val="single" w:sz="4" w:space="0" w:color="auto"/>
              <w:right w:val="single" w:sz="4" w:space="0" w:color="auto"/>
            </w:tcBorders>
            <w:noWrap/>
            <w:vAlign w:val="bottom"/>
            <w:hideMark/>
          </w:tcPr>
          <w:p w14:paraId="4E9F994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5BC9270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4EEBA571"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4136AEBA"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C804CF1" w14:textId="77777777" w:rsidTr="008507E4">
        <w:trPr>
          <w:trHeight w:val="288"/>
        </w:trPr>
        <w:tc>
          <w:tcPr>
            <w:tcW w:w="146" w:type="dxa"/>
            <w:noWrap/>
            <w:vAlign w:val="bottom"/>
            <w:hideMark/>
          </w:tcPr>
          <w:p w14:paraId="672A332E" w14:textId="77777777" w:rsidR="008F4A56" w:rsidRPr="008F4A56" w:rsidRDefault="008F4A56" w:rsidP="008F4A56">
            <w:pPr>
              <w:spacing w:line="256" w:lineRule="auto"/>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14:paraId="58FA4ED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xml:space="preserve">pies </w:t>
            </w:r>
          </w:p>
        </w:tc>
        <w:tc>
          <w:tcPr>
            <w:tcW w:w="2046" w:type="dxa"/>
            <w:tcBorders>
              <w:top w:val="single" w:sz="4" w:space="0" w:color="auto"/>
              <w:left w:val="nil"/>
              <w:bottom w:val="single" w:sz="4" w:space="0" w:color="auto"/>
              <w:right w:val="single" w:sz="4" w:space="0" w:color="auto"/>
            </w:tcBorders>
            <w:noWrap/>
            <w:vAlign w:val="bottom"/>
            <w:hideMark/>
          </w:tcPr>
          <w:p w14:paraId="15AF73D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14:paraId="06FC8C0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14:paraId="21949880" w14:textId="77777777" w:rsidR="008F4A56" w:rsidRPr="008F4A56" w:rsidRDefault="008F4A56" w:rsidP="008F4A56">
            <w:pPr>
              <w:spacing w:line="256" w:lineRule="auto"/>
              <w:rPr>
                <w:rFonts w:ascii="Calibri" w:eastAsia="Times New Roman" w:hAnsi="Calibri" w:cs="Calibri"/>
                <w:lang w:eastAsia="pl-PL"/>
              </w:rPr>
            </w:pPr>
          </w:p>
        </w:tc>
        <w:tc>
          <w:tcPr>
            <w:tcW w:w="1326" w:type="dxa"/>
            <w:tcBorders>
              <w:top w:val="nil"/>
              <w:left w:val="single" w:sz="4" w:space="0" w:color="auto"/>
              <w:bottom w:val="nil"/>
              <w:right w:val="nil"/>
            </w:tcBorders>
          </w:tcPr>
          <w:p w14:paraId="5CAB2391"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FEDF0C7" w14:textId="77777777" w:rsidTr="008507E4">
        <w:trPr>
          <w:trHeight w:val="288"/>
        </w:trPr>
        <w:tc>
          <w:tcPr>
            <w:tcW w:w="146" w:type="dxa"/>
            <w:noWrap/>
            <w:vAlign w:val="bottom"/>
            <w:hideMark/>
          </w:tcPr>
          <w:p w14:paraId="5114762B" w14:textId="77777777" w:rsidR="008F4A56" w:rsidRPr="008F4A56" w:rsidRDefault="008F4A56" w:rsidP="008F4A56">
            <w:pPr>
              <w:spacing w:line="256" w:lineRule="auto"/>
              <w:rPr>
                <w:rFonts w:ascii="Calibri" w:eastAsia="Times New Roman" w:hAnsi="Calibri" w:cs="Calibri"/>
                <w:lang w:eastAsia="pl-PL"/>
              </w:rPr>
            </w:pPr>
          </w:p>
        </w:tc>
        <w:tc>
          <w:tcPr>
            <w:tcW w:w="3540" w:type="dxa"/>
            <w:noWrap/>
            <w:vAlign w:val="bottom"/>
            <w:hideMark/>
          </w:tcPr>
          <w:p w14:paraId="19062771"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14:paraId="1C23C909"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072" w:type="dxa"/>
            <w:noWrap/>
            <w:vAlign w:val="bottom"/>
            <w:hideMark/>
          </w:tcPr>
          <w:p w14:paraId="23E40D7A"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276" w:type="dxa"/>
            <w:tcBorders>
              <w:top w:val="single" w:sz="4" w:space="0" w:color="auto"/>
              <w:left w:val="nil"/>
              <w:bottom w:val="nil"/>
              <w:right w:val="nil"/>
            </w:tcBorders>
            <w:noWrap/>
            <w:vAlign w:val="bottom"/>
            <w:hideMark/>
          </w:tcPr>
          <w:p w14:paraId="7EE5C56D"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26" w:type="dxa"/>
          </w:tcPr>
          <w:p w14:paraId="4FD3EB12" w14:textId="77777777"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bl>
    <w:p w14:paraId="363AB099"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495C12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0202B19"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D221274"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F2AEB12"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C88EE3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C27F4FE"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53EEB0E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7048447"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535357C8"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F5B7224"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236AACB"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7642EDCF"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00AA03A8"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55AF569"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5D858B85"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67465281"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0FD817A7"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70100DA6"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32E88B0C"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E2B1B03"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76B7F8C9"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0AD027CA"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6E933218"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FF5A806"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2E3BB7D6"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4408556C"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0EC1F16B"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41575FE7"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5006E613"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33B559D8"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4F447F5F"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1D7396E"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08C2E33E"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7FE2E8C" w14:textId="77777777" w:rsidR="008F4A56" w:rsidRPr="008F4A56" w:rsidRDefault="008F4A56" w:rsidP="008F4A56">
      <w:pPr>
        <w:suppressAutoHyphens/>
        <w:spacing w:after="0" w:line="360" w:lineRule="auto"/>
        <w:jc w:val="right"/>
        <w:rPr>
          <w:rFonts w:ascii="Times New Roman" w:eastAsia="Times New Roman" w:hAnsi="Times New Roman" w:cs="Times New Roman"/>
          <w:b/>
          <w:color w:val="000000"/>
          <w:szCs w:val="28"/>
          <w:lang w:eastAsia="pl-PL"/>
        </w:rPr>
      </w:pPr>
      <w:r w:rsidRPr="008F4A56">
        <w:rPr>
          <w:rFonts w:ascii="Times New Roman" w:eastAsia="Times New Roman" w:hAnsi="Times New Roman" w:cs="Times New Roman"/>
          <w:b/>
          <w:color w:val="000000"/>
          <w:szCs w:val="28"/>
          <w:lang w:eastAsia="pl-PL"/>
        </w:rPr>
        <w:lastRenderedPageBreak/>
        <w:t>Załącznik nr 4a</w:t>
      </w:r>
    </w:p>
    <w:p w14:paraId="0D4C683C" w14:textId="77777777" w:rsidR="008F4A56" w:rsidRPr="008F4A56" w:rsidRDefault="008F4A56" w:rsidP="008F4A56">
      <w:pPr>
        <w:suppressAutoHyphens/>
        <w:spacing w:after="0" w:line="360" w:lineRule="auto"/>
        <w:jc w:val="center"/>
        <w:rPr>
          <w:rFonts w:ascii="Times New Roman" w:eastAsia="Times New Roman" w:hAnsi="Times New Roman" w:cs="Times New Roman"/>
          <w:color w:val="000000"/>
          <w:szCs w:val="28"/>
          <w:lang w:eastAsia="pl-PL"/>
        </w:rPr>
      </w:pPr>
    </w:p>
    <w:p w14:paraId="47478230" w14:textId="77777777" w:rsidR="008F4A56" w:rsidRPr="008F4A56" w:rsidRDefault="008F4A56" w:rsidP="008F4A56">
      <w:pPr>
        <w:suppressAutoHyphens/>
        <w:spacing w:after="0" w:line="360" w:lineRule="auto"/>
        <w:jc w:val="center"/>
        <w:rPr>
          <w:rFonts w:ascii="Times New Roman" w:eastAsia="Calibri" w:hAnsi="Times New Roman" w:cs="Times New Roman"/>
          <w:sz w:val="18"/>
          <w:szCs w:val="24"/>
        </w:rPr>
      </w:pPr>
      <w:r w:rsidRPr="008F4A56">
        <w:rPr>
          <w:rFonts w:ascii="Times New Roman" w:eastAsia="Times New Roman" w:hAnsi="Times New Roman" w:cs="Times New Roman"/>
          <w:color w:val="000000"/>
          <w:szCs w:val="28"/>
          <w:lang w:eastAsia="pl-PL"/>
        </w:rPr>
        <w:t>Raport sprzedaży biletów za okres od …............ do …............</w:t>
      </w:r>
    </w:p>
    <w:p w14:paraId="1D5A54B7"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2D70ABD3" w14:textId="77777777" w:rsidR="008F4A56" w:rsidRPr="008F4A56" w:rsidRDefault="008F4A56" w:rsidP="008F4A56">
      <w:pPr>
        <w:suppressAutoHyphens/>
        <w:spacing w:after="0" w:line="360" w:lineRule="auto"/>
        <w:rPr>
          <w:rFonts w:ascii="Times New Roman" w:eastAsia="Calibri" w:hAnsi="Times New Roman" w:cs="Times New Roman"/>
          <w:szCs w:val="24"/>
        </w:rPr>
      </w:pPr>
    </w:p>
    <w:tbl>
      <w:tblPr>
        <w:tblW w:w="9406" w:type="dxa"/>
        <w:tblCellMar>
          <w:left w:w="70" w:type="dxa"/>
          <w:right w:w="70" w:type="dxa"/>
        </w:tblCellMar>
        <w:tblLook w:val="04A0" w:firstRow="1" w:lastRow="0" w:firstColumn="1" w:lastColumn="0" w:noHBand="0" w:noVBand="1"/>
      </w:tblPr>
      <w:tblGrid>
        <w:gridCol w:w="146"/>
        <w:gridCol w:w="4226"/>
        <w:gridCol w:w="1360"/>
        <w:gridCol w:w="1360"/>
        <w:gridCol w:w="1580"/>
        <w:gridCol w:w="734"/>
      </w:tblGrid>
      <w:tr w:rsidR="008F4A56" w:rsidRPr="008F4A56" w14:paraId="06D5EB65" w14:textId="77777777" w:rsidTr="008507E4">
        <w:trPr>
          <w:gridAfter w:val="1"/>
          <w:wAfter w:w="734" w:type="dxa"/>
          <w:trHeight w:val="288"/>
        </w:trPr>
        <w:tc>
          <w:tcPr>
            <w:tcW w:w="146" w:type="dxa"/>
            <w:noWrap/>
            <w:vAlign w:val="bottom"/>
            <w:hideMark/>
          </w:tcPr>
          <w:p w14:paraId="567C9218" w14:textId="77777777" w:rsidR="008F4A56" w:rsidRPr="008F4A56" w:rsidRDefault="008F4A56" w:rsidP="008F4A56">
            <w:pPr>
              <w:spacing w:line="256" w:lineRule="auto"/>
              <w:rPr>
                <w:rFonts w:ascii="Times New Roman" w:eastAsia="Calibri" w:hAnsi="Times New Roman" w:cs="Times New Roman"/>
                <w:szCs w:val="24"/>
              </w:rPr>
            </w:pPr>
          </w:p>
        </w:tc>
        <w:tc>
          <w:tcPr>
            <w:tcW w:w="4226" w:type="dxa"/>
            <w:noWrap/>
            <w:vAlign w:val="bottom"/>
            <w:hideMark/>
          </w:tcPr>
          <w:p w14:paraId="03FD97C3" w14:textId="77777777" w:rsidR="008F4A56" w:rsidRPr="008F4A56" w:rsidRDefault="008F4A56" w:rsidP="008F4A56">
            <w:pPr>
              <w:spacing w:line="256" w:lineRule="auto"/>
              <w:rPr>
                <w:rFonts w:ascii="Calibri" w:eastAsia="Calibri" w:hAnsi="Calibri" w:cs="Times New Roman"/>
                <w:sz w:val="20"/>
                <w:szCs w:val="20"/>
                <w:lang w:eastAsia="pl-PL"/>
              </w:rPr>
            </w:pPr>
          </w:p>
        </w:tc>
        <w:tc>
          <w:tcPr>
            <w:tcW w:w="1360" w:type="dxa"/>
            <w:tcBorders>
              <w:top w:val="single" w:sz="4" w:space="0" w:color="auto"/>
              <w:left w:val="single" w:sz="4" w:space="0" w:color="auto"/>
              <w:bottom w:val="single" w:sz="4" w:space="0" w:color="auto"/>
              <w:right w:val="single" w:sz="4" w:space="0" w:color="auto"/>
            </w:tcBorders>
            <w:noWrap/>
            <w:vAlign w:val="bottom"/>
            <w:hideMark/>
          </w:tcPr>
          <w:p w14:paraId="32B3BCA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szt. biletów</w:t>
            </w:r>
          </w:p>
        </w:tc>
        <w:tc>
          <w:tcPr>
            <w:tcW w:w="1360" w:type="dxa"/>
            <w:tcBorders>
              <w:top w:val="single" w:sz="4" w:space="0" w:color="auto"/>
              <w:left w:val="nil"/>
              <w:bottom w:val="single" w:sz="4" w:space="0" w:color="auto"/>
              <w:right w:val="single" w:sz="4" w:space="0" w:color="auto"/>
            </w:tcBorders>
            <w:noWrap/>
            <w:vAlign w:val="bottom"/>
            <w:hideMark/>
          </w:tcPr>
          <w:p w14:paraId="345A127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brutto w zł</w:t>
            </w:r>
          </w:p>
        </w:tc>
        <w:tc>
          <w:tcPr>
            <w:tcW w:w="1580" w:type="dxa"/>
            <w:tcBorders>
              <w:top w:val="single" w:sz="4" w:space="0" w:color="auto"/>
              <w:left w:val="nil"/>
              <w:bottom w:val="single" w:sz="4" w:space="0" w:color="auto"/>
              <w:right w:val="single" w:sz="4" w:space="0" w:color="auto"/>
            </w:tcBorders>
            <w:noWrap/>
            <w:vAlign w:val="bottom"/>
            <w:hideMark/>
          </w:tcPr>
          <w:p w14:paraId="7E831BF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netto w zł</w:t>
            </w:r>
          </w:p>
        </w:tc>
      </w:tr>
      <w:tr w:rsidR="008F4A56" w:rsidRPr="008F4A56" w14:paraId="715AD988" w14:textId="77777777" w:rsidTr="008507E4">
        <w:trPr>
          <w:gridAfter w:val="1"/>
          <w:wAfter w:w="734" w:type="dxa"/>
          <w:trHeight w:val="288"/>
        </w:trPr>
        <w:tc>
          <w:tcPr>
            <w:tcW w:w="146" w:type="dxa"/>
            <w:noWrap/>
            <w:vAlign w:val="bottom"/>
            <w:hideMark/>
          </w:tcPr>
          <w:p w14:paraId="57B42894" w14:textId="77777777" w:rsidR="008F4A56" w:rsidRPr="008F4A56" w:rsidRDefault="008F4A56" w:rsidP="008F4A56">
            <w:pPr>
              <w:spacing w:line="256" w:lineRule="auto"/>
              <w:rPr>
                <w:rFonts w:ascii="Calibri" w:eastAsia="Calibri" w:hAnsi="Calibri" w:cs="Times New Roman"/>
              </w:rPr>
            </w:pPr>
          </w:p>
        </w:tc>
        <w:tc>
          <w:tcPr>
            <w:tcW w:w="4226" w:type="dxa"/>
            <w:tcBorders>
              <w:top w:val="single" w:sz="4" w:space="0" w:color="auto"/>
              <w:left w:val="single" w:sz="4" w:space="0" w:color="auto"/>
              <w:bottom w:val="single" w:sz="4" w:space="0" w:color="auto"/>
              <w:right w:val="single" w:sz="4" w:space="0" w:color="auto"/>
            </w:tcBorders>
            <w:shd w:val="clear" w:color="auto" w:fill="C5D9F1"/>
            <w:noWrap/>
            <w:vAlign w:val="bottom"/>
            <w:hideMark/>
          </w:tcPr>
          <w:p w14:paraId="35859A05" w14:textId="77777777"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Bilety na przejazd razem:</w:t>
            </w:r>
          </w:p>
        </w:tc>
        <w:tc>
          <w:tcPr>
            <w:tcW w:w="1360" w:type="dxa"/>
            <w:tcBorders>
              <w:top w:val="nil"/>
              <w:left w:val="nil"/>
              <w:bottom w:val="single" w:sz="4" w:space="0" w:color="auto"/>
              <w:right w:val="single" w:sz="4" w:space="0" w:color="auto"/>
            </w:tcBorders>
            <w:shd w:val="clear" w:color="auto" w:fill="C5D9F1"/>
            <w:noWrap/>
            <w:vAlign w:val="bottom"/>
            <w:hideMark/>
          </w:tcPr>
          <w:p w14:paraId="61728D01"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14:paraId="02983B61"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580" w:type="dxa"/>
            <w:tcBorders>
              <w:top w:val="nil"/>
              <w:left w:val="nil"/>
              <w:bottom w:val="single" w:sz="4" w:space="0" w:color="auto"/>
              <w:right w:val="single" w:sz="4" w:space="0" w:color="auto"/>
            </w:tcBorders>
            <w:shd w:val="clear" w:color="auto" w:fill="C5D9F1"/>
            <w:noWrap/>
            <w:vAlign w:val="bottom"/>
            <w:hideMark/>
          </w:tcPr>
          <w:p w14:paraId="252AADD0"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0,00</w:t>
            </w:r>
          </w:p>
        </w:tc>
      </w:tr>
      <w:tr w:rsidR="008F4A56" w:rsidRPr="008F4A56" w14:paraId="6E6DBC58" w14:textId="77777777" w:rsidTr="008507E4">
        <w:trPr>
          <w:trHeight w:val="288"/>
        </w:trPr>
        <w:tc>
          <w:tcPr>
            <w:tcW w:w="146" w:type="dxa"/>
            <w:noWrap/>
            <w:vAlign w:val="bottom"/>
            <w:hideMark/>
          </w:tcPr>
          <w:p w14:paraId="45582680" w14:textId="77777777" w:rsidR="008F4A56" w:rsidRPr="008F4A56" w:rsidRDefault="008F4A56" w:rsidP="008F4A56">
            <w:pPr>
              <w:spacing w:line="256" w:lineRule="auto"/>
              <w:rPr>
                <w:rFonts w:ascii="Calibri" w:eastAsia="Calibri" w:hAnsi="Calibri" w:cs="Times New Roman"/>
              </w:rPr>
            </w:pPr>
          </w:p>
        </w:tc>
        <w:tc>
          <w:tcPr>
            <w:tcW w:w="4226" w:type="dxa"/>
            <w:tcBorders>
              <w:top w:val="nil"/>
              <w:left w:val="single" w:sz="4" w:space="0" w:color="auto"/>
              <w:bottom w:val="single" w:sz="4" w:space="0" w:color="auto"/>
              <w:right w:val="single" w:sz="4" w:space="0" w:color="auto"/>
            </w:tcBorders>
            <w:noWrap/>
            <w:vAlign w:val="bottom"/>
            <w:hideMark/>
          </w:tcPr>
          <w:p w14:paraId="61C9CC26"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Jednorazowe (razem):</w:t>
            </w:r>
          </w:p>
        </w:tc>
        <w:tc>
          <w:tcPr>
            <w:tcW w:w="1360" w:type="dxa"/>
            <w:tcBorders>
              <w:top w:val="nil"/>
              <w:left w:val="nil"/>
              <w:bottom w:val="single" w:sz="4" w:space="0" w:color="auto"/>
              <w:right w:val="single" w:sz="4" w:space="0" w:color="auto"/>
            </w:tcBorders>
            <w:shd w:val="clear" w:color="auto" w:fill="C5D9F1"/>
            <w:noWrap/>
            <w:vAlign w:val="bottom"/>
            <w:hideMark/>
          </w:tcPr>
          <w:p w14:paraId="15A9AADE"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14:paraId="290CD10E"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580" w:type="dxa"/>
            <w:noWrap/>
            <w:vAlign w:val="bottom"/>
            <w:hideMark/>
          </w:tcPr>
          <w:p w14:paraId="6BBCC7B9" w14:textId="77777777" w:rsidR="008F4A56" w:rsidRPr="008F4A56" w:rsidRDefault="008F4A56" w:rsidP="008F4A56">
            <w:pPr>
              <w:spacing w:line="256" w:lineRule="auto"/>
              <w:rPr>
                <w:rFonts w:ascii="Calibri" w:eastAsia="Times New Roman" w:hAnsi="Calibri" w:cs="Calibri"/>
                <w:b/>
                <w:bCs/>
                <w:color w:val="000000"/>
                <w:lang w:eastAsia="pl-PL"/>
              </w:rPr>
            </w:pPr>
          </w:p>
        </w:tc>
        <w:tc>
          <w:tcPr>
            <w:tcW w:w="734" w:type="dxa"/>
          </w:tcPr>
          <w:p w14:paraId="4446E28B" w14:textId="77777777"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14:paraId="564BA6B3" w14:textId="77777777" w:rsidTr="008507E4">
        <w:trPr>
          <w:trHeight w:val="288"/>
        </w:trPr>
        <w:tc>
          <w:tcPr>
            <w:tcW w:w="146" w:type="dxa"/>
            <w:noWrap/>
            <w:vAlign w:val="bottom"/>
            <w:hideMark/>
          </w:tcPr>
          <w:p w14:paraId="02DF719C" w14:textId="77777777" w:rsidR="008F4A56" w:rsidRPr="008F4A56" w:rsidRDefault="008F4A56" w:rsidP="008F4A56">
            <w:pPr>
              <w:spacing w:line="256" w:lineRule="auto"/>
              <w:rPr>
                <w:rFonts w:ascii="Calibri" w:eastAsia="Times New Roman" w:hAnsi="Calibri" w:cs="Calibri"/>
                <w:b/>
                <w:bCs/>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116280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14:paraId="5A0AF49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7155C6A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2B2DC4C"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2BA0B2E"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55AA6D8" w14:textId="77777777" w:rsidTr="008507E4">
        <w:trPr>
          <w:trHeight w:val="288"/>
        </w:trPr>
        <w:tc>
          <w:tcPr>
            <w:tcW w:w="146" w:type="dxa"/>
            <w:noWrap/>
            <w:vAlign w:val="bottom"/>
            <w:hideMark/>
          </w:tcPr>
          <w:p w14:paraId="2F46FA58"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0FEC93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1360" w:type="dxa"/>
            <w:tcBorders>
              <w:top w:val="nil"/>
              <w:left w:val="nil"/>
              <w:bottom w:val="single" w:sz="4" w:space="0" w:color="auto"/>
              <w:right w:val="single" w:sz="4" w:space="0" w:color="auto"/>
            </w:tcBorders>
            <w:noWrap/>
            <w:vAlign w:val="bottom"/>
            <w:hideMark/>
          </w:tcPr>
          <w:p w14:paraId="597A85F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4C71608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34908C5C"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865682F"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8132C0A" w14:textId="77777777" w:rsidTr="008507E4">
        <w:trPr>
          <w:trHeight w:val="288"/>
        </w:trPr>
        <w:tc>
          <w:tcPr>
            <w:tcW w:w="146" w:type="dxa"/>
            <w:noWrap/>
            <w:vAlign w:val="bottom"/>
            <w:hideMark/>
          </w:tcPr>
          <w:p w14:paraId="11BF8928"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7BFD917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 KDR</w:t>
            </w:r>
          </w:p>
        </w:tc>
        <w:tc>
          <w:tcPr>
            <w:tcW w:w="1360" w:type="dxa"/>
            <w:tcBorders>
              <w:top w:val="nil"/>
              <w:left w:val="nil"/>
              <w:bottom w:val="single" w:sz="4" w:space="0" w:color="auto"/>
              <w:right w:val="single" w:sz="4" w:space="0" w:color="auto"/>
            </w:tcBorders>
            <w:noWrap/>
            <w:vAlign w:val="bottom"/>
            <w:hideMark/>
          </w:tcPr>
          <w:p w14:paraId="49C20BB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4497AE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1FD9617"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7873A87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C845C6B" w14:textId="77777777" w:rsidTr="008507E4">
        <w:trPr>
          <w:trHeight w:val="288"/>
        </w:trPr>
        <w:tc>
          <w:tcPr>
            <w:tcW w:w="146" w:type="dxa"/>
            <w:noWrap/>
            <w:vAlign w:val="bottom"/>
            <w:hideMark/>
          </w:tcPr>
          <w:p w14:paraId="628D2C69"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CED9B7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1360" w:type="dxa"/>
            <w:tcBorders>
              <w:top w:val="nil"/>
              <w:left w:val="nil"/>
              <w:bottom w:val="single" w:sz="4" w:space="0" w:color="auto"/>
              <w:right w:val="single" w:sz="4" w:space="0" w:color="auto"/>
            </w:tcBorders>
            <w:noWrap/>
            <w:vAlign w:val="bottom"/>
            <w:hideMark/>
          </w:tcPr>
          <w:p w14:paraId="227351C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D15BFD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66DBF47"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3B4FB94C"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73F4DD0" w14:textId="77777777" w:rsidTr="008507E4">
        <w:trPr>
          <w:trHeight w:val="288"/>
        </w:trPr>
        <w:tc>
          <w:tcPr>
            <w:tcW w:w="146" w:type="dxa"/>
            <w:noWrap/>
            <w:vAlign w:val="bottom"/>
            <w:hideMark/>
          </w:tcPr>
          <w:p w14:paraId="7CDA5D78"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6040B44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1360" w:type="dxa"/>
            <w:tcBorders>
              <w:top w:val="nil"/>
              <w:left w:val="nil"/>
              <w:bottom w:val="single" w:sz="4" w:space="0" w:color="auto"/>
              <w:right w:val="single" w:sz="4" w:space="0" w:color="auto"/>
            </w:tcBorders>
            <w:noWrap/>
            <w:vAlign w:val="bottom"/>
            <w:hideMark/>
          </w:tcPr>
          <w:p w14:paraId="2D52344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45AD8CF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2E05F0DE"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34F64845"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A064612" w14:textId="77777777" w:rsidTr="008507E4">
        <w:trPr>
          <w:trHeight w:val="288"/>
        </w:trPr>
        <w:tc>
          <w:tcPr>
            <w:tcW w:w="146" w:type="dxa"/>
            <w:noWrap/>
            <w:vAlign w:val="bottom"/>
            <w:hideMark/>
          </w:tcPr>
          <w:p w14:paraId="02992119"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47976B3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1360" w:type="dxa"/>
            <w:tcBorders>
              <w:top w:val="nil"/>
              <w:left w:val="nil"/>
              <w:bottom w:val="single" w:sz="4" w:space="0" w:color="auto"/>
              <w:right w:val="single" w:sz="4" w:space="0" w:color="auto"/>
            </w:tcBorders>
            <w:noWrap/>
            <w:vAlign w:val="bottom"/>
            <w:hideMark/>
          </w:tcPr>
          <w:p w14:paraId="16F8DA2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63D4D07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764F6DED"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60391C7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9764A14" w14:textId="77777777" w:rsidTr="008507E4">
        <w:trPr>
          <w:trHeight w:val="288"/>
        </w:trPr>
        <w:tc>
          <w:tcPr>
            <w:tcW w:w="146" w:type="dxa"/>
            <w:noWrap/>
            <w:vAlign w:val="bottom"/>
            <w:hideMark/>
          </w:tcPr>
          <w:p w14:paraId="2DBADA89"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745E83D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1360" w:type="dxa"/>
            <w:tcBorders>
              <w:top w:val="nil"/>
              <w:left w:val="nil"/>
              <w:bottom w:val="single" w:sz="4" w:space="0" w:color="auto"/>
              <w:right w:val="single" w:sz="4" w:space="0" w:color="auto"/>
            </w:tcBorders>
            <w:noWrap/>
            <w:vAlign w:val="bottom"/>
            <w:hideMark/>
          </w:tcPr>
          <w:p w14:paraId="68F5F48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EB1C15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44523311"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07DE992"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EEAE93E" w14:textId="77777777" w:rsidTr="008507E4">
        <w:trPr>
          <w:trHeight w:val="288"/>
        </w:trPr>
        <w:tc>
          <w:tcPr>
            <w:tcW w:w="146" w:type="dxa"/>
            <w:noWrap/>
            <w:vAlign w:val="bottom"/>
            <w:hideMark/>
          </w:tcPr>
          <w:p w14:paraId="6A04920B"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4C63935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1360" w:type="dxa"/>
            <w:tcBorders>
              <w:top w:val="nil"/>
              <w:left w:val="nil"/>
              <w:bottom w:val="single" w:sz="4" w:space="0" w:color="auto"/>
              <w:right w:val="single" w:sz="4" w:space="0" w:color="auto"/>
            </w:tcBorders>
            <w:noWrap/>
            <w:vAlign w:val="bottom"/>
            <w:hideMark/>
          </w:tcPr>
          <w:p w14:paraId="2318B7F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06574C0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5E0BE688"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0997C846"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37CD1BF" w14:textId="77777777" w:rsidTr="008507E4">
        <w:trPr>
          <w:trHeight w:val="288"/>
        </w:trPr>
        <w:tc>
          <w:tcPr>
            <w:tcW w:w="146" w:type="dxa"/>
            <w:noWrap/>
            <w:vAlign w:val="bottom"/>
            <w:hideMark/>
          </w:tcPr>
          <w:p w14:paraId="3502B1C3"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436A4F3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95%</w:t>
            </w:r>
          </w:p>
        </w:tc>
        <w:tc>
          <w:tcPr>
            <w:tcW w:w="1360" w:type="dxa"/>
            <w:tcBorders>
              <w:top w:val="nil"/>
              <w:left w:val="nil"/>
              <w:bottom w:val="single" w:sz="4" w:space="0" w:color="auto"/>
              <w:right w:val="single" w:sz="4" w:space="0" w:color="auto"/>
            </w:tcBorders>
            <w:noWrap/>
            <w:vAlign w:val="bottom"/>
            <w:hideMark/>
          </w:tcPr>
          <w:p w14:paraId="606D045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514C228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70D61D63"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61325892"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35EFF13" w14:textId="77777777" w:rsidTr="008507E4">
        <w:trPr>
          <w:trHeight w:val="288"/>
        </w:trPr>
        <w:tc>
          <w:tcPr>
            <w:tcW w:w="146" w:type="dxa"/>
            <w:noWrap/>
            <w:vAlign w:val="bottom"/>
            <w:hideMark/>
          </w:tcPr>
          <w:p w14:paraId="46877E21"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6FE877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100%</w:t>
            </w:r>
          </w:p>
        </w:tc>
        <w:tc>
          <w:tcPr>
            <w:tcW w:w="1360" w:type="dxa"/>
            <w:tcBorders>
              <w:top w:val="nil"/>
              <w:left w:val="nil"/>
              <w:bottom w:val="single" w:sz="4" w:space="0" w:color="auto"/>
              <w:right w:val="single" w:sz="4" w:space="0" w:color="auto"/>
            </w:tcBorders>
            <w:noWrap/>
            <w:vAlign w:val="bottom"/>
            <w:hideMark/>
          </w:tcPr>
          <w:p w14:paraId="7DA0958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14957B6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45AC78D5"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04A46FBB"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F096727" w14:textId="77777777" w:rsidTr="008507E4">
        <w:trPr>
          <w:trHeight w:val="288"/>
        </w:trPr>
        <w:tc>
          <w:tcPr>
            <w:tcW w:w="146" w:type="dxa"/>
            <w:noWrap/>
            <w:vAlign w:val="bottom"/>
            <w:hideMark/>
          </w:tcPr>
          <w:p w14:paraId="5E6C40D6"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7A002FC6"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1360" w:type="dxa"/>
            <w:tcBorders>
              <w:top w:val="nil"/>
              <w:left w:val="nil"/>
              <w:bottom w:val="single" w:sz="4" w:space="0" w:color="auto"/>
              <w:right w:val="single" w:sz="4" w:space="0" w:color="auto"/>
            </w:tcBorders>
            <w:noWrap/>
            <w:vAlign w:val="bottom"/>
            <w:hideMark/>
          </w:tcPr>
          <w:p w14:paraId="7435BD8E"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360" w:type="dxa"/>
            <w:noWrap/>
            <w:vAlign w:val="bottom"/>
            <w:hideMark/>
          </w:tcPr>
          <w:p w14:paraId="4CB5EFE3" w14:textId="77777777" w:rsidR="008F4A56" w:rsidRPr="008F4A56" w:rsidRDefault="008F4A56" w:rsidP="008F4A56">
            <w:pPr>
              <w:spacing w:line="256" w:lineRule="auto"/>
              <w:rPr>
                <w:rFonts w:ascii="Calibri" w:eastAsia="Times New Roman" w:hAnsi="Calibri" w:cs="Calibri"/>
                <w:b/>
                <w:bCs/>
                <w:lang w:eastAsia="pl-PL"/>
              </w:rPr>
            </w:pPr>
          </w:p>
        </w:tc>
        <w:tc>
          <w:tcPr>
            <w:tcW w:w="1580" w:type="dxa"/>
            <w:noWrap/>
            <w:vAlign w:val="bottom"/>
            <w:hideMark/>
          </w:tcPr>
          <w:p w14:paraId="7AC0C8AE"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734" w:type="dxa"/>
          </w:tcPr>
          <w:p w14:paraId="50DFA6A8" w14:textId="77777777"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14:paraId="4855C5F0" w14:textId="77777777" w:rsidTr="008507E4">
        <w:trPr>
          <w:trHeight w:val="288"/>
        </w:trPr>
        <w:tc>
          <w:tcPr>
            <w:tcW w:w="146" w:type="dxa"/>
            <w:noWrap/>
            <w:vAlign w:val="bottom"/>
            <w:hideMark/>
          </w:tcPr>
          <w:p w14:paraId="16C72122" w14:textId="77777777"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704EC04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25%</w:t>
            </w:r>
          </w:p>
        </w:tc>
        <w:tc>
          <w:tcPr>
            <w:tcW w:w="1360" w:type="dxa"/>
            <w:tcBorders>
              <w:top w:val="nil"/>
              <w:left w:val="nil"/>
              <w:bottom w:val="single" w:sz="4" w:space="0" w:color="auto"/>
              <w:right w:val="single" w:sz="4" w:space="0" w:color="auto"/>
            </w:tcBorders>
            <w:noWrap/>
            <w:vAlign w:val="bottom"/>
            <w:hideMark/>
          </w:tcPr>
          <w:p w14:paraId="18338D6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single" w:sz="4" w:space="0" w:color="auto"/>
              <w:left w:val="nil"/>
              <w:bottom w:val="single" w:sz="4" w:space="0" w:color="auto"/>
              <w:right w:val="single" w:sz="4" w:space="0" w:color="auto"/>
            </w:tcBorders>
            <w:noWrap/>
            <w:vAlign w:val="bottom"/>
            <w:hideMark/>
          </w:tcPr>
          <w:p w14:paraId="0CC597C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135D10A1"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7453A7B5"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5012CA8" w14:textId="77777777" w:rsidTr="008507E4">
        <w:trPr>
          <w:trHeight w:val="288"/>
        </w:trPr>
        <w:tc>
          <w:tcPr>
            <w:tcW w:w="146" w:type="dxa"/>
            <w:noWrap/>
            <w:vAlign w:val="bottom"/>
            <w:hideMark/>
          </w:tcPr>
          <w:p w14:paraId="1D975358"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165119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30%</w:t>
            </w:r>
          </w:p>
        </w:tc>
        <w:tc>
          <w:tcPr>
            <w:tcW w:w="1360" w:type="dxa"/>
            <w:tcBorders>
              <w:top w:val="nil"/>
              <w:left w:val="nil"/>
              <w:bottom w:val="single" w:sz="4" w:space="0" w:color="auto"/>
              <w:right w:val="single" w:sz="4" w:space="0" w:color="auto"/>
            </w:tcBorders>
            <w:noWrap/>
            <w:vAlign w:val="bottom"/>
            <w:hideMark/>
          </w:tcPr>
          <w:p w14:paraId="2D5F9CC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480F35F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A974318"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67F59FD2"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34631F8" w14:textId="77777777" w:rsidTr="008507E4">
        <w:trPr>
          <w:trHeight w:val="288"/>
        </w:trPr>
        <w:tc>
          <w:tcPr>
            <w:tcW w:w="146" w:type="dxa"/>
            <w:noWrap/>
            <w:vAlign w:val="bottom"/>
            <w:hideMark/>
          </w:tcPr>
          <w:p w14:paraId="291AFC0E"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0B44627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1360" w:type="dxa"/>
            <w:tcBorders>
              <w:top w:val="nil"/>
              <w:left w:val="nil"/>
              <w:bottom w:val="single" w:sz="4" w:space="0" w:color="auto"/>
              <w:right w:val="single" w:sz="4" w:space="0" w:color="auto"/>
            </w:tcBorders>
            <w:noWrap/>
            <w:vAlign w:val="bottom"/>
            <w:hideMark/>
          </w:tcPr>
          <w:p w14:paraId="5981CCE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639EFF8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65BCD12D"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17B198F8"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719D605" w14:textId="77777777" w:rsidTr="008507E4">
        <w:trPr>
          <w:trHeight w:val="288"/>
        </w:trPr>
        <w:tc>
          <w:tcPr>
            <w:tcW w:w="146" w:type="dxa"/>
            <w:noWrap/>
            <w:vAlign w:val="bottom"/>
            <w:hideMark/>
          </w:tcPr>
          <w:p w14:paraId="06F7C2B3"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69F50B1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1360" w:type="dxa"/>
            <w:tcBorders>
              <w:top w:val="nil"/>
              <w:left w:val="nil"/>
              <w:bottom w:val="single" w:sz="4" w:space="0" w:color="auto"/>
              <w:right w:val="single" w:sz="4" w:space="0" w:color="auto"/>
            </w:tcBorders>
            <w:noWrap/>
            <w:vAlign w:val="bottom"/>
            <w:hideMark/>
          </w:tcPr>
          <w:p w14:paraId="78B6744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0A9881B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17B632DD"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43C9FDC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C03062D" w14:textId="77777777" w:rsidTr="008507E4">
        <w:trPr>
          <w:trHeight w:val="288"/>
        </w:trPr>
        <w:tc>
          <w:tcPr>
            <w:tcW w:w="146" w:type="dxa"/>
            <w:noWrap/>
            <w:vAlign w:val="bottom"/>
            <w:hideMark/>
          </w:tcPr>
          <w:p w14:paraId="75345B06"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7494F3E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1360" w:type="dxa"/>
            <w:tcBorders>
              <w:top w:val="nil"/>
              <w:left w:val="nil"/>
              <w:bottom w:val="single" w:sz="4" w:space="0" w:color="auto"/>
              <w:right w:val="single" w:sz="4" w:space="0" w:color="auto"/>
            </w:tcBorders>
            <w:noWrap/>
            <w:vAlign w:val="bottom"/>
            <w:hideMark/>
          </w:tcPr>
          <w:p w14:paraId="115D04F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8932AF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0E39C39"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36ECF86C"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E523035" w14:textId="77777777" w:rsidTr="008507E4">
        <w:trPr>
          <w:trHeight w:val="288"/>
        </w:trPr>
        <w:tc>
          <w:tcPr>
            <w:tcW w:w="146" w:type="dxa"/>
            <w:noWrap/>
            <w:vAlign w:val="bottom"/>
            <w:hideMark/>
          </w:tcPr>
          <w:p w14:paraId="5B10C177"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2CDAD94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1360" w:type="dxa"/>
            <w:tcBorders>
              <w:top w:val="nil"/>
              <w:left w:val="nil"/>
              <w:bottom w:val="single" w:sz="4" w:space="0" w:color="auto"/>
              <w:right w:val="single" w:sz="4" w:space="0" w:color="auto"/>
            </w:tcBorders>
            <w:noWrap/>
            <w:vAlign w:val="bottom"/>
            <w:hideMark/>
          </w:tcPr>
          <w:p w14:paraId="62CD897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021EDDC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752E6BA3"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10E43858"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36D7E94B" w14:textId="77777777" w:rsidTr="008507E4">
        <w:trPr>
          <w:trHeight w:val="288"/>
        </w:trPr>
        <w:tc>
          <w:tcPr>
            <w:tcW w:w="146" w:type="dxa"/>
            <w:noWrap/>
            <w:vAlign w:val="bottom"/>
            <w:hideMark/>
          </w:tcPr>
          <w:p w14:paraId="5210297C"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11457C8"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Okresowe (razem):</w:t>
            </w:r>
          </w:p>
        </w:tc>
        <w:tc>
          <w:tcPr>
            <w:tcW w:w="1360" w:type="dxa"/>
            <w:tcBorders>
              <w:top w:val="nil"/>
              <w:left w:val="nil"/>
              <w:bottom w:val="single" w:sz="4" w:space="0" w:color="auto"/>
              <w:right w:val="single" w:sz="4" w:space="0" w:color="auto"/>
            </w:tcBorders>
            <w:shd w:val="clear" w:color="auto" w:fill="C5D9F1"/>
            <w:noWrap/>
            <w:vAlign w:val="bottom"/>
            <w:hideMark/>
          </w:tcPr>
          <w:p w14:paraId="1478766A"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14:paraId="6C63836B" w14:textId="77777777" w:rsidR="008F4A56" w:rsidRPr="008F4A56" w:rsidRDefault="008F4A56" w:rsidP="008F4A56">
            <w:pPr>
              <w:spacing w:after="0" w:line="240" w:lineRule="auto"/>
              <w:jc w:val="right"/>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0</w:t>
            </w:r>
          </w:p>
        </w:tc>
        <w:tc>
          <w:tcPr>
            <w:tcW w:w="1580" w:type="dxa"/>
            <w:noWrap/>
            <w:vAlign w:val="bottom"/>
            <w:hideMark/>
          </w:tcPr>
          <w:p w14:paraId="40B58194" w14:textId="77777777" w:rsidR="008F4A56" w:rsidRPr="008F4A56" w:rsidRDefault="008F4A56" w:rsidP="008F4A56">
            <w:pPr>
              <w:spacing w:line="256" w:lineRule="auto"/>
              <w:rPr>
                <w:rFonts w:ascii="Calibri" w:eastAsia="Times New Roman" w:hAnsi="Calibri" w:cs="Calibri"/>
                <w:b/>
                <w:bCs/>
                <w:color w:val="000000"/>
                <w:lang w:eastAsia="pl-PL"/>
              </w:rPr>
            </w:pPr>
          </w:p>
        </w:tc>
        <w:tc>
          <w:tcPr>
            <w:tcW w:w="734" w:type="dxa"/>
          </w:tcPr>
          <w:p w14:paraId="0E38DF37" w14:textId="77777777" w:rsidR="008F4A56" w:rsidRPr="008F4A56" w:rsidRDefault="008F4A56" w:rsidP="008F4A56">
            <w:pPr>
              <w:spacing w:after="0" w:line="240" w:lineRule="auto"/>
              <w:jc w:val="right"/>
              <w:rPr>
                <w:rFonts w:ascii="Calibri" w:eastAsia="Times New Roman" w:hAnsi="Calibri" w:cs="Calibri"/>
                <w:b/>
                <w:bCs/>
                <w:lang w:eastAsia="pl-PL"/>
              </w:rPr>
            </w:pPr>
          </w:p>
        </w:tc>
      </w:tr>
      <w:tr w:rsidR="008F4A56" w:rsidRPr="008F4A56" w14:paraId="4577B076" w14:textId="77777777" w:rsidTr="008507E4">
        <w:trPr>
          <w:trHeight w:val="288"/>
        </w:trPr>
        <w:tc>
          <w:tcPr>
            <w:tcW w:w="146" w:type="dxa"/>
            <w:noWrap/>
            <w:vAlign w:val="bottom"/>
            <w:hideMark/>
          </w:tcPr>
          <w:p w14:paraId="141DB173" w14:textId="77777777" w:rsidR="008F4A56" w:rsidRPr="008F4A56" w:rsidRDefault="008F4A56" w:rsidP="008F4A56">
            <w:pPr>
              <w:spacing w:line="256" w:lineRule="auto"/>
              <w:rPr>
                <w:rFonts w:ascii="Calibri" w:eastAsia="Times New Roman" w:hAnsi="Calibri" w:cs="Calibri"/>
                <w:b/>
                <w:bCs/>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22D3C0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14:paraId="2C64BBA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2F809B3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73D04042"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173E20A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79BE499" w14:textId="77777777" w:rsidTr="008507E4">
        <w:trPr>
          <w:trHeight w:val="288"/>
        </w:trPr>
        <w:tc>
          <w:tcPr>
            <w:tcW w:w="146" w:type="dxa"/>
            <w:noWrap/>
            <w:vAlign w:val="bottom"/>
            <w:hideMark/>
          </w:tcPr>
          <w:p w14:paraId="1BB97A22"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358F26F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33%</w:t>
            </w:r>
          </w:p>
        </w:tc>
        <w:tc>
          <w:tcPr>
            <w:tcW w:w="1360" w:type="dxa"/>
            <w:tcBorders>
              <w:top w:val="nil"/>
              <w:left w:val="nil"/>
              <w:bottom w:val="single" w:sz="4" w:space="0" w:color="auto"/>
              <w:right w:val="single" w:sz="4" w:space="0" w:color="auto"/>
            </w:tcBorders>
            <w:noWrap/>
            <w:vAlign w:val="bottom"/>
            <w:hideMark/>
          </w:tcPr>
          <w:p w14:paraId="4FD6CFE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7EF2F2F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4960A97A"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1C5297F2"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5866FED" w14:textId="77777777" w:rsidTr="008507E4">
        <w:trPr>
          <w:trHeight w:val="288"/>
        </w:trPr>
        <w:tc>
          <w:tcPr>
            <w:tcW w:w="146" w:type="dxa"/>
            <w:noWrap/>
            <w:vAlign w:val="bottom"/>
            <w:hideMark/>
          </w:tcPr>
          <w:p w14:paraId="229D9893"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12F314D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37%</w:t>
            </w:r>
          </w:p>
        </w:tc>
        <w:tc>
          <w:tcPr>
            <w:tcW w:w="1360" w:type="dxa"/>
            <w:tcBorders>
              <w:top w:val="nil"/>
              <w:left w:val="nil"/>
              <w:bottom w:val="single" w:sz="4" w:space="0" w:color="auto"/>
              <w:right w:val="single" w:sz="4" w:space="0" w:color="auto"/>
            </w:tcBorders>
            <w:noWrap/>
            <w:vAlign w:val="bottom"/>
            <w:hideMark/>
          </w:tcPr>
          <w:p w14:paraId="127298D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515DBD0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1428ADDA"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77A2398B"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4FC18B3" w14:textId="77777777" w:rsidTr="008507E4">
        <w:trPr>
          <w:trHeight w:val="288"/>
        </w:trPr>
        <w:tc>
          <w:tcPr>
            <w:tcW w:w="146" w:type="dxa"/>
            <w:noWrap/>
            <w:vAlign w:val="bottom"/>
            <w:hideMark/>
          </w:tcPr>
          <w:p w14:paraId="31809643"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2D1166E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w:t>
            </w:r>
          </w:p>
        </w:tc>
        <w:tc>
          <w:tcPr>
            <w:tcW w:w="1360" w:type="dxa"/>
            <w:tcBorders>
              <w:top w:val="nil"/>
              <w:left w:val="nil"/>
              <w:bottom w:val="single" w:sz="4" w:space="0" w:color="auto"/>
              <w:right w:val="single" w:sz="4" w:space="0" w:color="auto"/>
            </w:tcBorders>
            <w:noWrap/>
            <w:vAlign w:val="bottom"/>
            <w:hideMark/>
          </w:tcPr>
          <w:p w14:paraId="0FA5683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579CA81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2FE9D346"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385AF880"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2DAC764" w14:textId="77777777" w:rsidTr="008507E4">
        <w:trPr>
          <w:trHeight w:val="288"/>
        </w:trPr>
        <w:tc>
          <w:tcPr>
            <w:tcW w:w="146" w:type="dxa"/>
            <w:noWrap/>
            <w:vAlign w:val="bottom"/>
            <w:hideMark/>
          </w:tcPr>
          <w:p w14:paraId="264C4878"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784FB5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49% KDR</w:t>
            </w:r>
          </w:p>
        </w:tc>
        <w:tc>
          <w:tcPr>
            <w:tcW w:w="1360" w:type="dxa"/>
            <w:tcBorders>
              <w:top w:val="nil"/>
              <w:left w:val="nil"/>
              <w:bottom w:val="single" w:sz="4" w:space="0" w:color="auto"/>
              <w:right w:val="single" w:sz="4" w:space="0" w:color="auto"/>
            </w:tcBorders>
            <w:noWrap/>
            <w:vAlign w:val="bottom"/>
            <w:hideMark/>
          </w:tcPr>
          <w:p w14:paraId="23AAE09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6D77E71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2BE92118"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9A750FD"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C2157D8" w14:textId="77777777" w:rsidTr="008507E4">
        <w:trPr>
          <w:trHeight w:val="288"/>
        </w:trPr>
        <w:tc>
          <w:tcPr>
            <w:tcW w:w="146" w:type="dxa"/>
            <w:noWrap/>
            <w:vAlign w:val="bottom"/>
            <w:hideMark/>
          </w:tcPr>
          <w:p w14:paraId="6E1FF3C2"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AD74EA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51%</w:t>
            </w:r>
          </w:p>
        </w:tc>
        <w:tc>
          <w:tcPr>
            <w:tcW w:w="1360" w:type="dxa"/>
            <w:tcBorders>
              <w:top w:val="nil"/>
              <w:left w:val="nil"/>
              <w:bottom w:val="single" w:sz="4" w:space="0" w:color="auto"/>
              <w:right w:val="single" w:sz="4" w:space="0" w:color="auto"/>
            </w:tcBorders>
            <w:noWrap/>
            <w:vAlign w:val="bottom"/>
            <w:hideMark/>
          </w:tcPr>
          <w:p w14:paraId="10F1ACE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22829E9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809DE32"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7D9DDC82"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AF0DB95" w14:textId="77777777" w:rsidTr="008507E4">
        <w:trPr>
          <w:trHeight w:val="288"/>
        </w:trPr>
        <w:tc>
          <w:tcPr>
            <w:tcW w:w="146" w:type="dxa"/>
            <w:noWrap/>
            <w:vAlign w:val="bottom"/>
            <w:hideMark/>
          </w:tcPr>
          <w:p w14:paraId="1633D39C"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D49CED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78%</w:t>
            </w:r>
          </w:p>
        </w:tc>
        <w:tc>
          <w:tcPr>
            <w:tcW w:w="1360" w:type="dxa"/>
            <w:tcBorders>
              <w:top w:val="nil"/>
              <w:left w:val="nil"/>
              <w:bottom w:val="single" w:sz="4" w:space="0" w:color="auto"/>
              <w:right w:val="single" w:sz="4" w:space="0" w:color="auto"/>
            </w:tcBorders>
            <w:noWrap/>
            <w:vAlign w:val="bottom"/>
            <w:hideMark/>
          </w:tcPr>
          <w:p w14:paraId="7391707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2D9454F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2E8BF8AC"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4ACFA4C4"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B103B9B" w14:textId="77777777" w:rsidTr="008507E4">
        <w:trPr>
          <w:trHeight w:val="288"/>
        </w:trPr>
        <w:tc>
          <w:tcPr>
            <w:tcW w:w="146" w:type="dxa"/>
            <w:noWrap/>
            <w:vAlign w:val="bottom"/>
            <w:hideMark/>
          </w:tcPr>
          <w:p w14:paraId="25249795"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07D7E84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93%</w:t>
            </w:r>
          </w:p>
        </w:tc>
        <w:tc>
          <w:tcPr>
            <w:tcW w:w="1360" w:type="dxa"/>
            <w:tcBorders>
              <w:top w:val="nil"/>
              <w:left w:val="nil"/>
              <w:bottom w:val="single" w:sz="4" w:space="0" w:color="auto"/>
              <w:right w:val="single" w:sz="4" w:space="0" w:color="auto"/>
            </w:tcBorders>
            <w:noWrap/>
            <w:vAlign w:val="bottom"/>
            <w:hideMark/>
          </w:tcPr>
          <w:p w14:paraId="00F79C2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62E574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2AD6900A"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0460A7C1"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F8BCC2D" w14:textId="77777777" w:rsidTr="008507E4">
        <w:trPr>
          <w:trHeight w:val="288"/>
        </w:trPr>
        <w:tc>
          <w:tcPr>
            <w:tcW w:w="146" w:type="dxa"/>
            <w:noWrap/>
            <w:vAlign w:val="bottom"/>
            <w:hideMark/>
          </w:tcPr>
          <w:p w14:paraId="08CB6E65"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7F56DE4C"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Ulga handlowa (razem):</w:t>
            </w:r>
          </w:p>
        </w:tc>
        <w:tc>
          <w:tcPr>
            <w:tcW w:w="1360" w:type="dxa"/>
            <w:tcBorders>
              <w:top w:val="nil"/>
              <w:left w:val="nil"/>
              <w:bottom w:val="single" w:sz="4" w:space="0" w:color="auto"/>
              <w:right w:val="single" w:sz="4" w:space="0" w:color="auto"/>
            </w:tcBorders>
            <w:noWrap/>
            <w:vAlign w:val="bottom"/>
            <w:hideMark/>
          </w:tcPr>
          <w:p w14:paraId="429AFFFF"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 </w:t>
            </w:r>
          </w:p>
        </w:tc>
        <w:tc>
          <w:tcPr>
            <w:tcW w:w="1360" w:type="dxa"/>
            <w:noWrap/>
            <w:vAlign w:val="bottom"/>
            <w:hideMark/>
          </w:tcPr>
          <w:p w14:paraId="4F5BB32D" w14:textId="77777777" w:rsidR="008F4A56" w:rsidRPr="008F4A56" w:rsidRDefault="008F4A56" w:rsidP="008F4A56">
            <w:pPr>
              <w:spacing w:line="256" w:lineRule="auto"/>
              <w:rPr>
                <w:rFonts w:ascii="Calibri" w:eastAsia="Times New Roman" w:hAnsi="Calibri" w:cs="Calibri"/>
                <w:b/>
                <w:bCs/>
                <w:lang w:eastAsia="pl-PL"/>
              </w:rPr>
            </w:pPr>
          </w:p>
        </w:tc>
        <w:tc>
          <w:tcPr>
            <w:tcW w:w="1580" w:type="dxa"/>
            <w:noWrap/>
            <w:vAlign w:val="bottom"/>
            <w:hideMark/>
          </w:tcPr>
          <w:p w14:paraId="0BF5A183"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734" w:type="dxa"/>
          </w:tcPr>
          <w:p w14:paraId="6941E219" w14:textId="77777777"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r w:rsidR="008F4A56" w:rsidRPr="008F4A56" w14:paraId="4AF6B82D" w14:textId="77777777" w:rsidTr="008507E4">
        <w:trPr>
          <w:trHeight w:val="288"/>
        </w:trPr>
        <w:tc>
          <w:tcPr>
            <w:tcW w:w="146" w:type="dxa"/>
            <w:noWrap/>
            <w:vAlign w:val="bottom"/>
            <w:hideMark/>
          </w:tcPr>
          <w:p w14:paraId="51248DD3" w14:textId="77777777" w:rsidR="008F4A56" w:rsidRPr="008F4A56" w:rsidRDefault="008F4A56" w:rsidP="008F4A56">
            <w:pPr>
              <w:spacing w:line="256" w:lineRule="auto"/>
              <w:rPr>
                <w:rFonts w:ascii="Times New Roman" w:eastAsia="Times New Roman" w:hAnsi="Times New Roman" w:cs="Times New Roman"/>
                <w:sz w:val="20"/>
                <w:szCs w:val="20"/>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0261A95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10%</w:t>
            </w:r>
          </w:p>
        </w:tc>
        <w:tc>
          <w:tcPr>
            <w:tcW w:w="1360" w:type="dxa"/>
            <w:tcBorders>
              <w:top w:val="nil"/>
              <w:left w:val="nil"/>
              <w:bottom w:val="single" w:sz="4" w:space="0" w:color="auto"/>
              <w:right w:val="single" w:sz="4" w:space="0" w:color="auto"/>
            </w:tcBorders>
            <w:noWrap/>
            <w:vAlign w:val="bottom"/>
            <w:hideMark/>
          </w:tcPr>
          <w:p w14:paraId="77A9AE8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single" w:sz="4" w:space="0" w:color="auto"/>
              <w:left w:val="nil"/>
              <w:bottom w:val="single" w:sz="4" w:space="0" w:color="auto"/>
              <w:right w:val="single" w:sz="4" w:space="0" w:color="auto"/>
            </w:tcBorders>
            <w:noWrap/>
            <w:vAlign w:val="bottom"/>
            <w:hideMark/>
          </w:tcPr>
          <w:p w14:paraId="4399D8B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01C140B"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50398D83"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61E877A" w14:textId="77777777" w:rsidTr="008507E4">
        <w:trPr>
          <w:trHeight w:val="288"/>
        </w:trPr>
        <w:tc>
          <w:tcPr>
            <w:tcW w:w="146" w:type="dxa"/>
            <w:noWrap/>
            <w:vAlign w:val="bottom"/>
            <w:hideMark/>
          </w:tcPr>
          <w:p w14:paraId="7604798D"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24B802F2"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50%</w:t>
            </w:r>
          </w:p>
        </w:tc>
        <w:tc>
          <w:tcPr>
            <w:tcW w:w="1360" w:type="dxa"/>
            <w:tcBorders>
              <w:top w:val="nil"/>
              <w:left w:val="nil"/>
              <w:bottom w:val="single" w:sz="4" w:space="0" w:color="auto"/>
              <w:right w:val="single" w:sz="4" w:space="0" w:color="auto"/>
            </w:tcBorders>
            <w:noWrap/>
            <w:vAlign w:val="bottom"/>
            <w:hideMark/>
          </w:tcPr>
          <w:p w14:paraId="4255C6F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6FBEF5C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BE6C8E7"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FB60D07"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EC6B0C6" w14:textId="77777777" w:rsidTr="008507E4">
        <w:trPr>
          <w:trHeight w:val="288"/>
        </w:trPr>
        <w:tc>
          <w:tcPr>
            <w:tcW w:w="146" w:type="dxa"/>
            <w:noWrap/>
            <w:vAlign w:val="bottom"/>
            <w:hideMark/>
          </w:tcPr>
          <w:p w14:paraId="0C404D88"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19EB17C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70%</w:t>
            </w:r>
          </w:p>
        </w:tc>
        <w:tc>
          <w:tcPr>
            <w:tcW w:w="1360" w:type="dxa"/>
            <w:tcBorders>
              <w:top w:val="nil"/>
              <w:left w:val="nil"/>
              <w:bottom w:val="single" w:sz="4" w:space="0" w:color="auto"/>
              <w:right w:val="single" w:sz="4" w:space="0" w:color="auto"/>
            </w:tcBorders>
            <w:noWrap/>
            <w:vAlign w:val="bottom"/>
            <w:hideMark/>
          </w:tcPr>
          <w:p w14:paraId="6AFBD7B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5A8EE6E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373C6BDB"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4027EC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6419346" w14:textId="77777777" w:rsidTr="008507E4">
        <w:trPr>
          <w:trHeight w:val="288"/>
        </w:trPr>
        <w:tc>
          <w:tcPr>
            <w:tcW w:w="146" w:type="dxa"/>
            <w:noWrap/>
            <w:vAlign w:val="bottom"/>
            <w:hideMark/>
          </w:tcPr>
          <w:p w14:paraId="777867E7"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6137102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80%</w:t>
            </w:r>
          </w:p>
        </w:tc>
        <w:tc>
          <w:tcPr>
            <w:tcW w:w="1360" w:type="dxa"/>
            <w:tcBorders>
              <w:top w:val="nil"/>
              <w:left w:val="nil"/>
              <w:bottom w:val="single" w:sz="4" w:space="0" w:color="auto"/>
              <w:right w:val="single" w:sz="4" w:space="0" w:color="auto"/>
            </w:tcBorders>
            <w:noWrap/>
            <w:vAlign w:val="bottom"/>
            <w:hideMark/>
          </w:tcPr>
          <w:p w14:paraId="1873EFD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2C55AC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58397E28"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30A99EE5"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0E8CEC1" w14:textId="77777777" w:rsidTr="008507E4">
        <w:trPr>
          <w:trHeight w:val="288"/>
        </w:trPr>
        <w:tc>
          <w:tcPr>
            <w:tcW w:w="146" w:type="dxa"/>
            <w:noWrap/>
            <w:vAlign w:val="bottom"/>
            <w:hideMark/>
          </w:tcPr>
          <w:p w14:paraId="4CBBEDB3"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609ABCE0"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99%</w:t>
            </w:r>
          </w:p>
        </w:tc>
        <w:tc>
          <w:tcPr>
            <w:tcW w:w="1360" w:type="dxa"/>
            <w:tcBorders>
              <w:top w:val="nil"/>
              <w:left w:val="nil"/>
              <w:bottom w:val="single" w:sz="4" w:space="0" w:color="auto"/>
              <w:right w:val="single" w:sz="4" w:space="0" w:color="auto"/>
            </w:tcBorders>
            <w:noWrap/>
            <w:vAlign w:val="bottom"/>
            <w:hideMark/>
          </w:tcPr>
          <w:p w14:paraId="2B4CB6D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90F2B4D"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15FCF09B"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3A736AA"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25A11CB7" w14:textId="77777777" w:rsidTr="008507E4">
        <w:trPr>
          <w:trHeight w:val="288"/>
        </w:trPr>
        <w:tc>
          <w:tcPr>
            <w:tcW w:w="146" w:type="dxa"/>
            <w:noWrap/>
            <w:vAlign w:val="bottom"/>
            <w:hideMark/>
          </w:tcPr>
          <w:p w14:paraId="5E50A864"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758DBD8"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dobowe (razem):</w:t>
            </w:r>
          </w:p>
        </w:tc>
        <w:tc>
          <w:tcPr>
            <w:tcW w:w="1360" w:type="dxa"/>
            <w:tcBorders>
              <w:top w:val="nil"/>
              <w:left w:val="nil"/>
              <w:bottom w:val="single" w:sz="4" w:space="0" w:color="auto"/>
              <w:right w:val="single" w:sz="4" w:space="0" w:color="auto"/>
            </w:tcBorders>
            <w:shd w:val="clear" w:color="auto" w:fill="C5D9F1"/>
            <w:noWrap/>
            <w:vAlign w:val="bottom"/>
            <w:hideMark/>
          </w:tcPr>
          <w:p w14:paraId="06F6CD4E" w14:textId="77777777"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w:t>
            </w:r>
          </w:p>
        </w:tc>
        <w:tc>
          <w:tcPr>
            <w:tcW w:w="1360" w:type="dxa"/>
            <w:tcBorders>
              <w:top w:val="nil"/>
              <w:left w:val="nil"/>
              <w:bottom w:val="single" w:sz="4" w:space="0" w:color="auto"/>
              <w:right w:val="single" w:sz="4" w:space="0" w:color="auto"/>
            </w:tcBorders>
            <w:shd w:val="clear" w:color="auto" w:fill="C5D9F1"/>
            <w:noWrap/>
            <w:vAlign w:val="bottom"/>
            <w:hideMark/>
          </w:tcPr>
          <w:p w14:paraId="452EE906" w14:textId="77777777" w:rsidR="008F4A56" w:rsidRPr="008F4A56" w:rsidRDefault="008F4A56" w:rsidP="008F4A56">
            <w:pPr>
              <w:spacing w:after="0" w:line="240" w:lineRule="auto"/>
              <w:rPr>
                <w:rFonts w:ascii="Calibri" w:eastAsia="Times New Roman" w:hAnsi="Calibri" w:cs="Calibri"/>
                <w:color w:val="000000"/>
                <w:lang w:eastAsia="pl-PL"/>
              </w:rPr>
            </w:pPr>
            <w:r w:rsidRPr="008F4A56">
              <w:rPr>
                <w:rFonts w:ascii="Calibri" w:eastAsia="Times New Roman" w:hAnsi="Calibri" w:cs="Calibri"/>
                <w:color w:val="000000"/>
                <w:lang w:eastAsia="pl-PL"/>
              </w:rPr>
              <w:t> </w:t>
            </w:r>
          </w:p>
        </w:tc>
        <w:tc>
          <w:tcPr>
            <w:tcW w:w="1580" w:type="dxa"/>
            <w:noWrap/>
            <w:vAlign w:val="bottom"/>
            <w:hideMark/>
          </w:tcPr>
          <w:p w14:paraId="33AE7428" w14:textId="77777777" w:rsidR="008F4A56" w:rsidRPr="008F4A56" w:rsidRDefault="008F4A56" w:rsidP="008F4A56">
            <w:pPr>
              <w:spacing w:line="256" w:lineRule="auto"/>
              <w:rPr>
                <w:rFonts w:ascii="Calibri" w:eastAsia="Times New Roman" w:hAnsi="Calibri" w:cs="Calibri"/>
                <w:color w:val="000000"/>
                <w:lang w:eastAsia="pl-PL"/>
              </w:rPr>
            </w:pPr>
          </w:p>
        </w:tc>
        <w:tc>
          <w:tcPr>
            <w:tcW w:w="734" w:type="dxa"/>
          </w:tcPr>
          <w:p w14:paraId="46AAE85D"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9ACB7F7" w14:textId="77777777" w:rsidTr="008507E4">
        <w:trPr>
          <w:trHeight w:val="288"/>
        </w:trPr>
        <w:tc>
          <w:tcPr>
            <w:tcW w:w="146" w:type="dxa"/>
            <w:noWrap/>
            <w:vAlign w:val="bottom"/>
            <w:hideMark/>
          </w:tcPr>
          <w:p w14:paraId="30D765A8"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5263BB5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14:paraId="5715F1B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7FE794E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72497448"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06FED7E2"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486A1AFC" w14:textId="77777777" w:rsidTr="008507E4">
        <w:trPr>
          <w:trHeight w:val="288"/>
        </w:trPr>
        <w:tc>
          <w:tcPr>
            <w:tcW w:w="146" w:type="dxa"/>
            <w:noWrap/>
            <w:vAlign w:val="bottom"/>
            <w:hideMark/>
          </w:tcPr>
          <w:p w14:paraId="721A67C7"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7A0C309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Umowa</w:t>
            </w:r>
          </w:p>
        </w:tc>
        <w:tc>
          <w:tcPr>
            <w:tcW w:w="1360" w:type="dxa"/>
            <w:tcBorders>
              <w:top w:val="nil"/>
              <w:left w:val="nil"/>
              <w:bottom w:val="single" w:sz="4" w:space="0" w:color="auto"/>
              <w:right w:val="single" w:sz="4" w:space="0" w:color="auto"/>
            </w:tcBorders>
            <w:noWrap/>
            <w:vAlign w:val="bottom"/>
            <w:hideMark/>
          </w:tcPr>
          <w:p w14:paraId="40B1992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784C535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23260DF8"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05F2A32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E625426" w14:textId="77777777" w:rsidTr="008507E4">
        <w:trPr>
          <w:trHeight w:val="288"/>
        </w:trPr>
        <w:tc>
          <w:tcPr>
            <w:tcW w:w="146" w:type="dxa"/>
            <w:noWrap/>
            <w:vAlign w:val="bottom"/>
            <w:hideMark/>
          </w:tcPr>
          <w:p w14:paraId="299A0D24"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15F6DE85" w14:textId="77777777" w:rsidR="008F4A56" w:rsidRPr="008F4A56" w:rsidRDefault="008F4A56" w:rsidP="008F4A56">
            <w:pPr>
              <w:spacing w:after="0" w:line="240" w:lineRule="auto"/>
              <w:rPr>
                <w:rFonts w:ascii="Calibri" w:eastAsia="Times New Roman" w:hAnsi="Calibri" w:cs="Calibri"/>
                <w:b/>
                <w:bCs/>
                <w:lang w:eastAsia="pl-PL"/>
              </w:rPr>
            </w:pPr>
            <w:r w:rsidRPr="008F4A56">
              <w:rPr>
                <w:rFonts w:ascii="Calibri" w:eastAsia="Times New Roman" w:hAnsi="Calibri" w:cs="Calibri"/>
                <w:b/>
                <w:bCs/>
                <w:lang w:eastAsia="pl-PL"/>
              </w:rPr>
              <w:t>Strefowe trzydobowe (razem):</w:t>
            </w:r>
          </w:p>
        </w:tc>
        <w:tc>
          <w:tcPr>
            <w:tcW w:w="1360" w:type="dxa"/>
            <w:tcBorders>
              <w:top w:val="nil"/>
              <w:left w:val="nil"/>
              <w:bottom w:val="single" w:sz="4" w:space="0" w:color="auto"/>
              <w:right w:val="single" w:sz="4" w:space="0" w:color="auto"/>
            </w:tcBorders>
            <w:shd w:val="clear" w:color="auto" w:fill="C5D9F1"/>
            <w:noWrap/>
            <w:vAlign w:val="bottom"/>
            <w:hideMark/>
          </w:tcPr>
          <w:p w14:paraId="3AC34FE3" w14:textId="77777777" w:rsidR="008F4A56" w:rsidRPr="008F4A56" w:rsidRDefault="008F4A56" w:rsidP="008F4A56">
            <w:pPr>
              <w:spacing w:after="0" w:line="240" w:lineRule="auto"/>
              <w:rPr>
                <w:rFonts w:ascii="Calibri" w:eastAsia="Times New Roman" w:hAnsi="Calibri" w:cs="Calibri"/>
                <w:b/>
                <w:bCs/>
                <w:color w:val="000000"/>
                <w:lang w:eastAsia="pl-PL"/>
              </w:rPr>
            </w:pPr>
            <w:r w:rsidRPr="008F4A56">
              <w:rPr>
                <w:rFonts w:ascii="Calibri" w:eastAsia="Times New Roman" w:hAnsi="Calibri" w:cs="Calibri"/>
                <w:b/>
                <w:bCs/>
                <w:color w:val="000000"/>
                <w:lang w:eastAsia="pl-PL"/>
              </w:rPr>
              <w:t> </w:t>
            </w:r>
          </w:p>
        </w:tc>
        <w:tc>
          <w:tcPr>
            <w:tcW w:w="1360" w:type="dxa"/>
            <w:tcBorders>
              <w:top w:val="nil"/>
              <w:left w:val="nil"/>
              <w:bottom w:val="single" w:sz="4" w:space="0" w:color="auto"/>
              <w:right w:val="single" w:sz="4" w:space="0" w:color="auto"/>
            </w:tcBorders>
            <w:shd w:val="clear" w:color="auto" w:fill="C5D9F1"/>
            <w:noWrap/>
            <w:vAlign w:val="bottom"/>
            <w:hideMark/>
          </w:tcPr>
          <w:p w14:paraId="71DC7A73" w14:textId="77777777" w:rsidR="008F4A56" w:rsidRPr="008F4A56" w:rsidRDefault="008F4A56" w:rsidP="008F4A56">
            <w:pPr>
              <w:spacing w:after="0" w:line="240" w:lineRule="auto"/>
              <w:rPr>
                <w:rFonts w:ascii="Calibri" w:eastAsia="Times New Roman" w:hAnsi="Calibri" w:cs="Calibri"/>
                <w:color w:val="000000"/>
                <w:lang w:eastAsia="pl-PL"/>
              </w:rPr>
            </w:pPr>
            <w:r w:rsidRPr="008F4A56">
              <w:rPr>
                <w:rFonts w:ascii="Calibri" w:eastAsia="Times New Roman" w:hAnsi="Calibri" w:cs="Calibri"/>
                <w:color w:val="000000"/>
                <w:lang w:eastAsia="pl-PL"/>
              </w:rPr>
              <w:t> </w:t>
            </w:r>
          </w:p>
        </w:tc>
        <w:tc>
          <w:tcPr>
            <w:tcW w:w="1580" w:type="dxa"/>
            <w:noWrap/>
            <w:vAlign w:val="bottom"/>
            <w:hideMark/>
          </w:tcPr>
          <w:p w14:paraId="32527674" w14:textId="77777777" w:rsidR="008F4A56" w:rsidRPr="008F4A56" w:rsidRDefault="008F4A56" w:rsidP="008F4A56">
            <w:pPr>
              <w:spacing w:line="256" w:lineRule="auto"/>
              <w:rPr>
                <w:rFonts w:ascii="Calibri" w:eastAsia="Times New Roman" w:hAnsi="Calibri" w:cs="Calibri"/>
                <w:color w:val="000000"/>
                <w:lang w:eastAsia="pl-PL"/>
              </w:rPr>
            </w:pPr>
          </w:p>
        </w:tc>
        <w:tc>
          <w:tcPr>
            <w:tcW w:w="734" w:type="dxa"/>
          </w:tcPr>
          <w:p w14:paraId="2097108A"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7C9777D" w14:textId="77777777" w:rsidTr="008507E4">
        <w:trPr>
          <w:trHeight w:val="288"/>
        </w:trPr>
        <w:tc>
          <w:tcPr>
            <w:tcW w:w="146" w:type="dxa"/>
            <w:noWrap/>
            <w:vAlign w:val="bottom"/>
            <w:hideMark/>
          </w:tcPr>
          <w:p w14:paraId="7D4323B9"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13BE5BF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14:paraId="08DA814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419E27E8"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6B6DC213"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6CBB4816"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05189C48" w14:textId="77777777" w:rsidTr="008507E4">
        <w:trPr>
          <w:trHeight w:val="288"/>
        </w:trPr>
        <w:tc>
          <w:tcPr>
            <w:tcW w:w="146" w:type="dxa"/>
            <w:noWrap/>
            <w:vAlign w:val="bottom"/>
            <w:hideMark/>
          </w:tcPr>
          <w:p w14:paraId="36F9EE39"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2D34C531"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w:t>
            </w:r>
          </w:p>
        </w:tc>
        <w:tc>
          <w:tcPr>
            <w:tcW w:w="1360" w:type="dxa"/>
            <w:tcBorders>
              <w:top w:val="nil"/>
              <w:left w:val="nil"/>
              <w:bottom w:val="single" w:sz="4" w:space="0" w:color="auto"/>
              <w:right w:val="single" w:sz="4" w:space="0" w:color="auto"/>
            </w:tcBorders>
            <w:noWrap/>
            <w:vAlign w:val="bottom"/>
            <w:hideMark/>
          </w:tcPr>
          <w:p w14:paraId="5C7DC36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5FBD9DF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0861968D"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22D94AD5"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5A6EF93C" w14:textId="77777777" w:rsidTr="008507E4">
        <w:trPr>
          <w:trHeight w:val="288"/>
        </w:trPr>
        <w:tc>
          <w:tcPr>
            <w:tcW w:w="146" w:type="dxa"/>
            <w:noWrap/>
            <w:vAlign w:val="bottom"/>
            <w:hideMark/>
          </w:tcPr>
          <w:p w14:paraId="1C3033E6"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0043CBC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rower / wózek miesięczny</w:t>
            </w:r>
          </w:p>
        </w:tc>
        <w:tc>
          <w:tcPr>
            <w:tcW w:w="1360" w:type="dxa"/>
            <w:tcBorders>
              <w:top w:val="nil"/>
              <w:left w:val="nil"/>
              <w:bottom w:val="single" w:sz="4" w:space="0" w:color="auto"/>
              <w:right w:val="single" w:sz="4" w:space="0" w:color="auto"/>
            </w:tcBorders>
            <w:noWrap/>
            <w:vAlign w:val="bottom"/>
            <w:hideMark/>
          </w:tcPr>
          <w:p w14:paraId="43EE821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001878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45B9C9E5"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03832D56"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11CD489C" w14:textId="77777777" w:rsidTr="008507E4">
        <w:trPr>
          <w:trHeight w:val="288"/>
        </w:trPr>
        <w:tc>
          <w:tcPr>
            <w:tcW w:w="146" w:type="dxa"/>
            <w:noWrap/>
            <w:vAlign w:val="bottom"/>
            <w:hideMark/>
          </w:tcPr>
          <w:p w14:paraId="6E5C4717"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6520247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bagaż</w:t>
            </w:r>
          </w:p>
        </w:tc>
        <w:tc>
          <w:tcPr>
            <w:tcW w:w="1360" w:type="dxa"/>
            <w:tcBorders>
              <w:top w:val="nil"/>
              <w:left w:val="nil"/>
              <w:bottom w:val="single" w:sz="4" w:space="0" w:color="auto"/>
              <w:right w:val="single" w:sz="4" w:space="0" w:color="auto"/>
            </w:tcBorders>
            <w:noWrap/>
            <w:vAlign w:val="bottom"/>
            <w:hideMark/>
          </w:tcPr>
          <w:p w14:paraId="1D2373F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7423E3C7"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1FE63378"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5D5144E7"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75D8B1B6" w14:textId="77777777" w:rsidTr="008507E4">
        <w:trPr>
          <w:trHeight w:val="288"/>
        </w:trPr>
        <w:tc>
          <w:tcPr>
            <w:tcW w:w="146" w:type="dxa"/>
            <w:noWrap/>
            <w:vAlign w:val="bottom"/>
            <w:hideMark/>
          </w:tcPr>
          <w:p w14:paraId="0B67315D" w14:textId="77777777" w:rsidR="008F4A56" w:rsidRPr="008F4A56" w:rsidRDefault="008F4A56" w:rsidP="008F4A56">
            <w:pPr>
              <w:spacing w:line="256" w:lineRule="auto"/>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14:paraId="10DD621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pies</w:t>
            </w:r>
          </w:p>
        </w:tc>
        <w:tc>
          <w:tcPr>
            <w:tcW w:w="1360" w:type="dxa"/>
            <w:tcBorders>
              <w:top w:val="nil"/>
              <w:left w:val="nil"/>
              <w:bottom w:val="single" w:sz="4" w:space="0" w:color="auto"/>
              <w:right w:val="single" w:sz="4" w:space="0" w:color="auto"/>
            </w:tcBorders>
            <w:noWrap/>
            <w:vAlign w:val="bottom"/>
            <w:hideMark/>
          </w:tcPr>
          <w:p w14:paraId="1809447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14:paraId="3693FB25"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580" w:type="dxa"/>
            <w:noWrap/>
            <w:vAlign w:val="bottom"/>
            <w:hideMark/>
          </w:tcPr>
          <w:p w14:paraId="66168E95" w14:textId="77777777" w:rsidR="008F4A56" w:rsidRPr="008F4A56" w:rsidRDefault="008F4A56" w:rsidP="008F4A56">
            <w:pPr>
              <w:spacing w:line="256" w:lineRule="auto"/>
              <w:rPr>
                <w:rFonts w:ascii="Calibri" w:eastAsia="Times New Roman" w:hAnsi="Calibri" w:cs="Calibri"/>
                <w:lang w:eastAsia="pl-PL"/>
              </w:rPr>
            </w:pPr>
          </w:p>
        </w:tc>
        <w:tc>
          <w:tcPr>
            <w:tcW w:w="734" w:type="dxa"/>
          </w:tcPr>
          <w:p w14:paraId="0A68E9A9" w14:textId="77777777" w:rsidR="008F4A56" w:rsidRPr="008F4A56" w:rsidRDefault="008F4A56" w:rsidP="008F4A56">
            <w:pPr>
              <w:spacing w:after="0" w:line="240" w:lineRule="auto"/>
              <w:rPr>
                <w:rFonts w:ascii="Calibri" w:eastAsia="Times New Roman" w:hAnsi="Calibri" w:cs="Calibri"/>
                <w:lang w:eastAsia="pl-PL"/>
              </w:rPr>
            </w:pPr>
          </w:p>
        </w:tc>
      </w:tr>
      <w:tr w:rsidR="008F4A56" w:rsidRPr="008F4A56" w14:paraId="6706C7B3" w14:textId="77777777" w:rsidTr="008507E4">
        <w:trPr>
          <w:trHeight w:val="288"/>
        </w:trPr>
        <w:tc>
          <w:tcPr>
            <w:tcW w:w="146" w:type="dxa"/>
            <w:noWrap/>
            <w:vAlign w:val="bottom"/>
            <w:hideMark/>
          </w:tcPr>
          <w:p w14:paraId="15269199" w14:textId="77777777" w:rsidR="008F4A56" w:rsidRPr="008F4A56" w:rsidRDefault="008F4A56" w:rsidP="008F4A56">
            <w:pPr>
              <w:spacing w:line="256" w:lineRule="auto"/>
              <w:rPr>
                <w:rFonts w:ascii="Calibri" w:eastAsia="Times New Roman" w:hAnsi="Calibri" w:cs="Calibri"/>
                <w:lang w:eastAsia="pl-PL"/>
              </w:rPr>
            </w:pPr>
          </w:p>
        </w:tc>
        <w:tc>
          <w:tcPr>
            <w:tcW w:w="4226" w:type="dxa"/>
            <w:noWrap/>
            <w:vAlign w:val="bottom"/>
            <w:hideMark/>
          </w:tcPr>
          <w:p w14:paraId="03AC6570"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60" w:type="dxa"/>
            <w:noWrap/>
            <w:vAlign w:val="bottom"/>
            <w:hideMark/>
          </w:tcPr>
          <w:p w14:paraId="07BC3EC6"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60" w:type="dxa"/>
            <w:noWrap/>
            <w:vAlign w:val="bottom"/>
            <w:hideMark/>
          </w:tcPr>
          <w:p w14:paraId="5BC0F789"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580" w:type="dxa"/>
            <w:noWrap/>
            <w:vAlign w:val="bottom"/>
            <w:hideMark/>
          </w:tcPr>
          <w:p w14:paraId="14E53929"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734" w:type="dxa"/>
          </w:tcPr>
          <w:p w14:paraId="38CE8D12" w14:textId="77777777" w:rsidR="008F4A56" w:rsidRPr="008F4A56" w:rsidRDefault="008F4A56" w:rsidP="008F4A56">
            <w:pPr>
              <w:spacing w:after="0" w:line="240" w:lineRule="auto"/>
              <w:rPr>
                <w:rFonts w:ascii="Times New Roman" w:eastAsia="Times New Roman" w:hAnsi="Times New Roman" w:cs="Times New Roman"/>
                <w:sz w:val="20"/>
                <w:szCs w:val="20"/>
                <w:lang w:eastAsia="pl-PL"/>
              </w:rPr>
            </w:pPr>
          </w:p>
        </w:tc>
      </w:tr>
    </w:tbl>
    <w:p w14:paraId="0A2807E8"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CC3F5A5"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4B394C8"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85F8E54"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4E405E8"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AC3638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4CD3DFB"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0CF923C"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629EFA5"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1DB83B4"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D58667C"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3607192"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5F1D5AB"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299EBC9E"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9B6B56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15A904F"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A5ED04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2695317"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DA58524"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1F187F9"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9FA49C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1EC32F9"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D6C6DB2"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3B92D72"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211117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3D875D3"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22CE6E8"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3FA34885"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621E21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CEA9885"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EE9E0FD"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0D690602"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11821C4"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5D42807"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7108DDB"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711EC0F4" w14:textId="77777777" w:rsidR="008F4A56" w:rsidRPr="008F4A56" w:rsidRDefault="008F4A56" w:rsidP="008F4A56">
      <w:pPr>
        <w:suppressAutoHyphens/>
        <w:spacing w:after="0" w:line="360" w:lineRule="auto"/>
        <w:jc w:val="right"/>
        <w:rPr>
          <w:rFonts w:ascii="Times New Roman" w:eastAsia="Calibri" w:hAnsi="Times New Roman" w:cs="Times New Roman"/>
          <w:b/>
          <w:szCs w:val="24"/>
        </w:rPr>
      </w:pPr>
      <w:r w:rsidRPr="008F4A56">
        <w:rPr>
          <w:rFonts w:ascii="Times New Roman" w:eastAsia="Calibri" w:hAnsi="Times New Roman" w:cs="Times New Roman"/>
          <w:b/>
          <w:szCs w:val="24"/>
        </w:rPr>
        <w:lastRenderedPageBreak/>
        <w:t>Załącznik nr 5</w:t>
      </w:r>
    </w:p>
    <w:p w14:paraId="43DD4BE6"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BB588C1"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1E4C118F"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74A4C53"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tbl>
      <w:tblPr>
        <w:tblW w:w="8424" w:type="dxa"/>
        <w:tblCellMar>
          <w:left w:w="70" w:type="dxa"/>
          <w:right w:w="70" w:type="dxa"/>
        </w:tblCellMar>
        <w:tblLook w:val="04A0" w:firstRow="1" w:lastRow="0" w:firstColumn="1" w:lastColumn="0" w:noHBand="0" w:noVBand="1"/>
      </w:tblPr>
      <w:tblGrid>
        <w:gridCol w:w="1451"/>
        <w:gridCol w:w="527"/>
        <w:gridCol w:w="2046"/>
        <w:gridCol w:w="2140"/>
        <w:gridCol w:w="1300"/>
        <w:gridCol w:w="960"/>
      </w:tblGrid>
      <w:tr w:rsidR="008F4A56" w:rsidRPr="008F4A56" w14:paraId="5C14A25A" w14:textId="77777777" w:rsidTr="008507E4">
        <w:trPr>
          <w:trHeight w:val="288"/>
        </w:trPr>
        <w:tc>
          <w:tcPr>
            <w:tcW w:w="1451" w:type="dxa"/>
            <w:noWrap/>
            <w:vAlign w:val="bottom"/>
            <w:hideMark/>
          </w:tcPr>
          <w:p w14:paraId="285F00E4" w14:textId="77777777" w:rsidR="008F4A56" w:rsidRPr="008F4A56" w:rsidRDefault="008F4A56" w:rsidP="008F4A56">
            <w:pPr>
              <w:spacing w:line="256" w:lineRule="auto"/>
              <w:rPr>
                <w:rFonts w:ascii="Times New Roman" w:eastAsia="Calibri" w:hAnsi="Times New Roman" w:cs="Times New Roman"/>
                <w:szCs w:val="24"/>
              </w:rPr>
            </w:pPr>
          </w:p>
        </w:tc>
        <w:tc>
          <w:tcPr>
            <w:tcW w:w="6013" w:type="dxa"/>
            <w:gridSpan w:val="4"/>
            <w:vMerge w:val="restart"/>
            <w:tcBorders>
              <w:top w:val="single" w:sz="4" w:space="0" w:color="auto"/>
              <w:left w:val="single" w:sz="4" w:space="0" w:color="auto"/>
              <w:bottom w:val="nil"/>
              <w:right w:val="single" w:sz="4" w:space="0" w:color="auto"/>
            </w:tcBorders>
            <w:noWrap/>
            <w:vAlign w:val="center"/>
            <w:hideMark/>
          </w:tcPr>
          <w:p w14:paraId="5FB20484"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Zestawienie wpłat utargów</w:t>
            </w:r>
          </w:p>
        </w:tc>
        <w:tc>
          <w:tcPr>
            <w:tcW w:w="960" w:type="dxa"/>
            <w:noWrap/>
            <w:vAlign w:val="bottom"/>
            <w:hideMark/>
          </w:tcPr>
          <w:p w14:paraId="4B64260D"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62ADECA2" w14:textId="77777777" w:rsidTr="008507E4">
        <w:trPr>
          <w:trHeight w:val="288"/>
        </w:trPr>
        <w:tc>
          <w:tcPr>
            <w:tcW w:w="1451" w:type="dxa"/>
            <w:noWrap/>
            <w:vAlign w:val="bottom"/>
            <w:hideMark/>
          </w:tcPr>
          <w:p w14:paraId="1EA54A89"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0" w:type="auto"/>
            <w:gridSpan w:val="4"/>
            <w:vMerge/>
            <w:tcBorders>
              <w:top w:val="single" w:sz="4" w:space="0" w:color="auto"/>
              <w:left w:val="single" w:sz="4" w:space="0" w:color="auto"/>
              <w:bottom w:val="nil"/>
              <w:right w:val="single" w:sz="4" w:space="0" w:color="auto"/>
            </w:tcBorders>
            <w:vAlign w:val="center"/>
            <w:hideMark/>
          </w:tcPr>
          <w:p w14:paraId="46293C91" w14:textId="77777777" w:rsidR="008F4A56" w:rsidRPr="008F4A56" w:rsidRDefault="008F4A56" w:rsidP="008F4A56">
            <w:pPr>
              <w:spacing w:after="0" w:line="256" w:lineRule="auto"/>
              <w:rPr>
                <w:rFonts w:ascii="Calibri" w:eastAsia="Times New Roman" w:hAnsi="Calibri" w:cs="Calibri"/>
                <w:lang w:eastAsia="pl-PL"/>
              </w:rPr>
            </w:pPr>
          </w:p>
        </w:tc>
        <w:tc>
          <w:tcPr>
            <w:tcW w:w="960" w:type="dxa"/>
            <w:noWrap/>
            <w:vAlign w:val="bottom"/>
            <w:hideMark/>
          </w:tcPr>
          <w:p w14:paraId="37055580" w14:textId="77777777"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14:paraId="1E67E329" w14:textId="77777777" w:rsidTr="008507E4">
        <w:trPr>
          <w:trHeight w:val="288"/>
        </w:trPr>
        <w:tc>
          <w:tcPr>
            <w:tcW w:w="1451" w:type="dxa"/>
            <w:noWrap/>
            <w:vAlign w:val="bottom"/>
            <w:hideMark/>
          </w:tcPr>
          <w:p w14:paraId="455BFA96"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14:paraId="74A9305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lp.</w:t>
            </w:r>
          </w:p>
        </w:tc>
        <w:tc>
          <w:tcPr>
            <w:tcW w:w="2046" w:type="dxa"/>
            <w:tcBorders>
              <w:top w:val="nil"/>
              <w:left w:val="nil"/>
              <w:bottom w:val="single" w:sz="4" w:space="0" w:color="auto"/>
              <w:right w:val="single" w:sz="4" w:space="0" w:color="auto"/>
            </w:tcBorders>
            <w:noWrap/>
            <w:vAlign w:val="bottom"/>
            <w:hideMark/>
          </w:tcPr>
          <w:p w14:paraId="19B18B39"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okres pięciodniowy</w:t>
            </w:r>
          </w:p>
        </w:tc>
        <w:tc>
          <w:tcPr>
            <w:tcW w:w="2140" w:type="dxa"/>
            <w:tcBorders>
              <w:top w:val="nil"/>
              <w:left w:val="nil"/>
              <w:bottom w:val="single" w:sz="4" w:space="0" w:color="auto"/>
              <w:right w:val="single" w:sz="4" w:space="0" w:color="auto"/>
            </w:tcBorders>
            <w:noWrap/>
            <w:vAlign w:val="bottom"/>
            <w:hideMark/>
          </w:tcPr>
          <w:p w14:paraId="4B36D3F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data dokonania wpłaty</w:t>
            </w:r>
          </w:p>
        </w:tc>
        <w:tc>
          <w:tcPr>
            <w:tcW w:w="1300" w:type="dxa"/>
            <w:tcBorders>
              <w:top w:val="nil"/>
              <w:left w:val="nil"/>
              <w:bottom w:val="single" w:sz="4" w:space="0" w:color="auto"/>
              <w:right w:val="single" w:sz="4" w:space="0" w:color="auto"/>
            </w:tcBorders>
            <w:noWrap/>
            <w:vAlign w:val="bottom"/>
            <w:hideMark/>
          </w:tcPr>
          <w:p w14:paraId="116E5E6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kwota wpłaty</w:t>
            </w:r>
          </w:p>
        </w:tc>
        <w:tc>
          <w:tcPr>
            <w:tcW w:w="960" w:type="dxa"/>
            <w:noWrap/>
            <w:vAlign w:val="bottom"/>
            <w:hideMark/>
          </w:tcPr>
          <w:p w14:paraId="52298889"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258C31FC" w14:textId="77777777" w:rsidTr="008507E4">
        <w:trPr>
          <w:trHeight w:val="288"/>
        </w:trPr>
        <w:tc>
          <w:tcPr>
            <w:tcW w:w="1451" w:type="dxa"/>
            <w:noWrap/>
            <w:vAlign w:val="bottom"/>
            <w:hideMark/>
          </w:tcPr>
          <w:p w14:paraId="12826B3F"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14:paraId="30591113"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1</w:t>
            </w:r>
          </w:p>
        </w:tc>
        <w:tc>
          <w:tcPr>
            <w:tcW w:w="2046" w:type="dxa"/>
            <w:tcBorders>
              <w:top w:val="nil"/>
              <w:left w:val="nil"/>
              <w:bottom w:val="single" w:sz="4" w:space="0" w:color="auto"/>
              <w:right w:val="single" w:sz="4" w:space="0" w:color="auto"/>
            </w:tcBorders>
            <w:noWrap/>
            <w:vAlign w:val="bottom"/>
            <w:hideMark/>
          </w:tcPr>
          <w:p w14:paraId="63F0E0CA"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w:t>
            </w:r>
          </w:p>
        </w:tc>
        <w:tc>
          <w:tcPr>
            <w:tcW w:w="2140" w:type="dxa"/>
            <w:tcBorders>
              <w:top w:val="nil"/>
              <w:left w:val="nil"/>
              <w:bottom w:val="single" w:sz="4" w:space="0" w:color="auto"/>
              <w:right w:val="single" w:sz="4" w:space="0" w:color="auto"/>
            </w:tcBorders>
            <w:noWrap/>
            <w:vAlign w:val="bottom"/>
            <w:hideMark/>
          </w:tcPr>
          <w:p w14:paraId="2AEC8BE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14:paraId="4FBF4986"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14:paraId="78746D26"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19391669" w14:textId="77777777" w:rsidTr="008507E4">
        <w:trPr>
          <w:trHeight w:val="288"/>
        </w:trPr>
        <w:tc>
          <w:tcPr>
            <w:tcW w:w="1451" w:type="dxa"/>
            <w:noWrap/>
            <w:vAlign w:val="bottom"/>
            <w:hideMark/>
          </w:tcPr>
          <w:p w14:paraId="0E6648AC"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14:paraId="04FEA3D6"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2</w:t>
            </w:r>
          </w:p>
        </w:tc>
        <w:tc>
          <w:tcPr>
            <w:tcW w:w="2046" w:type="dxa"/>
            <w:tcBorders>
              <w:top w:val="nil"/>
              <w:left w:val="nil"/>
              <w:bottom w:val="single" w:sz="4" w:space="0" w:color="auto"/>
              <w:right w:val="single" w:sz="4" w:space="0" w:color="auto"/>
            </w:tcBorders>
            <w:noWrap/>
            <w:vAlign w:val="bottom"/>
            <w:hideMark/>
          </w:tcPr>
          <w:p w14:paraId="37E008CF"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II.</w:t>
            </w:r>
          </w:p>
        </w:tc>
        <w:tc>
          <w:tcPr>
            <w:tcW w:w="2140" w:type="dxa"/>
            <w:tcBorders>
              <w:top w:val="nil"/>
              <w:left w:val="nil"/>
              <w:bottom w:val="single" w:sz="4" w:space="0" w:color="auto"/>
              <w:right w:val="single" w:sz="4" w:space="0" w:color="auto"/>
            </w:tcBorders>
            <w:noWrap/>
            <w:vAlign w:val="bottom"/>
            <w:hideMark/>
          </w:tcPr>
          <w:p w14:paraId="28BEAC4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14:paraId="35E46A7A"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14:paraId="16D58AC3"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532663BF" w14:textId="77777777" w:rsidTr="008507E4">
        <w:trPr>
          <w:trHeight w:val="288"/>
        </w:trPr>
        <w:tc>
          <w:tcPr>
            <w:tcW w:w="1451" w:type="dxa"/>
            <w:noWrap/>
            <w:vAlign w:val="bottom"/>
            <w:hideMark/>
          </w:tcPr>
          <w:p w14:paraId="3E1D7D22"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14:paraId="0C5643AB"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3</w:t>
            </w:r>
          </w:p>
        </w:tc>
        <w:tc>
          <w:tcPr>
            <w:tcW w:w="2046" w:type="dxa"/>
            <w:tcBorders>
              <w:top w:val="nil"/>
              <w:left w:val="nil"/>
              <w:bottom w:val="single" w:sz="4" w:space="0" w:color="auto"/>
              <w:right w:val="single" w:sz="4" w:space="0" w:color="auto"/>
            </w:tcBorders>
            <w:noWrap/>
            <w:vAlign w:val="bottom"/>
            <w:hideMark/>
          </w:tcPr>
          <w:p w14:paraId="646EA114"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III.</w:t>
            </w:r>
          </w:p>
        </w:tc>
        <w:tc>
          <w:tcPr>
            <w:tcW w:w="2140" w:type="dxa"/>
            <w:tcBorders>
              <w:top w:val="nil"/>
              <w:left w:val="nil"/>
              <w:bottom w:val="single" w:sz="4" w:space="0" w:color="auto"/>
              <w:right w:val="single" w:sz="4" w:space="0" w:color="auto"/>
            </w:tcBorders>
            <w:noWrap/>
            <w:vAlign w:val="bottom"/>
            <w:hideMark/>
          </w:tcPr>
          <w:p w14:paraId="032671AF"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14:paraId="74E3EBE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14:paraId="66DD4ED6"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4A40BCD0" w14:textId="77777777" w:rsidTr="008507E4">
        <w:trPr>
          <w:trHeight w:val="288"/>
        </w:trPr>
        <w:tc>
          <w:tcPr>
            <w:tcW w:w="1451" w:type="dxa"/>
            <w:noWrap/>
            <w:vAlign w:val="bottom"/>
            <w:hideMark/>
          </w:tcPr>
          <w:p w14:paraId="02CD87D5"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14:paraId="21E0AA02"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4</w:t>
            </w:r>
          </w:p>
        </w:tc>
        <w:tc>
          <w:tcPr>
            <w:tcW w:w="2046" w:type="dxa"/>
            <w:tcBorders>
              <w:top w:val="nil"/>
              <w:left w:val="nil"/>
              <w:bottom w:val="single" w:sz="4" w:space="0" w:color="auto"/>
              <w:right w:val="single" w:sz="4" w:space="0" w:color="auto"/>
            </w:tcBorders>
            <w:noWrap/>
            <w:vAlign w:val="bottom"/>
            <w:hideMark/>
          </w:tcPr>
          <w:p w14:paraId="42E6C7F9"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IV.</w:t>
            </w:r>
          </w:p>
        </w:tc>
        <w:tc>
          <w:tcPr>
            <w:tcW w:w="2140" w:type="dxa"/>
            <w:tcBorders>
              <w:top w:val="nil"/>
              <w:left w:val="nil"/>
              <w:bottom w:val="single" w:sz="4" w:space="0" w:color="auto"/>
              <w:right w:val="single" w:sz="4" w:space="0" w:color="auto"/>
            </w:tcBorders>
            <w:noWrap/>
            <w:vAlign w:val="bottom"/>
            <w:hideMark/>
          </w:tcPr>
          <w:p w14:paraId="2A92839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14:paraId="51CFBD9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14:paraId="29A8C2AA"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107BF342" w14:textId="77777777" w:rsidTr="008507E4">
        <w:trPr>
          <w:trHeight w:val="288"/>
        </w:trPr>
        <w:tc>
          <w:tcPr>
            <w:tcW w:w="1451" w:type="dxa"/>
            <w:noWrap/>
            <w:vAlign w:val="bottom"/>
            <w:hideMark/>
          </w:tcPr>
          <w:p w14:paraId="30985539"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14:paraId="5F0A477E"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5</w:t>
            </w:r>
          </w:p>
        </w:tc>
        <w:tc>
          <w:tcPr>
            <w:tcW w:w="2046" w:type="dxa"/>
            <w:tcBorders>
              <w:top w:val="nil"/>
              <w:left w:val="nil"/>
              <w:bottom w:val="single" w:sz="4" w:space="0" w:color="auto"/>
              <w:right w:val="single" w:sz="4" w:space="0" w:color="auto"/>
            </w:tcBorders>
            <w:noWrap/>
            <w:vAlign w:val="bottom"/>
            <w:hideMark/>
          </w:tcPr>
          <w:p w14:paraId="28659A2C"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V.</w:t>
            </w:r>
          </w:p>
        </w:tc>
        <w:tc>
          <w:tcPr>
            <w:tcW w:w="2140" w:type="dxa"/>
            <w:tcBorders>
              <w:top w:val="nil"/>
              <w:left w:val="nil"/>
              <w:bottom w:val="single" w:sz="4" w:space="0" w:color="auto"/>
              <w:right w:val="single" w:sz="4" w:space="0" w:color="auto"/>
            </w:tcBorders>
            <w:noWrap/>
            <w:vAlign w:val="bottom"/>
            <w:hideMark/>
          </w:tcPr>
          <w:p w14:paraId="5CD844F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14:paraId="6FDA1C9B"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14:paraId="1D884997"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0A079EED" w14:textId="77777777" w:rsidTr="008507E4">
        <w:trPr>
          <w:trHeight w:val="288"/>
        </w:trPr>
        <w:tc>
          <w:tcPr>
            <w:tcW w:w="1451" w:type="dxa"/>
            <w:noWrap/>
            <w:vAlign w:val="bottom"/>
            <w:hideMark/>
          </w:tcPr>
          <w:p w14:paraId="7E2FF6CD"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14:paraId="111C0FC9"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6</w:t>
            </w:r>
          </w:p>
        </w:tc>
        <w:tc>
          <w:tcPr>
            <w:tcW w:w="2046" w:type="dxa"/>
            <w:tcBorders>
              <w:top w:val="nil"/>
              <w:left w:val="nil"/>
              <w:bottom w:val="single" w:sz="4" w:space="0" w:color="auto"/>
              <w:right w:val="single" w:sz="4" w:space="0" w:color="auto"/>
            </w:tcBorders>
            <w:noWrap/>
            <w:vAlign w:val="bottom"/>
            <w:hideMark/>
          </w:tcPr>
          <w:p w14:paraId="7C96487D"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VI.</w:t>
            </w:r>
          </w:p>
        </w:tc>
        <w:tc>
          <w:tcPr>
            <w:tcW w:w="2140" w:type="dxa"/>
            <w:tcBorders>
              <w:top w:val="nil"/>
              <w:left w:val="nil"/>
              <w:bottom w:val="single" w:sz="4" w:space="0" w:color="auto"/>
              <w:right w:val="single" w:sz="4" w:space="0" w:color="auto"/>
            </w:tcBorders>
            <w:noWrap/>
            <w:vAlign w:val="bottom"/>
            <w:hideMark/>
          </w:tcPr>
          <w:p w14:paraId="2C67E5A3"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14:paraId="28E16C5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14:paraId="6B0716EE"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568ECFEB" w14:textId="77777777" w:rsidTr="008507E4">
        <w:trPr>
          <w:trHeight w:val="288"/>
        </w:trPr>
        <w:tc>
          <w:tcPr>
            <w:tcW w:w="1451" w:type="dxa"/>
            <w:noWrap/>
            <w:vAlign w:val="bottom"/>
            <w:hideMark/>
          </w:tcPr>
          <w:p w14:paraId="6168A451"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4713" w:type="dxa"/>
            <w:gridSpan w:val="3"/>
            <w:tcBorders>
              <w:top w:val="single" w:sz="4" w:space="0" w:color="auto"/>
              <w:left w:val="single" w:sz="4" w:space="0" w:color="auto"/>
              <w:bottom w:val="single" w:sz="4" w:space="0" w:color="auto"/>
              <w:right w:val="single" w:sz="4" w:space="0" w:color="auto"/>
            </w:tcBorders>
            <w:noWrap/>
            <w:vAlign w:val="bottom"/>
            <w:hideMark/>
          </w:tcPr>
          <w:p w14:paraId="06749670" w14:textId="77777777" w:rsidR="008F4A56" w:rsidRPr="008F4A56" w:rsidRDefault="008F4A56" w:rsidP="008F4A56">
            <w:pPr>
              <w:spacing w:after="0" w:line="240" w:lineRule="auto"/>
              <w:jc w:val="center"/>
              <w:rPr>
                <w:rFonts w:ascii="Calibri" w:eastAsia="Times New Roman" w:hAnsi="Calibri" w:cs="Calibri"/>
                <w:lang w:eastAsia="pl-PL"/>
              </w:rPr>
            </w:pPr>
            <w:r w:rsidRPr="008F4A56">
              <w:rPr>
                <w:rFonts w:ascii="Calibri" w:eastAsia="Times New Roman" w:hAnsi="Calibri" w:cs="Calibri"/>
                <w:lang w:eastAsia="pl-PL"/>
              </w:rPr>
              <w:t>razem</w:t>
            </w:r>
          </w:p>
        </w:tc>
        <w:tc>
          <w:tcPr>
            <w:tcW w:w="1300" w:type="dxa"/>
            <w:tcBorders>
              <w:top w:val="nil"/>
              <w:left w:val="nil"/>
              <w:bottom w:val="single" w:sz="4" w:space="0" w:color="auto"/>
              <w:right w:val="single" w:sz="4" w:space="0" w:color="auto"/>
            </w:tcBorders>
            <w:noWrap/>
            <w:vAlign w:val="bottom"/>
            <w:hideMark/>
          </w:tcPr>
          <w:p w14:paraId="41BC0674"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 </w:t>
            </w:r>
          </w:p>
        </w:tc>
        <w:tc>
          <w:tcPr>
            <w:tcW w:w="960" w:type="dxa"/>
            <w:noWrap/>
            <w:vAlign w:val="bottom"/>
            <w:hideMark/>
          </w:tcPr>
          <w:p w14:paraId="655059B8" w14:textId="77777777" w:rsidR="008F4A56" w:rsidRPr="008F4A56" w:rsidRDefault="008F4A56" w:rsidP="008F4A56">
            <w:pPr>
              <w:spacing w:line="256" w:lineRule="auto"/>
              <w:rPr>
                <w:rFonts w:ascii="Calibri" w:eastAsia="Times New Roman" w:hAnsi="Calibri" w:cs="Calibri"/>
                <w:lang w:eastAsia="pl-PL"/>
              </w:rPr>
            </w:pPr>
          </w:p>
        </w:tc>
      </w:tr>
      <w:tr w:rsidR="008F4A56" w:rsidRPr="008F4A56" w14:paraId="1C26098F" w14:textId="77777777" w:rsidTr="008507E4">
        <w:trPr>
          <w:trHeight w:val="288"/>
        </w:trPr>
        <w:tc>
          <w:tcPr>
            <w:tcW w:w="1451" w:type="dxa"/>
            <w:noWrap/>
            <w:vAlign w:val="bottom"/>
            <w:hideMark/>
          </w:tcPr>
          <w:p w14:paraId="3FCB4FAD"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14:paraId="75BC6980"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14:paraId="5828428B"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14:paraId="1B8DAFD5"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14:paraId="259F2FFC"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14:paraId="67009376" w14:textId="77777777"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14:paraId="6E33BBAA" w14:textId="77777777" w:rsidTr="008507E4">
        <w:trPr>
          <w:trHeight w:val="288"/>
        </w:trPr>
        <w:tc>
          <w:tcPr>
            <w:tcW w:w="1451" w:type="dxa"/>
            <w:noWrap/>
            <w:vAlign w:val="bottom"/>
            <w:hideMark/>
          </w:tcPr>
          <w:p w14:paraId="7A4977CE"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słownie:</w:t>
            </w:r>
          </w:p>
        </w:tc>
        <w:tc>
          <w:tcPr>
            <w:tcW w:w="527" w:type="dxa"/>
            <w:noWrap/>
            <w:vAlign w:val="bottom"/>
            <w:hideMark/>
          </w:tcPr>
          <w:p w14:paraId="6F861743" w14:textId="77777777" w:rsidR="008F4A56" w:rsidRPr="008F4A56" w:rsidRDefault="008F4A56" w:rsidP="008F4A56">
            <w:pPr>
              <w:spacing w:line="256" w:lineRule="auto"/>
              <w:rPr>
                <w:rFonts w:ascii="Calibri" w:eastAsia="Times New Roman" w:hAnsi="Calibri" w:cs="Calibri"/>
                <w:lang w:eastAsia="pl-PL"/>
              </w:rPr>
            </w:pPr>
          </w:p>
        </w:tc>
        <w:tc>
          <w:tcPr>
            <w:tcW w:w="2046" w:type="dxa"/>
            <w:noWrap/>
            <w:vAlign w:val="bottom"/>
            <w:hideMark/>
          </w:tcPr>
          <w:p w14:paraId="0637683E"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14:paraId="16A6D297"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14:paraId="18E9A9F3"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14:paraId="57298081" w14:textId="77777777"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14:paraId="07152CC7" w14:textId="77777777" w:rsidTr="008507E4">
        <w:trPr>
          <w:trHeight w:val="288"/>
        </w:trPr>
        <w:tc>
          <w:tcPr>
            <w:tcW w:w="1451" w:type="dxa"/>
            <w:noWrap/>
            <w:vAlign w:val="bottom"/>
            <w:hideMark/>
          </w:tcPr>
          <w:p w14:paraId="51B34AB0"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14:paraId="66452B5C"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14:paraId="069D5812"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14:paraId="5D485060"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14:paraId="3A4068AA"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14:paraId="53FC09EA" w14:textId="77777777"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14:paraId="252F3E1B" w14:textId="77777777" w:rsidTr="008507E4">
        <w:trPr>
          <w:trHeight w:val="288"/>
        </w:trPr>
        <w:tc>
          <w:tcPr>
            <w:tcW w:w="1451" w:type="dxa"/>
            <w:noWrap/>
            <w:vAlign w:val="bottom"/>
            <w:hideMark/>
          </w:tcPr>
          <w:p w14:paraId="52638ECE"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573" w:type="dxa"/>
            <w:gridSpan w:val="2"/>
            <w:noWrap/>
            <w:vAlign w:val="bottom"/>
            <w:hideMark/>
          </w:tcPr>
          <w:p w14:paraId="506A5DBC" w14:textId="77777777" w:rsidR="008F4A56" w:rsidRPr="008F4A56" w:rsidRDefault="008F4A56" w:rsidP="008F4A56">
            <w:pPr>
              <w:spacing w:after="0" w:line="240" w:lineRule="auto"/>
              <w:rPr>
                <w:rFonts w:ascii="Calibri" w:eastAsia="Times New Roman" w:hAnsi="Calibri" w:cs="Calibri"/>
                <w:lang w:eastAsia="pl-PL"/>
              </w:rPr>
            </w:pPr>
            <w:r w:rsidRPr="008F4A56">
              <w:rPr>
                <w:rFonts w:ascii="Calibri" w:eastAsia="Times New Roman" w:hAnsi="Calibri" w:cs="Calibri"/>
                <w:lang w:eastAsia="pl-PL"/>
              </w:rPr>
              <w:t>Podpis osoby upoważnionej.</w:t>
            </w:r>
          </w:p>
        </w:tc>
        <w:tc>
          <w:tcPr>
            <w:tcW w:w="2140" w:type="dxa"/>
            <w:noWrap/>
            <w:vAlign w:val="bottom"/>
            <w:hideMark/>
          </w:tcPr>
          <w:p w14:paraId="1B9ADA87" w14:textId="77777777" w:rsidR="008F4A56" w:rsidRPr="008F4A56" w:rsidRDefault="008F4A56" w:rsidP="008F4A56">
            <w:pPr>
              <w:spacing w:line="256" w:lineRule="auto"/>
              <w:rPr>
                <w:rFonts w:ascii="Calibri" w:eastAsia="Times New Roman" w:hAnsi="Calibri" w:cs="Calibri"/>
                <w:lang w:eastAsia="pl-PL"/>
              </w:rPr>
            </w:pPr>
          </w:p>
        </w:tc>
        <w:tc>
          <w:tcPr>
            <w:tcW w:w="1300" w:type="dxa"/>
            <w:noWrap/>
            <w:vAlign w:val="bottom"/>
            <w:hideMark/>
          </w:tcPr>
          <w:p w14:paraId="1EBE2FBB"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14:paraId="0139E5BD" w14:textId="77777777"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14:paraId="14FC985E" w14:textId="77777777" w:rsidTr="008507E4">
        <w:trPr>
          <w:trHeight w:val="288"/>
        </w:trPr>
        <w:tc>
          <w:tcPr>
            <w:tcW w:w="1451" w:type="dxa"/>
            <w:noWrap/>
            <w:vAlign w:val="bottom"/>
            <w:hideMark/>
          </w:tcPr>
          <w:p w14:paraId="206E5F5D"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14:paraId="454D31B0"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14:paraId="3D78064A"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14:paraId="409622D8"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14:paraId="5AC389C4"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14:paraId="1A89011E" w14:textId="77777777" w:rsidR="008F4A56" w:rsidRPr="008F4A56" w:rsidRDefault="008F4A56" w:rsidP="008F4A56">
            <w:pPr>
              <w:spacing w:after="0" w:line="256" w:lineRule="auto"/>
              <w:rPr>
                <w:rFonts w:ascii="Calibri" w:eastAsia="Calibri" w:hAnsi="Calibri" w:cs="Times New Roman"/>
                <w:sz w:val="20"/>
                <w:szCs w:val="20"/>
                <w:lang w:eastAsia="pl-PL"/>
              </w:rPr>
            </w:pPr>
          </w:p>
        </w:tc>
      </w:tr>
      <w:tr w:rsidR="008F4A56" w:rsidRPr="008F4A56" w14:paraId="423F9F0E" w14:textId="77777777" w:rsidTr="008507E4">
        <w:trPr>
          <w:trHeight w:val="288"/>
        </w:trPr>
        <w:tc>
          <w:tcPr>
            <w:tcW w:w="1451" w:type="dxa"/>
            <w:noWrap/>
            <w:vAlign w:val="bottom"/>
            <w:hideMark/>
          </w:tcPr>
          <w:p w14:paraId="396E1807"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527" w:type="dxa"/>
            <w:noWrap/>
            <w:vAlign w:val="bottom"/>
            <w:hideMark/>
          </w:tcPr>
          <w:p w14:paraId="4F9CA221"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046" w:type="dxa"/>
            <w:noWrap/>
            <w:vAlign w:val="bottom"/>
            <w:hideMark/>
          </w:tcPr>
          <w:p w14:paraId="4704A0CF"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2140" w:type="dxa"/>
            <w:noWrap/>
            <w:vAlign w:val="bottom"/>
            <w:hideMark/>
          </w:tcPr>
          <w:p w14:paraId="1799F05B"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1300" w:type="dxa"/>
            <w:noWrap/>
            <w:vAlign w:val="bottom"/>
            <w:hideMark/>
          </w:tcPr>
          <w:p w14:paraId="07A68DA8" w14:textId="77777777" w:rsidR="008F4A56" w:rsidRPr="008F4A56" w:rsidRDefault="008F4A56" w:rsidP="008F4A56">
            <w:pPr>
              <w:spacing w:after="0" w:line="256" w:lineRule="auto"/>
              <w:rPr>
                <w:rFonts w:ascii="Calibri" w:eastAsia="Calibri" w:hAnsi="Calibri" w:cs="Times New Roman"/>
                <w:sz w:val="20"/>
                <w:szCs w:val="20"/>
                <w:lang w:eastAsia="pl-PL"/>
              </w:rPr>
            </w:pPr>
          </w:p>
        </w:tc>
        <w:tc>
          <w:tcPr>
            <w:tcW w:w="960" w:type="dxa"/>
            <w:noWrap/>
            <w:vAlign w:val="bottom"/>
            <w:hideMark/>
          </w:tcPr>
          <w:p w14:paraId="1B951B28" w14:textId="77777777" w:rsidR="008F4A56" w:rsidRPr="008F4A56" w:rsidRDefault="008F4A56" w:rsidP="008F4A56">
            <w:pPr>
              <w:spacing w:after="0" w:line="256" w:lineRule="auto"/>
              <w:rPr>
                <w:rFonts w:ascii="Calibri" w:eastAsia="Calibri" w:hAnsi="Calibri" w:cs="Times New Roman"/>
                <w:sz w:val="20"/>
                <w:szCs w:val="20"/>
                <w:lang w:eastAsia="pl-PL"/>
              </w:rPr>
            </w:pPr>
          </w:p>
        </w:tc>
      </w:tr>
    </w:tbl>
    <w:p w14:paraId="1DC5A78B"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2B92F9A"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5563F1F3"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7645CA4B"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6E6EA956"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26633F74"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48861EAE" w14:textId="77777777" w:rsidR="008F4A56" w:rsidRPr="008F4A56" w:rsidRDefault="008F4A56" w:rsidP="008F4A56">
      <w:pPr>
        <w:suppressAutoHyphens/>
        <w:spacing w:after="0" w:line="360" w:lineRule="auto"/>
        <w:jc w:val="right"/>
        <w:rPr>
          <w:rFonts w:ascii="Times New Roman" w:eastAsia="Calibri" w:hAnsi="Times New Roman" w:cs="Times New Roman"/>
          <w:szCs w:val="24"/>
        </w:rPr>
      </w:pPr>
    </w:p>
    <w:p w14:paraId="5C53D55F"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72D8763"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48AFADB1"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6A73925"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2847EBC0"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6A2BFE23"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34C1794E"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7D577116"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E9A4B56"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2048DCEA"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264FB91A"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5B7CE7D8"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61D73BA8" w14:textId="77777777" w:rsidR="008F4A56" w:rsidRPr="008F4A56" w:rsidRDefault="008F4A56" w:rsidP="008F4A56">
      <w:pPr>
        <w:suppressAutoHyphens/>
        <w:spacing w:after="0" w:line="360" w:lineRule="auto"/>
        <w:rPr>
          <w:rFonts w:ascii="Times New Roman" w:eastAsia="Calibri" w:hAnsi="Times New Roman" w:cs="Times New Roman"/>
          <w:szCs w:val="24"/>
        </w:rPr>
      </w:pPr>
    </w:p>
    <w:p w14:paraId="19189558" w14:textId="77777777" w:rsidR="008F4A56" w:rsidRPr="008F4A56" w:rsidRDefault="008F4A56" w:rsidP="008F4A56">
      <w:pPr>
        <w:suppressAutoHyphens/>
        <w:spacing w:after="0" w:line="360" w:lineRule="auto"/>
        <w:jc w:val="right"/>
        <w:rPr>
          <w:rFonts w:ascii="Times New Roman" w:eastAsia="Calibri" w:hAnsi="Times New Roman" w:cs="Times New Roman"/>
          <w:b/>
          <w:szCs w:val="24"/>
        </w:rPr>
      </w:pPr>
      <w:bookmarkStart w:id="63" w:name="_Hlk10026736"/>
      <w:r w:rsidRPr="008F4A56">
        <w:rPr>
          <w:rFonts w:ascii="Times New Roman" w:eastAsia="Calibri" w:hAnsi="Times New Roman" w:cs="Times New Roman"/>
          <w:b/>
          <w:szCs w:val="24"/>
        </w:rPr>
        <w:lastRenderedPageBreak/>
        <w:t xml:space="preserve">Załącznik nr 6 </w:t>
      </w:r>
    </w:p>
    <w:bookmarkEnd w:id="63"/>
    <w:p w14:paraId="5F26075D" w14:textId="77777777" w:rsidR="008F4A56" w:rsidRPr="008F4A56" w:rsidRDefault="008F4A56" w:rsidP="008F4A56">
      <w:pPr>
        <w:suppressAutoHyphens/>
        <w:spacing w:after="0" w:line="360" w:lineRule="auto"/>
        <w:jc w:val="center"/>
        <w:rPr>
          <w:rFonts w:ascii="Calibri" w:eastAsia="Calibri" w:hAnsi="Calibri" w:cs="Calibri"/>
          <w:b/>
          <w:sz w:val="24"/>
          <w:szCs w:val="24"/>
        </w:rPr>
      </w:pPr>
    </w:p>
    <w:p w14:paraId="50F5760B" w14:textId="77777777" w:rsidR="008F4A56" w:rsidRPr="008F4A56" w:rsidRDefault="008F4A56" w:rsidP="008F4A56">
      <w:pPr>
        <w:suppressAutoHyphens/>
        <w:spacing w:after="0" w:line="360" w:lineRule="auto"/>
        <w:jc w:val="center"/>
        <w:rPr>
          <w:rFonts w:ascii="Calibri" w:eastAsia="Calibri" w:hAnsi="Calibri" w:cs="Calibri"/>
          <w:b/>
          <w:sz w:val="24"/>
          <w:szCs w:val="24"/>
        </w:rPr>
      </w:pPr>
      <w:r w:rsidRPr="008F4A56">
        <w:rPr>
          <w:rFonts w:ascii="Calibri" w:eastAsia="Calibri" w:hAnsi="Calibri" w:cs="Calibri"/>
          <w:b/>
          <w:sz w:val="24"/>
          <w:szCs w:val="24"/>
        </w:rPr>
        <w:t>UMOWA POWIERZENIA PRZETWARZANIA DANYCH OSOBOWYCH</w:t>
      </w:r>
    </w:p>
    <w:p w14:paraId="73BE561D" w14:textId="77777777" w:rsidR="008F4A56" w:rsidRPr="008F4A56" w:rsidRDefault="008F4A56" w:rsidP="008F4A56">
      <w:pPr>
        <w:suppressAutoHyphens/>
        <w:spacing w:after="0" w:line="360" w:lineRule="auto"/>
        <w:jc w:val="center"/>
        <w:rPr>
          <w:rFonts w:ascii="Calibri" w:eastAsia="Times New Roman" w:hAnsi="Calibri" w:cs="Calibri"/>
          <w:b/>
          <w:bCs/>
          <w:sz w:val="24"/>
          <w:szCs w:val="24"/>
          <w:lang w:eastAsia="ar-SA"/>
        </w:rPr>
      </w:pPr>
      <w:r w:rsidRPr="008F4A56">
        <w:rPr>
          <w:rFonts w:ascii="Calibri" w:eastAsia="Times New Roman" w:hAnsi="Calibri" w:cs="Calibri"/>
          <w:b/>
          <w:bCs/>
          <w:sz w:val="24"/>
          <w:szCs w:val="24"/>
          <w:lang w:eastAsia="ar-SA"/>
        </w:rPr>
        <w:t>nr SKM – …/…</w:t>
      </w:r>
    </w:p>
    <w:p w14:paraId="67FA99BC" w14:textId="77777777" w:rsidR="008F4A56" w:rsidRPr="008F4A56" w:rsidRDefault="008F4A56" w:rsidP="008F4A56">
      <w:pPr>
        <w:suppressAutoHyphens/>
        <w:spacing w:after="0" w:line="360" w:lineRule="auto"/>
        <w:jc w:val="center"/>
        <w:rPr>
          <w:rFonts w:ascii="Calibri" w:eastAsia="Times New Roman" w:hAnsi="Calibri" w:cs="Calibri"/>
          <w:sz w:val="24"/>
          <w:szCs w:val="24"/>
          <w:lang w:eastAsia="ar-SA"/>
        </w:rPr>
      </w:pPr>
    </w:p>
    <w:p w14:paraId="13E89D3D" w14:textId="77777777" w:rsidR="008F4A56" w:rsidRPr="008F4A56" w:rsidRDefault="008F4A56" w:rsidP="008F4A56">
      <w:pPr>
        <w:suppressAutoHyphens/>
        <w:spacing w:after="0" w:line="360" w:lineRule="auto"/>
        <w:jc w:val="both"/>
        <w:rPr>
          <w:rFonts w:ascii="Times New Roman" w:eastAsia="Calibri" w:hAnsi="Times New Roman" w:cs="Times New Roman"/>
        </w:rPr>
      </w:pPr>
      <w:bookmarkStart w:id="64" w:name="_Hlk10026891"/>
      <w:r w:rsidRPr="008F4A56">
        <w:rPr>
          <w:rFonts w:ascii="Times New Roman" w:eastAsia="Times New Roman" w:hAnsi="Times New Roman" w:cs="Times New Roman"/>
          <w:lang w:eastAsia="ar-SA"/>
        </w:rPr>
        <w:t xml:space="preserve">zawarta w dniu </w:t>
      </w:r>
      <w:r w:rsidRPr="008F4A56">
        <w:rPr>
          <w:rFonts w:ascii="Times New Roman" w:eastAsia="Times New Roman" w:hAnsi="Times New Roman" w:cs="Times New Roman"/>
          <w:b/>
          <w:lang w:eastAsia="ar-SA"/>
        </w:rPr>
        <w:t>… ………………… … roku</w:t>
      </w:r>
      <w:r w:rsidRPr="008F4A56">
        <w:rPr>
          <w:rFonts w:ascii="Times New Roman" w:eastAsia="Times New Roman" w:hAnsi="Times New Roman" w:cs="Times New Roman"/>
          <w:lang w:eastAsia="ar-SA"/>
        </w:rPr>
        <w:t xml:space="preserve"> w Gdyni, pomiędzy:</w:t>
      </w:r>
    </w:p>
    <w:p w14:paraId="5DE4DBC4" w14:textId="77777777"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b/>
          <w:lang w:eastAsia="ar-SA"/>
        </w:rPr>
        <w:t>PKP Szybka Kolej Miejska w Trójmieście Sp. z o.o.</w:t>
      </w:r>
      <w:r w:rsidRPr="008F4A56">
        <w:rPr>
          <w:rFonts w:ascii="Times New Roman" w:eastAsia="Times New Roman" w:hAnsi="Times New Roman" w:cs="Times New Roman"/>
          <w:lang w:eastAsia="ar-SA"/>
        </w:rPr>
        <w:t xml:space="preserve"> z siedzibą w Gdyni, ul. Morska 350a, 81-002 Gdynia, zarejestrowaną w rejestrze przedsiębiorców prowadzonym przez Sąd Rejonowy Gdańsk – Północ w Gdańsku, VIII Wydział Gospodarczy Krajowego Rejestru Sądowego pod numerem KRS 0000076705, NIP 958-13-70-512, Regon 192488478, Kapitał Zakładowy 165 919 000,00, którą reprezentują:</w:t>
      </w:r>
    </w:p>
    <w:p w14:paraId="2FCFC74B" w14:textId="77777777"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14:paraId="511D60F6" w14:textId="77777777"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lang w:eastAsia="ar-SA"/>
        </w:rPr>
        <w:t>……………………………………………………………...…………</w:t>
      </w:r>
    </w:p>
    <w:p w14:paraId="6F1D999A" w14:textId="77777777"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14:paraId="5D9A99C9" w14:textId="77777777"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lang w:eastAsia="ar-SA"/>
        </w:rPr>
        <w:t>……….………………………………………………………………..</w:t>
      </w:r>
    </w:p>
    <w:p w14:paraId="0F0AA324" w14:textId="77777777"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zwaną w dalszej części umowy </w:t>
      </w:r>
      <w:r w:rsidRPr="008F4A56">
        <w:rPr>
          <w:rFonts w:ascii="Times New Roman" w:eastAsia="Calibri" w:hAnsi="Times New Roman" w:cs="Times New Roman"/>
          <w:b/>
        </w:rPr>
        <w:t xml:space="preserve">„Administratorem danych” lub „Administratorem” </w:t>
      </w:r>
    </w:p>
    <w:p w14:paraId="26215DDE" w14:textId="77777777"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a</w:t>
      </w:r>
    </w:p>
    <w:p w14:paraId="691AD38E" w14:textId="77777777"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b/>
          <w:lang w:eastAsia="ar-SA"/>
        </w:rPr>
        <w:t>…………………………………………………………………………………………………………………………………………………………………………………………………………………………………………………………………………………………………………………………………………………………………………………………………………………………………………………</w:t>
      </w:r>
    </w:p>
    <w:p w14:paraId="4532DA7C" w14:textId="77777777"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14:paraId="4AF4901A" w14:textId="77777777"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bookmarkStart w:id="65" w:name="_Hlk520380231"/>
      <w:r w:rsidRPr="008F4A56">
        <w:rPr>
          <w:rFonts w:ascii="Times New Roman" w:eastAsia="Times New Roman" w:hAnsi="Times New Roman" w:cs="Times New Roman"/>
          <w:lang w:eastAsia="ar-SA"/>
        </w:rPr>
        <w:t>……………………………………………………………...…………</w:t>
      </w:r>
    </w:p>
    <w:p w14:paraId="2349131C" w14:textId="77777777" w:rsidR="008F4A56" w:rsidRPr="008F4A56" w:rsidRDefault="008F4A56" w:rsidP="008F4A56">
      <w:pPr>
        <w:suppressAutoHyphens/>
        <w:spacing w:after="0" w:line="240" w:lineRule="auto"/>
        <w:jc w:val="both"/>
        <w:rPr>
          <w:rFonts w:ascii="Times New Roman" w:eastAsia="Times New Roman" w:hAnsi="Times New Roman" w:cs="Times New Roman"/>
          <w:lang w:eastAsia="ar-SA"/>
        </w:rPr>
      </w:pPr>
    </w:p>
    <w:p w14:paraId="456ECE99" w14:textId="77777777" w:rsidR="008F4A56" w:rsidRPr="008F4A56" w:rsidRDefault="008F4A56" w:rsidP="008F4A56">
      <w:pPr>
        <w:suppressAutoHyphens/>
        <w:spacing w:after="0" w:line="360" w:lineRule="auto"/>
        <w:jc w:val="both"/>
        <w:rPr>
          <w:rFonts w:ascii="Times New Roman" w:eastAsia="Times New Roman" w:hAnsi="Times New Roman" w:cs="Times New Roman"/>
          <w:lang w:eastAsia="ar-SA"/>
        </w:rPr>
      </w:pPr>
      <w:r w:rsidRPr="008F4A56">
        <w:rPr>
          <w:rFonts w:ascii="Times New Roman" w:eastAsia="Times New Roman" w:hAnsi="Times New Roman" w:cs="Times New Roman"/>
          <w:lang w:eastAsia="ar-SA"/>
        </w:rPr>
        <w:t>……….………………………………………………………………..</w:t>
      </w:r>
    </w:p>
    <w:bookmarkEnd w:id="65"/>
    <w:p w14:paraId="46F88A9D" w14:textId="77777777"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 xml:space="preserve">zwaną w dalszej części umowy </w:t>
      </w:r>
      <w:r w:rsidRPr="008F4A56">
        <w:rPr>
          <w:rFonts w:ascii="Times New Roman" w:eastAsia="Calibri" w:hAnsi="Times New Roman" w:cs="Times New Roman"/>
          <w:b/>
        </w:rPr>
        <w:t>„Podmiotem przetwarzającym”</w:t>
      </w:r>
      <w:r w:rsidRPr="008F4A56">
        <w:rPr>
          <w:rFonts w:ascii="Times New Roman" w:eastAsia="Calibri" w:hAnsi="Times New Roman" w:cs="Times New Roman"/>
        </w:rPr>
        <w:t xml:space="preserve"> </w:t>
      </w:r>
    </w:p>
    <w:bookmarkEnd w:id="64"/>
    <w:p w14:paraId="47EA8A5E" w14:textId="77777777" w:rsidR="008F4A56" w:rsidRPr="008F4A56" w:rsidRDefault="008F4A56" w:rsidP="008F4A56">
      <w:pPr>
        <w:spacing w:after="0" w:line="360" w:lineRule="auto"/>
        <w:jc w:val="center"/>
        <w:rPr>
          <w:rFonts w:ascii="Times New Roman" w:eastAsia="Calibri" w:hAnsi="Times New Roman" w:cs="Times New Roman"/>
          <w:b/>
        </w:rPr>
      </w:pPr>
    </w:p>
    <w:p w14:paraId="0BCB101E" w14:textId="77777777" w:rsidR="008F4A56" w:rsidRPr="008F4A56" w:rsidRDefault="008F4A56" w:rsidP="008F4A56">
      <w:pPr>
        <w:spacing w:after="0" w:line="360" w:lineRule="auto"/>
        <w:jc w:val="center"/>
        <w:rPr>
          <w:rFonts w:ascii="Times New Roman" w:eastAsia="Calibri" w:hAnsi="Times New Roman" w:cs="Times New Roman"/>
          <w:b/>
        </w:rPr>
      </w:pPr>
    </w:p>
    <w:p w14:paraId="08360BD2"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Preambuła</w:t>
      </w:r>
    </w:p>
    <w:p w14:paraId="1C701E41" w14:textId="77777777" w:rsidR="008F4A56" w:rsidRPr="008F4A56" w:rsidRDefault="008F4A56" w:rsidP="008F4A56">
      <w:pPr>
        <w:spacing w:after="0" w:line="360" w:lineRule="auto"/>
        <w:jc w:val="both"/>
        <w:rPr>
          <w:rFonts w:ascii="Times New Roman" w:eastAsia="Calibri" w:hAnsi="Times New Roman" w:cs="Times New Roman"/>
        </w:rPr>
      </w:pPr>
      <w:r w:rsidRPr="008F4A56">
        <w:rPr>
          <w:rFonts w:ascii="Times New Roman" w:eastAsia="Calibri" w:hAnsi="Times New Roman" w:cs="Times New Roman"/>
        </w:rPr>
        <w:t>Niniejsza Umowa powierzenia przetwarzania danych osobowych, zwana dalej Umową:</w:t>
      </w:r>
    </w:p>
    <w:p w14:paraId="1445687A" w14:textId="77777777" w:rsidR="008F4A56" w:rsidRPr="008F4A56" w:rsidRDefault="008F4A56" w:rsidP="008F4A56">
      <w:pPr>
        <w:numPr>
          <w:ilvl w:val="0"/>
          <w:numId w:val="38"/>
        </w:numPr>
        <w:overflowPunct w:val="0"/>
        <w:autoSpaceDE w:val="0"/>
        <w:autoSpaceDN w:val="0"/>
        <w:adjustRightInd w:val="0"/>
        <w:spacing w:after="0" w:line="360" w:lineRule="auto"/>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stanowi integralną część </w:t>
      </w:r>
      <w:r w:rsidRPr="008F4A56">
        <w:rPr>
          <w:rFonts w:ascii="Times New Roman" w:eastAsia="Calibri" w:hAnsi="Times New Roman" w:cs="Times New Roman"/>
          <w:i/>
        </w:rPr>
        <w:t>…………………………………</w:t>
      </w:r>
      <w:r w:rsidRPr="008F4A56">
        <w:rPr>
          <w:rFonts w:ascii="Times New Roman" w:eastAsia="Calibri" w:hAnsi="Times New Roman" w:cs="Times New Roman"/>
        </w:rPr>
        <w:t xml:space="preserve"> zawartej ……………………….. r., zawartej pomiędzy Zleceniodawcą a Wykonawcą, zwaną dalej „Umową właściwą”,</w:t>
      </w:r>
    </w:p>
    <w:p w14:paraId="45C5C106" w14:textId="77777777" w:rsidR="008F4A56" w:rsidRPr="008F4A56" w:rsidRDefault="008F4A56" w:rsidP="008F4A56">
      <w:pPr>
        <w:numPr>
          <w:ilvl w:val="0"/>
          <w:numId w:val="38"/>
        </w:numPr>
        <w:overflowPunct w:val="0"/>
        <w:autoSpaceDE w:val="0"/>
        <w:autoSpaceDN w:val="0"/>
        <w:adjustRightInd w:val="0"/>
        <w:spacing w:after="0" w:line="360" w:lineRule="auto"/>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zawarta jest na czas tożsamy z czasem obowiązywania Umowy właściwej.</w:t>
      </w:r>
    </w:p>
    <w:p w14:paraId="4E8ADF91" w14:textId="77777777" w:rsidR="008F4A56" w:rsidRPr="008F4A56" w:rsidRDefault="008F4A56" w:rsidP="008F4A56">
      <w:pPr>
        <w:spacing w:after="0" w:line="360" w:lineRule="auto"/>
        <w:rPr>
          <w:rFonts w:ascii="Times New Roman" w:eastAsia="Calibri" w:hAnsi="Times New Roman" w:cs="Times New Roman"/>
          <w:b/>
        </w:rPr>
      </w:pPr>
    </w:p>
    <w:p w14:paraId="40AF9617"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1</w:t>
      </w:r>
    </w:p>
    <w:p w14:paraId="2B1DD715"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Powierzenie przetwarzania danych osobowych</w:t>
      </w:r>
    </w:p>
    <w:p w14:paraId="32D11B98" w14:textId="77777777" w:rsidR="008F4A56" w:rsidRPr="008F4A56" w:rsidRDefault="008F4A56" w:rsidP="008F4A56">
      <w:pPr>
        <w:numPr>
          <w:ilvl w:val="0"/>
          <w:numId w:val="3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Administrator</w:t>
      </w:r>
      <w:r w:rsidRPr="008F4A56">
        <w:rPr>
          <w:rFonts w:ascii="Times New Roman" w:eastAsia="Calibri" w:hAnsi="Times New Roman" w:cs="Times New Roman"/>
        </w:rPr>
        <w:t xml:space="preserve"> danych powierza </w:t>
      </w:r>
      <w:r w:rsidRPr="008F4A56">
        <w:rPr>
          <w:rFonts w:ascii="Times New Roman" w:eastAsia="Calibri" w:hAnsi="Times New Roman" w:cs="Times New Roman"/>
          <w:b/>
        </w:rPr>
        <w:t>Podmiotowi przetwarzającemu</w:t>
      </w:r>
      <w:r w:rsidRPr="008F4A56">
        <w:rPr>
          <w:rFonts w:ascii="Times New Roman" w:eastAsia="Calibri" w:hAnsi="Times New Roman" w:cs="Times New Roman"/>
        </w:rPr>
        <w:t xml:space="preserve">, w trybie art. 28 ogólnego rozporządzenia o ochronie danych z dnia 27 kwietnia 2016 r. (zwanego w dalszej części „RODO”) dane osobowe do przetwarzania, na zasadach i w celu określonym </w:t>
      </w:r>
      <w:r w:rsidRPr="008F4A56">
        <w:rPr>
          <w:rFonts w:ascii="Times New Roman" w:eastAsia="Calibri" w:hAnsi="Times New Roman" w:cs="Times New Roman"/>
        </w:rPr>
        <w:br/>
        <w:t>w niniejszej Umowie.</w:t>
      </w:r>
    </w:p>
    <w:p w14:paraId="1B1C5D54" w14:textId="77777777" w:rsidR="008F4A56" w:rsidRPr="008F4A56" w:rsidRDefault="008F4A56" w:rsidP="008F4A56">
      <w:pPr>
        <w:numPr>
          <w:ilvl w:val="0"/>
          <w:numId w:val="3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lastRenderedPageBreak/>
        <w:t>Podmiot przetwarzający</w:t>
      </w:r>
      <w:r w:rsidRPr="008F4A56">
        <w:rPr>
          <w:rFonts w:ascii="Times New Roman" w:eastAsia="Calibri" w:hAnsi="Times New Roman" w:cs="Times New Roman"/>
        </w:rPr>
        <w:t xml:space="preserve"> zobowiązuje się przetwarzać powierzone mu dane osobowe zgodnie z niniejszą umową, RODO oraz z innymi przepisami prawa powszechnie obowiązującego, które chronią prawa osób, których dane dotyczą.</w:t>
      </w:r>
    </w:p>
    <w:p w14:paraId="2A352174" w14:textId="77777777" w:rsidR="008F4A56" w:rsidRPr="008F4A56" w:rsidRDefault="008F4A56" w:rsidP="008F4A56">
      <w:pPr>
        <w:numPr>
          <w:ilvl w:val="0"/>
          <w:numId w:val="3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oświadcza, iż stosuje środki bezpieczeństwa spełniające wymogi RODO. </w:t>
      </w:r>
    </w:p>
    <w:p w14:paraId="535132FC"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§2</w:t>
      </w:r>
    </w:p>
    <w:p w14:paraId="6D1DD133"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Zakres i cel przetwarzania danych</w:t>
      </w:r>
    </w:p>
    <w:p w14:paraId="2BEF81B2" w14:textId="77777777" w:rsidR="008F4A56" w:rsidRPr="008F4A56" w:rsidRDefault="008F4A56" w:rsidP="008F4A56">
      <w:pPr>
        <w:numPr>
          <w:ilvl w:val="0"/>
          <w:numId w:val="40"/>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color w:val="FF0000"/>
        </w:rPr>
      </w:pPr>
      <w:r w:rsidRPr="008F4A56">
        <w:rPr>
          <w:rFonts w:ascii="Times New Roman" w:eastAsia="Calibri" w:hAnsi="Times New Roman" w:cs="Times New Roman"/>
          <w:b/>
          <w:color w:val="000000"/>
        </w:rPr>
        <w:t>Podmiot przetwarzający</w:t>
      </w:r>
      <w:r w:rsidRPr="008F4A56">
        <w:rPr>
          <w:rFonts w:ascii="Times New Roman" w:eastAsia="Calibri" w:hAnsi="Times New Roman" w:cs="Times New Roman"/>
          <w:color w:val="000000"/>
        </w:rPr>
        <w:t xml:space="preserve"> będzie przetwarzał, powierzone na podstawie Umowy …………………………………………………………………………………………………………………………………………………………… .</w:t>
      </w:r>
    </w:p>
    <w:p w14:paraId="1E4F605C" w14:textId="77777777" w:rsidR="008F4A56" w:rsidRPr="008F4A56" w:rsidRDefault="008F4A56" w:rsidP="008F4A56">
      <w:pPr>
        <w:numPr>
          <w:ilvl w:val="0"/>
          <w:numId w:val="40"/>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color w:val="000000"/>
        </w:rPr>
        <w:t xml:space="preserve">Powierzone przez </w:t>
      </w:r>
      <w:r w:rsidRPr="008F4A56">
        <w:rPr>
          <w:rFonts w:ascii="Times New Roman" w:eastAsia="Calibri" w:hAnsi="Times New Roman" w:cs="Times New Roman"/>
          <w:b/>
          <w:color w:val="000000"/>
        </w:rPr>
        <w:t>Administratora</w:t>
      </w:r>
      <w:r w:rsidRPr="008F4A56">
        <w:rPr>
          <w:rFonts w:ascii="Times New Roman" w:eastAsia="Calibri" w:hAnsi="Times New Roman" w:cs="Times New Roman"/>
          <w:color w:val="000000"/>
        </w:rPr>
        <w:t xml:space="preserve"> </w:t>
      </w:r>
      <w:r w:rsidRPr="008F4A56">
        <w:rPr>
          <w:rFonts w:ascii="Times New Roman" w:eastAsia="Calibri" w:hAnsi="Times New Roman" w:cs="Times New Roman"/>
          <w:b/>
          <w:color w:val="000000"/>
        </w:rPr>
        <w:t>danych</w:t>
      </w:r>
      <w:r w:rsidRPr="008F4A56">
        <w:rPr>
          <w:rFonts w:ascii="Times New Roman" w:eastAsia="Calibri" w:hAnsi="Times New Roman" w:cs="Times New Roman"/>
          <w:color w:val="000000"/>
        </w:rPr>
        <w:t xml:space="preserve"> dane osobowe będą przetwarzane przez </w:t>
      </w:r>
      <w:r w:rsidRPr="008F4A56">
        <w:rPr>
          <w:rFonts w:ascii="Times New Roman" w:eastAsia="Calibri" w:hAnsi="Times New Roman" w:cs="Times New Roman"/>
          <w:b/>
          <w:color w:val="000000"/>
        </w:rPr>
        <w:t>Podmiot przetwarzający</w:t>
      </w:r>
      <w:r w:rsidRPr="008F4A56">
        <w:rPr>
          <w:rFonts w:ascii="Times New Roman" w:eastAsia="Calibri" w:hAnsi="Times New Roman" w:cs="Times New Roman"/>
          <w:color w:val="000000"/>
        </w:rPr>
        <w:t xml:space="preserve"> wyłącznie w celu prawidłowej realizacji Umowy właściwej zawartej przez Strony.</w:t>
      </w:r>
    </w:p>
    <w:p w14:paraId="663062F7" w14:textId="77777777" w:rsidR="008F4A56" w:rsidRPr="008F4A56" w:rsidRDefault="008F4A56" w:rsidP="008F4A56">
      <w:pPr>
        <w:spacing w:after="0" w:line="360" w:lineRule="auto"/>
        <w:ind w:left="426"/>
        <w:contextualSpacing/>
        <w:jc w:val="center"/>
        <w:rPr>
          <w:rFonts w:ascii="Times New Roman" w:eastAsia="Calibri" w:hAnsi="Times New Roman" w:cs="Times New Roman"/>
          <w:b/>
        </w:rPr>
      </w:pPr>
      <w:r w:rsidRPr="008F4A56">
        <w:rPr>
          <w:rFonts w:ascii="Times New Roman" w:eastAsia="Calibri" w:hAnsi="Times New Roman" w:cs="Times New Roman"/>
          <w:b/>
        </w:rPr>
        <w:t>§3</w:t>
      </w:r>
    </w:p>
    <w:p w14:paraId="69518AC0"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xml:space="preserve">Obowiązki podmiotu przetwarzającego </w:t>
      </w:r>
    </w:p>
    <w:p w14:paraId="7844CC9A" w14:textId="77777777"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26A1C85" w14:textId="77777777"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dołożyć należytej staranności przy przetwarzaniu powierzonych danych osobowych.</w:t>
      </w:r>
    </w:p>
    <w:p w14:paraId="3BD4D56F" w14:textId="77777777"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nadania upoważnień do przetwarzania danych osobowych wszystkim osobom, które będą przetwarzały w jego imieniu powierzone dane w celu realizacji Umowy właściwej.  </w:t>
      </w:r>
    </w:p>
    <w:p w14:paraId="6F0CE93A" w14:textId="77777777"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zapewnić zachowanie w tajemnicy, </w:t>
      </w:r>
      <w:r w:rsidRPr="008F4A56">
        <w:rPr>
          <w:rFonts w:ascii="Times New Roman" w:eastAsia="Calibri" w:hAnsi="Times New Roman" w:cs="Times New Roman"/>
        </w:rPr>
        <w:br/>
        <w:t xml:space="preserve">(o której mowa w art. 28 ust 3 pkt b RODO) przetwarzanych danych przez osoby, które upoważnia do przetwarzania danych osobowych w celu realizacji Umowy właściwej zarówno w trakcie zatrudnienia ich w </w:t>
      </w:r>
      <w:r w:rsidRPr="008F4A56">
        <w:rPr>
          <w:rFonts w:ascii="Times New Roman" w:eastAsia="Calibri" w:hAnsi="Times New Roman" w:cs="Times New Roman"/>
          <w:b/>
        </w:rPr>
        <w:t>Podmiocie przetwarzającym</w:t>
      </w:r>
      <w:r w:rsidRPr="008F4A56">
        <w:rPr>
          <w:rFonts w:ascii="Times New Roman" w:eastAsia="Calibri" w:hAnsi="Times New Roman" w:cs="Times New Roman"/>
        </w:rPr>
        <w:t>, jak i po jego ustaniu.</w:t>
      </w:r>
    </w:p>
    <w:p w14:paraId="5D5C481C" w14:textId="77777777"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color w:val="000000"/>
        </w:rPr>
      </w:pPr>
      <w:r w:rsidRPr="008F4A56">
        <w:rPr>
          <w:rFonts w:ascii="Times New Roman" w:eastAsia="Calibri" w:hAnsi="Times New Roman" w:cs="Times New Roman"/>
          <w:b/>
          <w:color w:val="000000"/>
        </w:rPr>
        <w:t>Podmiot przetwarzający</w:t>
      </w:r>
      <w:r w:rsidRPr="008F4A56">
        <w:rPr>
          <w:rFonts w:ascii="Times New Roman" w:eastAsia="Calibri" w:hAnsi="Times New Roman" w:cs="Times New Roman"/>
          <w:color w:val="000000"/>
        </w:rPr>
        <w:t xml:space="preserve"> po zrealizowaniu celu przetwarzania danych osobowych zobowiązany jest usunąć wszelkie dane osobowe zgromadzone w trakcie realizacji niniejszej umowy.  </w:t>
      </w:r>
    </w:p>
    <w:p w14:paraId="384745B2" w14:textId="77777777"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W miarę możliwości </w:t>
      </w: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pomaga </w:t>
      </w:r>
      <w:r w:rsidRPr="008F4A56">
        <w:rPr>
          <w:rFonts w:ascii="Times New Roman" w:eastAsia="Calibri" w:hAnsi="Times New Roman" w:cs="Times New Roman"/>
          <w:b/>
        </w:rPr>
        <w:t xml:space="preserve">Administratorowi </w:t>
      </w:r>
      <w:r w:rsidRPr="008F4A56">
        <w:rPr>
          <w:rFonts w:ascii="Times New Roman" w:eastAsia="Calibri" w:hAnsi="Times New Roman" w:cs="Times New Roman"/>
        </w:rPr>
        <w:br/>
        <w:t xml:space="preserve">w niezbędnym zakresie wywiązywać się z obowiązku odpowiadania na żądania osoby, której dane dotyczą oraz wywiązywania się z obowiązków określonych w art. 32-36 Rozporządzenia. </w:t>
      </w:r>
    </w:p>
    <w:p w14:paraId="21498A3E" w14:textId="77777777" w:rsidR="008F4A56" w:rsidRPr="008F4A56" w:rsidRDefault="008F4A56" w:rsidP="008F4A56">
      <w:pPr>
        <w:numPr>
          <w:ilvl w:val="0"/>
          <w:numId w:val="41"/>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color w:val="FF0000"/>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po stwierdzeniu naruszenia ochrony danych osobowych bez zbędnej zwłoki nie później niż w ciągu 12 h od powzięcia informacji o naruszeniu, zgłasza je administratorowi na adres daneosobowe@skm.pkp.pl. </w:t>
      </w:r>
    </w:p>
    <w:p w14:paraId="1D49386E"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§4</w:t>
      </w:r>
    </w:p>
    <w:p w14:paraId="1D068784"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Prawo realizacji audytu</w:t>
      </w:r>
    </w:p>
    <w:p w14:paraId="1E89853B" w14:textId="77777777"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lastRenderedPageBreak/>
        <w:t>Administrator danych</w:t>
      </w:r>
      <w:r w:rsidRPr="008F4A56">
        <w:rPr>
          <w:rFonts w:ascii="Times New Roman" w:eastAsia="Calibri" w:hAnsi="Times New Roman" w:cs="Times New Roman"/>
        </w:rPr>
        <w:t xml:space="preserve"> zgodnie z art. 28 ust. 3 pkt lit. h RODO ma prawo realizacji audytu, czy środki zastosowane przez </w:t>
      </w: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przy przetwarzaniu i zabezpieczeniu powierzonych danych osobowych spełniają postanowienia umowy. </w:t>
      </w:r>
    </w:p>
    <w:p w14:paraId="1CC8FDB4" w14:textId="77777777"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Administrator danych</w:t>
      </w:r>
      <w:r w:rsidRPr="008F4A56">
        <w:rPr>
          <w:rFonts w:ascii="Times New Roman" w:eastAsia="Calibri" w:hAnsi="Times New Roman" w:cs="Times New Roman"/>
        </w:rPr>
        <w:t xml:space="preserve"> realizować będzie prawo realizacji audytu w godzinach pracy </w:t>
      </w:r>
      <w:r w:rsidRPr="008F4A56">
        <w:rPr>
          <w:rFonts w:ascii="Times New Roman" w:eastAsia="Calibri" w:hAnsi="Times New Roman" w:cs="Times New Roman"/>
          <w:b/>
        </w:rPr>
        <w:t>Podmiotu przetwarzającego</w:t>
      </w:r>
      <w:r w:rsidRPr="008F4A56">
        <w:rPr>
          <w:rFonts w:ascii="Times New Roman" w:eastAsia="Calibri" w:hAnsi="Times New Roman" w:cs="Times New Roman"/>
        </w:rPr>
        <w:t xml:space="preserve"> i z minimum 2 dniowym jego uprzedzeniem.</w:t>
      </w:r>
    </w:p>
    <w:p w14:paraId="65B9B0FD" w14:textId="77777777"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Z przeprowadzonego audytu sporządzony zostanie protokół w dwóch egzemplarzach dla każdej ze stron po jednym.</w:t>
      </w:r>
    </w:p>
    <w:p w14:paraId="1FC7C882" w14:textId="77777777"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usunięcia uchybień stwierdzonych podczas audytu w terminie wskazanym przez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nie dłuższym niż 5 dni.</w:t>
      </w:r>
    </w:p>
    <w:p w14:paraId="4E63DA99" w14:textId="77777777" w:rsidR="008F4A56" w:rsidRPr="008F4A56" w:rsidRDefault="008F4A56" w:rsidP="008F4A56">
      <w:pPr>
        <w:numPr>
          <w:ilvl w:val="0"/>
          <w:numId w:val="42"/>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udostępnia</w:t>
      </w:r>
      <w:r w:rsidRPr="008F4A56">
        <w:rPr>
          <w:rFonts w:ascii="Times New Roman" w:eastAsia="Calibri" w:hAnsi="Times New Roman" w:cs="Times New Roman"/>
          <w:b/>
        </w:rPr>
        <w:t xml:space="preserve"> Administratorowi</w:t>
      </w:r>
      <w:r w:rsidRPr="008F4A56">
        <w:rPr>
          <w:rFonts w:ascii="Times New Roman" w:eastAsia="Calibri" w:hAnsi="Times New Roman" w:cs="Times New Roman"/>
        </w:rPr>
        <w:t xml:space="preserve"> wszelkie informacje niezbędne do wykazania spełnienia obowiązków określonych w art. 28 RODO. </w:t>
      </w:r>
    </w:p>
    <w:p w14:paraId="67C60256"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§5</w:t>
      </w:r>
    </w:p>
    <w:p w14:paraId="32548685"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Dalsze powierzenie danych do przetwarzania</w:t>
      </w:r>
    </w:p>
    <w:p w14:paraId="6FB957A8" w14:textId="77777777"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może powierzyć dane osobowe objęte niniejszą umową do dalszego przetwarzania podwykonawcom jedynie w celu wykonania umowy po uzyskaniu uprzedniej pisemnej pod rygorem nieważności zgody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w:t>
      </w:r>
    </w:p>
    <w:p w14:paraId="3464C2D7" w14:textId="77777777"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Przekazanie powierzonych danych do państwa trzeciego może nastąpić jedynie na pisemne polecenie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chyba, że obowiązek taki nakłada </w:t>
      </w:r>
      <w:r w:rsidRPr="008F4A56">
        <w:rPr>
          <w:rFonts w:ascii="Times New Roman" w:eastAsia="Calibri" w:hAnsi="Times New Roman" w:cs="Times New Roman"/>
          <w:color w:val="000000"/>
        </w:rPr>
        <w:t xml:space="preserve">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w:t>
      </w:r>
      <w:r w:rsidRPr="008F4A56">
        <w:rPr>
          <w:rFonts w:ascii="Times New Roman" w:eastAsia="Calibri" w:hAnsi="Times New Roman" w:cs="Times New Roman"/>
        </w:rPr>
        <w:t>publiczny.</w:t>
      </w:r>
    </w:p>
    <w:p w14:paraId="189380DC" w14:textId="77777777"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 xml:space="preserve">Podwykonawca, o którym mowa w ust. 1 Umowy winien spełniać te same gwarancje i obowiązki jakie zostały nałożone na </w:t>
      </w: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w niniejszej Umowie. </w:t>
      </w:r>
    </w:p>
    <w:p w14:paraId="6DC327B9" w14:textId="77777777" w:rsidR="008F4A56" w:rsidRPr="008F4A56" w:rsidRDefault="008F4A56" w:rsidP="008F4A56">
      <w:pPr>
        <w:numPr>
          <w:ilvl w:val="0"/>
          <w:numId w:val="43"/>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ponosi pełną odpowiedzialność wobec </w:t>
      </w:r>
      <w:r w:rsidRPr="008F4A56">
        <w:rPr>
          <w:rFonts w:ascii="Times New Roman" w:eastAsia="Calibri" w:hAnsi="Times New Roman" w:cs="Times New Roman"/>
          <w:b/>
        </w:rPr>
        <w:t>Administratora</w:t>
      </w:r>
      <w:r w:rsidRPr="008F4A56">
        <w:rPr>
          <w:rFonts w:ascii="Times New Roman" w:eastAsia="Calibri" w:hAnsi="Times New Roman" w:cs="Times New Roman"/>
        </w:rPr>
        <w:t xml:space="preserve"> za nie wywiązanie się ze spoczywających na podwykonawcy obowiązków ochrony danych.</w:t>
      </w:r>
    </w:p>
    <w:p w14:paraId="72D7E010"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6</w:t>
      </w:r>
    </w:p>
    <w:p w14:paraId="5EBBA964"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Odpowiedzialność Podmiotu przetwarzającego</w:t>
      </w:r>
    </w:p>
    <w:p w14:paraId="605E4A9A" w14:textId="77777777"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jest odpowiedzialny za udostępnienie lub wykorzystanie danych osobowych niezgodnie z treścią Umowy, a w szczególności za udostępnienie powierzonych do przetwarzania danych osobowych osobom nieupoważnionym. </w:t>
      </w:r>
    </w:p>
    <w:p w14:paraId="1C60D7A8" w14:textId="77777777"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niezwłocznego poinformowania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o jakimkolwiek postępowaniu, w szczególności administracyjnym lub sądowym, dotyczącym przetwarzania przez </w:t>
      </w:r>
      <w:r w:rsidRPr="008F4A56">
        <w:rPr>
          <w:rFonts w:ascii="Times New Roman" w:eastAsia="Calibri" w:hAnsi="Times New Roman" w:cs="Times New Roman"/>
          <w:b/>
        </w:rPr>
        <w:t>Podmiot przetwarzający danych</w:t>
      </w:r>
      <w:r w:rsidRPr="008F4A56">
        <w:rPr>
          <w:rFonts w:ascii="Times New Roman" w:eastAsia="Calibri" w:hAnsi="Times New Roman" w:cs="Times New Roman"/>
        </w:rPr>
        <w:t xml:space="preserve"> osobowych określonych w Umowie, o jakiejkolwiek decyzji administracyjnej lub orzeczeniu dotyczącym przetwarzania tych danych, skierowanych do </w:t>
      </w:r>
      <w:r w:rsidRPr="008F4A56">
        <w:rPr>
          <w:rFonts w:ascii="Times New Roman" w:eastAsia="Calibri" w:hAnsi="Times New Roman" w:cs="Times New Roman"/>
          <w:b/>
        </w:rPr>
        <w:t>Podmiotu przetwarzającego</w:t>
      </w:r>
      <w:r w:rsidRPr="008F4A56">
        <w:rPr>
          <w:rFonts w:ascii="Times New Roman" w:eastAsia="Calibri" w:hAnsi="Times New Roman" w:cs="Times New Roman"/>
        </w:rPr>
        <w:t xml:space="preserve">, a także o wszelkich planowanych, o ile są wiadome, lub realizowanych kontrolach i inspekcjach dotyczących przetwarzania w </w:t>
      </w:r>
      <w:r w:rsidRPr="008F4A56">
        <w:rPr>
          <w:rFonts w:ascii="Times New Roman" w:eastAsia="Calibri" w:hAnsi="Times New Roman" w:cs="Times New Roman"/>
          <w:b/>
        </w:rPr>
        <w:t>Podmiocie przetwarzającym</w:t>
      </w:r>
      <w:r w:rsidRPr="008F4A56">
        <w:rPr>
          <w:rFonts w:ascii="Times New Roman" w:eastAsia="Calibri" w:hAnsi="Times New Roman" w:cs="Times New Roman"/>
        </w:rPr>
        <w:t xml:space="preserve"> tych danych osobowych, w szczególności prowadzonych przez inspektorów </w:t>
      </w:r>
      <w:r w:rsidRPr="008F4A56">
        <w:rPr>
          <w:rFonts w:ascii="Times New Roman" w:eastAsia="Calibri" w:hAnsi="Times New Roman" w:cs="Times New Roman"/>
        </w:rPr>
        <w:lastRenderedPageBreak/>
        <w:t xml:space="preserve">upoważnionych przez Prezesa Urzędu Ochrony Danych Osobowych. Niniejszy ustęp dotyczy wyłącznie danych osobowych powierzonych przez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w:t>
      </w:r>
    </w:p>
    <w:p w14:paraId="4A3DF61D" w14:textId="77777777"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rPr>
        <w:t>Za nie zgłoszenie w terminie naruszenia ochrony danych osobowych</w:t>
      </w:r>
      <w:r w:rsidRPr="008F4A56">
        <w:rPr>
          <w:rFonts w:ascii="Times New Roman" w:eastAsia="Calibri" w:hAnsi="Times New Roman" w:cs="Times New Roman"/>
          <w:b/>
        </w:rPr>
        <w:t xml:space="preserve"> naliczona zostanie Podmiotowi przetwarzającemu kara umowna w wysokości 2 000,00 zł za każdy rozpoczęty dzień opóźnienia w zgłoszeniu. </w:t>
      </w:r>
    </w:p>
    <w:p w14:paraId="46178536" w14:textId="77777777" w:rsidR="008F4A56" w:rsidRPr="008F4A56" w:rsidRDefault="008F4A56" w:rsidP="008F4A56">
      <w:pPr>
        <w:numPr>
          <w:ilvl w:val="0"/>
          <w:numId w:val="44"/>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rPr>
        <w:t>Jeżeli osoba trzecia wystąpi z roszczeniem za naruszenie ochrony jej danych osobowych z w trakcie czynności realizowanych przez Podmiot Przetwarzający wówczas pełną  wysokość  roszczenia i odpowiedzialność pokrywa Podmiot przetwarzający.</w:t>
      </w:r>
    </w:p>
    <w:p w14:paraId="0F5E37D2"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§7</w:t>
      </w:r>
    </w:p>
    <w:p w14:paraId="2C90268B"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Czas obowiązywania umowy</w:t>
      </w:r>
    </w:p>
    <w:p w14:paraId="31235F44" w14:textId="77777777" w:rsidR="008F4A56" w:rsidRPr="008F4A56" w:rsidRDefault="008F4A56" w:rsidP="008F4A56">
      <w:pPr>
        <w:numPr>
          <w:ilvl w:val="0"/>
          <w:numId w:val="45"/>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Umowa zostaje zawarta na czas tożsamy z czasem obowiązywania Umowy właściwej.</w:t>
      </w:r>
    </w:p>
    <w:p w14:paraId="350A7318"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§8</w:t>
      </w:r>
    </w:p>
    <w:p w14:paraId="6CEE2CD1"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Rozwiązanie umowy</w:t>
      </w:r>
    </w:p>
    <w:p w14:paraId="083A4A9C" w14:textId="77777777" w:rsidR="008F4A56" w:rsidRPr="008F4A56" w:rsidRDefault="008F4A56" w:rsidP="008F4A56">
      <w:pPr>
        <w:numPr>
          <w:ilvl w:val="0"/>
          <w:numId w:val="46"/>
        </w:numPr>
        <w:overflowPunct w:val="0"/>
        <w:autoSpaceDE w:val="0"/>
        <w:autoSpaceDN w:val="0"/>
        <w:adjustRightInd w:val="0"/>
        <w:spacing w:after="0" w:line="360" w:lineRule="auto"/>
        <w:ind w:left="426" w:hanging="426"/>
        <w:contextualSpacing/>
        <w:textAlignment w:val="baseline"/>
        <w:rPr>
          <w:rFonts w:ascii="Times New Roman" w:eastAsia="Calibri" w:hAnsi="Times New Roman" w:cs="Times New Roman"/>
          <w:b/>
        </w:rPr>
      </w:pPr>
      <w:r w:rsidRPr="008F4A56">
        <w:rPr>
          <w:rFonts w:ascii="Times New Roman" w:eastAsia="Calibri" w:hAnsi="Times New Roman" w:cs="Times New Roman"/>
          <w:b/>
        </w:rPr>
        <w:t>Administrator danych</w:t>
      </w:r>
      <w:r w:rsidRPr="008F4A56">
        <w:rPr>
          <w:rFonts w:ascii="Times New Roman" w:eastAsia="Calibri" w:hAnsi="Times New Roman" w:cs="Times New Roman"/>
        </w:rPr>
        <w:t xml:space="preserve"> może rozwiązać niniejszą Umowę ze skutkiem natychmiastowym gdy </w:t>
      </w:r>
      <w:r w:rsidRPr="008F4A56">
        <w:rPr>
          <w:rFonts w:ascii="Times New Roman" w:eastAsia="Calibri" w:hAnsi="Times New Roman" w:cs="Times New Roman"/>
          <w:b/>
        </w:rPr>
        <w:t>Podmiot przetwarzający</w:t>
      </w:r>
      <w:r w:rsidRPr="008F4A56">
        <w:rPr>
          <w:rFonts w:ascii="Times New Roman" w:eastAsia="Calibri" w:hAnsi="Times New Roman" w:cs="Times New Roman"/>
        </w:rPr>
        <w:t>:</w:t>
      </w:r>
    </w:p>
    <w:p w14:paraId="3F4CFFBD" w14:textId="77777777" w:rsidR="008F4A56" w:rsidRPr="008F4A56" w:rsidRDefault="008F4A56" w:rsidP="008F4A56">
      <w:pPr>
        <w:numPr>
          <w:ilvl w:val="0"/>
          <w:numId w:val="47"/>
        </w:numPr>
        <w:overflowPunct w:val="0"/>
        <w:autoSpaceDE w:val="0"/>
        <w:autoSpaceDN w:val="0"/>
        <w:adjustRightInd w:val="0"/>
        <w:spacing w:after="0" w:line="360" w:lineRule="auto"/>
        <w:ind w:left="851" w:hanging="425"/>
        <w:contextualSpacing/>
        <w:textAlignment w:val="baseline"/>
        <w:rPr>
          <w:rFonts w:ascii="Times New Roman" w:eastAsia="Calibri" w:hAnsi="Times New Roman" w:cs="Times New Roman"/>
          <w:b/>
        </w:rPr>
      </w:pPr>
      <w:r w:rsidRPr="008F4A56">
        <w:rPr>
          <w:rFonts w:ascii="Times New Roman" w:eastAsia="Calibri" w:hAnsi="Times New Roman" w:cs="Times New Roman"/>
        </w:rPr>
        <w:t>pomimo zobowiązania go do usunięcia uchybień stwierdzonych podczas kontroli nie usunie ich w wyznaczonym terminie;</w:t>
      </w:r>
    </w:p>
    <w:p w14:paraId="07FBD0ED" w14:textId="77777777" w:rsidR="008F4A56" w:rsidRPr="008F4A56" w:rsidRDefault="008F4A56" w:rsidP="008F4A56">
      <w:pPr>
        <w:numPr>
          <w:ilvl w:val="0"/>
          <w:numId w:val="47"/>
        </w:numPr>
        <w:overflowPunct w:val="0"/>
        <w:autoSpaceDE w:val="0"/>
        <w:autoSpaceDN w:val="0"/>
        <w:adjustRightInd w:val="0"/>
        <w:spacing w:after="0" w:line="360" w:lineRule="auto"/>
        <w:ind w:left="851" w:hanging="425"/>
        <w:contextualSpacing/>
        <w:textAlignment w:val="baseline"/>
        <w:rPr>
          <w:rFonts w:ascii="Times New Roman" w:eastAsia="Calibri" w:hAnsi="Times New Roman" w:cs="Times New Roman"/>
        </w:rPr>
      </w:pPr>
      <w:r w:rsidRPr="008F4A56">
        <w:rPr>
          <w:rFonts w:ascii="Times New Roman" w:eastAsia="Calibri" w:hAnsi="Times New Roman" w:cs="Times New Roman"/>
        </w:rPr>
        <w:t>przetwarza dane osobowe w sposób niezgodny z Umową;</w:t>
      </w:r>
    </w:p>
    <w:p w14:paraId="628AD0B6" w14:textId="77777777" w:rsidR="008F4A56" w:rsidRPr="008F4A56" w:rsidRDefault="008F4A56" w:rsidP="008F4A56">
      <w:pPr>
        <w:numPr>
          <w:ilvl w:val="0"/>
          <w:numId w:val="47"/>
        </w:numPr>
        <w:overflowPunct w:val="0"/>
        <w:autoSpaceDE w:val="0"/>
        <w:autoSpaceDN w:val="0"/>
        <w:adjustRightInd w:val="0"/>
        <w:spacing w:after="0" w:line="360" w:lineRule="auto"/>
        <w:ind w:left="851" w:hanging="425"/>
        <w:contextualSpacing/>
        <w:jc w:val="both"/>
        <w:textAlignment w:val="baseline"/>
        <w:rPr>
          <w:rFonts w:ascii="Times New Roman" w:eastAsia="Calibri" w:hAnsi="Times New Roman" w:cs="Times New Roman"/>
          <w:b/>
        </w:rPr>
      </w:pPr>
      <w:r w:rsidRPr="008F4A56">
        <w:rPr>
          <w:rFonts w:ascii="Times New Roman" w:eastAsia="Calibri" w:hAnsi="Times New Roman" w:cs="Times New Roman"/>
        </w:rPr>
        <w:t xml:space="preserve">powierzył przetwarzanie danych osobowych innemu podmiotowi bez zgody </w:t>
      </w:r>
      <w:r w:rsidRPr="008F4A56">
        <w:rPr>
          <w:rFonts w:ascii="Times New Roman" w:eastAsia="Calibri" w:hAnsi="Times New Roman" w:cs="Times New Roman"/>
          <w:b/>
        </w:rPr>
        <w:t>Administratora danych</w:t>
      </w:r>
      <w:r w:rsidRPr="008F4A56">
        <w:rPr>
          <w:rFonts w:ascii="Times New Roman" w:eastAsia="Calibri" w:hAnsi="Times New Roman" w:cs="Times New Roman"/>
        </w:rPr>
        <w:t>;</w:t>
      </w:r>
    </w:p>
    <w:p w14:paraId="0275D44D" w14:textId="77777777" w:rsidR="008F4A56" w:rsidRPr="008F4A56" w:rsidRDefault="008F4A56" w:rsidP="008F4A56">
      <w:pPr>
        <w:numPr>
          <w:ilvl w:val="0"/>
          <w:numId w:val="46"/>
        </w:numPr>
        <w:overflowPunct w:val="0"/>
        <w:autoSpaceDE w:val="0"/>
        <w:autoSpaceDN w:val="0"/>
        <w:adjustRightInd w:val="0"/>
        <w:spacing w:after="0" w:line="360" w:lineRule="auto"/>
        <w:ind w:left="426" w:hanging="426"/>
        <w:contextualSpacing/>
        <w:textAlignment w:val="baseline"/>
        <w:rPr>
          <w:rFonts w:ascii="Times New Roman" w:eastAsia="Calibri" w:hAnsi="Times New Roman" w:cs="Times New Roman"/>
        </w:rPr>
      </w:pPr>
      <w:r w:rsidRPr="008F4A56">
        <w:rPr>
          <w:rFonts w:ascii="Times New Roman" w:eastAsia="Calibri" w:hAnsi="Times New Roman" w:cs="Times New Roman"/>
        </w:rPr>
        <w:t>Rozwiązania umowy powoduje konieczność zaprzestania realizacji Umowy właściwej w zakresie, w którym zachodzi powierzenie danych osobowych.</w:t>
      </w:r>
    </w:p>
    <w:p w14:paraId="7D5E3CF3"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§9</w:t>
      </w:r>
    </w:p>
    <w:p w14:paraId="23553237"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Zasady zachowania poufności</w:t>
      </w:r>
    </w:p>
    <w:p w14:paraId="16741CCF" w14:textId="77777777" w:rsidR="008F4A56" w:rsidRPr="008F4A56" w:rsidRDefault="008F4A56" w:rsidP="008F4A56">
      <w:pPr>
        <w:numPr>
          <w:ilvl w:val="0"/>
          <w:numId w:val="48"/>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zobowiązuje się do zachowania w tajemnicy wszelkich informacji, danych, materiałów, dokumentów i danych osobowych otrzymanych od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i od współpracujących z nim osób oraz danych uzyskanych </w:t>
      </w:r>
      <w:r w:rsidRPr="008F4A56">
        <w:rPr>
          <w:rFonts w:ascii="Times New Roman" w:eastAsia="Calibri" w:hAnsi="Times New Roman" w:cs="Times New Roman"/>
        </w:rPr>
        <w:br/>
        <w:t>w jakikolwiek inny sposób, zamierzony czy przypadkowy w formie ustnej, pisemnej lub elektronicznej („dane poufne”).</w:t>
      </w:r>
    </w:p>
    <w:p w14:paraId="7F81E6D8" w14:textId="77777777" w:rsidR="008F4A56" w:rsidRPr="008F4A56" w:rsidRDefault="008F4A56" w:rsidP="008F4A56">
      <w:pPr>
        <w:numPr>
          <w:ilvl w:val="0"/>
          <w:numId w:val="48"/>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b/>
        </w:rPr>
        <w:t>Podmiot przetwarzający</w:t>
      </w:r>
      <w:r w:rsidRPr="008F4A56">
        <w:rPr>
          <w:rFonts w:ascii="Times New Roman" w:eastAsia="Calibri" w:hAnsi="Times New Roman" w:cs="Times New Roman"/>
        </w:rPr>
        <w:t xml:space="preserve"> oświadcza, że w związku ze zobowiązaniem do zachowania </w:t>
      </w:r>
      <w:r w:rsidRPr="008F4A56">
        <w:rPr>
          <w:rFonts w:ascii="Times New Roman" w:eastAsia="Calibri" w:hAnsi="Times New Roman" w:cs="Times New Roman"/>
        </w:rPr>
        <w:br/>
        <w:t xml:space="preserve">w tajemnicy danych poufnych nie będą one wykorzystywane, ujawniane ani udostępniane bez pisemnej zgody </w:t>
      </w:r>
      <w:r w:rsidRPr="008F4A56">
        <w:rPr>
          <w:rFonts w:ascii="Times New Roman" w:eastAsia="Calibri" w:hAnsi="Times New Roman" w:cs="Times New Roman"/>
          <w:b/>
        </w:rPr>
        <w:t>Administratora danych</w:t>
      </w:r>
      <w:r w:rsidRPr="008F4A56">
        <w:rPr>
          <w:rFonts w:ascii="Times New Roman" w:eastAsia="Calibri" w:hAnsi="Times New Roman" w:cs="Times New Roman"/>
        </w:rPr>
        <w:t xml:space="preserve"> w innym celu niż wykonanie Umowy właściwej, chyba że konieczność ujawnienia posiadanych informacji wynika z obowiązujących przepisów prawa lub Umowy właściwej.</w:t>
      </w:r>
    </w:p>
    <w:p w14:paraId="3581EEC5"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xml:space="preserve">§10 </w:t>
      </w:r>
    </w:p>
    <w:p w14:paraId="54B1D09C"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Postanowienia końcowe</w:t>
      </w:r>
    </w:p>
    <w:p w14:paraId="449CD0BB" w14:textId="77777777" w:rsidR="008F4A56" w:rsidRPr="008F4A56" w:rsidRDefault="008F4A56" w:rsidP="008F4A56">
      <w:pPr>
        <w:numPr>
          <w:ilvl w:val="0"/>
          <w:numId w:val="4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Umowa została sporządzona w dwóch jednobrzmiących egzemplarzach dla każdej ze stron.</w:t>
      </w:r>
    </w:p>
    <w:p w14:paraId="4F006A87" w14:textId="77777777" w:rsidR="008F4A56" w:rsidRPr="008F4A56" w:rsidRDefault="008F4A56" w:rsidP="008F4A56">
      <w:pPr>
        <w:numPr>
          <w:ilvl w:val="0"/>
          <w:numId w:val="4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t>W sprawach nieuregulowanych zastosowanie będą miały przepisy Kodeksu cywilnego oraz RODO.</w:t>
      </w:r>
    </w:p>
    <w:p w14:paraId="5E0399A7" w14:textId="77777777" w:rsidR="008F4A56" w:rsidRPr="008F4A56" w:rsidRDefault="008F4A56" w:rsidP="008F4A56">
      <w:pPr>
        <w:numPr>
          <w:ilvl w:val="0"/>
          <w:numId w:val="49"/>
        </w:numPr>
        <w:overflowPunct w:val="0"/>
        <w:autoSpaceDE w:val="0"/>
        <w:autoSpaceDN w:val="0"/>
        <w:adjustRightInd w:val="0"/>
        <w:spacing w:after="0" w:line="360" w:lineRule="auto"/>
        <w:ind w:left="426" w:hanging="426"/>
        <w:contextualSpacing/>
        <w:jc w:val="both"/>
        <w:textAlignment w:val="baseline"/>
        <w:rPr>
          <w:rFonts w:ascii="Times New Roman" w:eastAsia="Calibri" w:hAnsi="Times New Roman" w:cs="Times New Roman"/>
        </w:rPr>
      </w:pPr>
      <w:r w:rsidRPr="008F4A56">
        <w:rPr>
          <w:rFonts w:ascii="Times New Roman" w:eastAsia="Calibri" w:hAnsi="Times New Roman" w:cs="Times New Roman"/>
        </w:rPr>
        <w:lastRenderedPageBreak/>
        <w:t xml:space="preserve">Sądem właściwym dla rozpatrzenia sporów wynikających z niniejszej umowy będzie sąd właściwy miejscowo dla siedziby </w:t>
      </w:r>
      <w:r w:rsidRPr="008F4A56">
        <w:rPr>
          <w:rFonts w:ascii="Times New Roman" w:eastAsia="Calibri" w:hAnsi="Times New Roman" w:cs="Times New Roman"/>
          <w:b/>
        </w:rPr>
        <w:t>Administratora danych</w:t>
      </w:r>
      <w:r w:rsidRPr="008F4A56">
        <w:rPr>
          <w:rFonts w:ascii="Times New Roman" w:eastAsia="Calibri" w:hAnsi="Times New Roman" w:cs="Times New Roman"/>
        </w:rPr>
        <w:t>.</w:t>
      </w:r>
    </w:p>
    <w:p w14:paraId="4B2A88FD" w14:textId="77777777" w:rsidR="008F4A56" w:rsidRPr="008F4A56" w:rsidRDefault="008F4A56" w:rsidP="008F4A56">
      <w:pPr>
        <w:spacing w:after="0" w:line="360" w:lineRule="auto"/>
        <w:jc w:val="center"/>
        <w:rPr>
          <w:rFonts w:ascii="Times New Roman" w:eastAsia="Calibri" w:hAnsi="Times New Roman" w:cs="Times New Roman"/>
        </w:rPr>
      </w:pPr>
    </w:p>
    <w:p w14:paraId="39D62C46" w14:textId="77777777" w:rsidR="008F4A56" w:rsidRPr="008F4A56" w:rsidRDefault="008F4A56" w:rsidP="008F4A56">
      <w:pPr>
        <w:spacing w:after="0" w:line="360" w:lineRule="auto"/>
        <w:jc w:val="center"/>
        <w:rPr>
          <w:rFonts w:ascii="Times New Roman" w:eastAsia="Calibri" w:hAnsi="Times New Roman" w:cs="Times New Roman"/>
        </w:rPr>
      </w:pPr>
    </w:p>
    <w:p w14:paraId="686D5584" w14:textId="77777777" w:rsidR="008F4A56" w:rsidRPr="008F4A56" w:rsidRDefault="008F4A56" w:rsidP="008F4A56">
      <w:pPr>
        <w:spacing w:after="0" w:line="360" w:lineRule="auto"/>
        <w:jc w:val="center"/>
        <w:rPr>
          <w:rFonts w:ascii="Times New Roman" w:eastAsia="Calibri" w:hAnsi="Times New Roman" w:cs="Times New Roman"/>
          <w:b/>
        </w:rPr>
      </w:pPr>
      <w:r w:rsidRPr="008F4A56">
        <w:rPr>
          <w:rFonts w:ascii="Times New Roman" w:eastAsia="Calibri" w:hAnsi="Times New Roman" w:cs="Times New Roman"/>
          <w:b/>
        </w:rPr>
        <w:t xml:space="preserve">Administrator danych </w:t>
      </w:r>
      <w:r w:rsidRPr="008F4A56">
        <w:rPr>
          <w:rFonts w:ascii="Times New Roman" w:eastAsia="Calibri" w:hAnsi="Times New Roman" w:cs="Times New Roman"/>
          <w:b/>
        </w:rPr>
        <w:tab/>
      </w:r>
      <w:r w:rsidRPr="008F4A56">
        <w:rPr>
          <w:rFonts w:ascii="Times New Roman" w:eastAsia="Calibri" w:hAnsi="Times New Roman" w:cs="Times New Roman"/>
          <w:b/>
        </w:rPr>
        <w:tab/>
      </w:r>
      <w:r w:rsidRPr="008F4A56">
        <w:rPr>
          <w:rFonts w:ascii="Times New Roman" w:eastAsia="Calibri" w:hAnsi="Times New Roman" w:cs="Times New Roman"/>
          <w:b/>
        </w:rPr>
        <w:tab/>
      </w:r>
      <w:r w:rsidRPr="008F4A56">
        <w:rPr>
          <w:rFonts w:ascii="Times New Roman" w:eastAsia="Calibri" w:hAnsi="Times New Roman" w:cs="Times New Roman"/>
          <w:b/>
        </w:rPr>
        <w:tab/>
      </w:r>
      <w:r w:rsidRPr="008F4A56">
        <w:rPr>
          <w:rFonts w:ascii="Times New Roman" w:eastAsia="Calibri" w:hAnsi="Times New Roman" w:cs="Times New Roman"/>
          <w:b/>
        </w:rPr>
        <w:tab/>
        <w:t>Podmiot przetwarzający</w:t>
      </w:r>
    </w:p>
    <w:p w14:paraId="45768BDC" w14:textId="77777777" w:rsidR="008F4A56" w:rsidRPr="008F4A56" w:rsidRDefault="008F4A56" w:rsidP="008F4A56">
      <w:pPr>
        <w:spacing w:line="252" w:lineRule="auto"/>
        <w:rPr>
          <w:rFonts w:ascii="Calibri" w:eastAsia="Calibri" w:hAnsi="Calibri" w:cs="Times New Roman"/>
        </w:rPr>
      </w:pPr>
    </w:p>
    <w:p w14:paraId="6FE047C4"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A2E2A09"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80F4A40"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6DA04ED1"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39FC9266"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989313E"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F32D75E"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C7CDB56"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CF72FD5"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1F2E40F"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1E23D996"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605F0391"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3818B4BB"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6DA48B8"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1F248C11"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81E3E1E"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1B41EBDA"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B01D3B3"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0235B23"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76C10C8"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7CC6B92"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847B29A"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19BB3BB"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D4AFB74"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09D67E9"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1A81628"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3866E56F"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E7C9230"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6C01247C"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2E19C37"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2432A480"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5DD9705"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60F78776"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1314A23F"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19A0FF57"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07065C6"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2FD4D7A"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A91EE0D"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5B66536C"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7F9B39E3"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108A9A3"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460828B"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57CEE68"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64D2DDE7"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897C3C2"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413D9EFA"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7408AAD1"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0B8E1781" w14:textId="77777777" w:rsidR="008F4A56" w:rsidRPr="008F4A56" w:rsidDel="006939A1" w:rsidRDefault="008F4A56" w:rsidP="008F4A56">
      <w:pPr>
        <w:spacing w:after="0" w:line="240" w:lineRule="auto"/>
        <w:jc w:val="both"/>
        <w:rPr>
          <w:del w:id="66" w:author="Anna Gorzka" w:date="2019-05-30T14:22:00Z"/>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F4A56" w:rsidRPr="008F4A56" w14:paraId="30149659" w14:textId="77777777" w:rsidTr="008507E4">
        <w:tc>
          <w:tcPr>
            <w:tcW w:w="9212" w:type="dxa"/>
            <w:tcBorders>
              <w:top w:val="single" w:sz="4" w:space="0" w:color="auto"/>
              <w:left w:val="single" w:sz="4" w:space="0" w:color="auto"/>
              <w:bottom w:val="single" w:sz="4" w:space="0" w:color="auto"/>
              <w:right w:val="single" w:sz="4" w:space="0" w:color="auto"/>
            </w:tcBorders>
          </w:tcPr>
          <w:p w14:paraId="652861D7" w14:textId="77777777" w:rsidR="008F4A56" w:rsidRPr="008F4A56" w:rsidRDefault="008F4A56" w:rsidP="008F4A56">
            <w:pPr>
              <w:spacing w:after="0" w:line="240" w:lineRule="auto"/>
              <w:jc w:val="center"/>
              <w:rPr>
                <w:rFonts w:ascii="Times New Roman" w:eastAsia="Times New Roman" w:hAnsi="Times New Roman" w:cs="Times New Roman"/>
                <w:b/>
                <w:lang w:eastAsia="pl-PL"/>
              </w:rPr>
            </w:pPr>
          </w:p>
          <w:p w14:paraId="593E54DD" w14:textId="77777777"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ZAŁĄCZNIK NUMER 3</w:t>
            </w:r>
          </w:p>
          <w:p w14:paraId="474A815E" w14:textId="77777777"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OŚWIADCZENIE</w:t>
            </w:r>
          </w:p>
          <w:p w14:paraId="1051E03F" w14:textId="77777777" w:rsidR="008F4A56" w:rsidRPr="008F4A56" w:rsidRDefault="008F4A56" w:rsidP="008F4A56">
            <w:pPr>
              <w:spacing w:after="0" w:line="240" w:lineRule="auto"/>
              <w:jc w:val="center"/>
              <w:rPr>
                <w:rFonts w:ascii="Times New Roman" w:eastAsia="Times New Roman" w:hAnsi="Times New Roman" w:cs="Times New Roman"/>
                <w:b/>
                <w:lang w:eastAsia="pl-PL"/>
              </w:rPr>
            </w:pPr>
          </w:p>
        </w:tc>
      </w:tr>
    </w:tbl>
    <w:p w14:paraId="20D8966C" w14:textId="77777777" w:rsidR="008F4A56" w:rsidRPr="008F4A56" w:rsidRDefault="008F4A56" w:rsidP="008F4A56">
      <w:pPr>
        <w:tabs>
          <w:tab w:val="left" w:pos="6521"/>
        </w:tabs>
        <w:spacing w:after="0" w:line="240" w:lineRule="auto"/>
        <w:jc w:val="both"/>
        <w:rPr>
          <w:rFonts w:ascii="Times New Roman" w:eastAsia="Times New Roman" w:hAnsi="Times New Roman" w:cs="Times New Roman"/>
          <w:lang w:eastAsia="pl-PL"/>
        </w:rPr>
      </w:pPr>
    </w:p>
    <w:p w14:paraId="300F68A7" w14:textId="3F5138FA" w:rsidR="008F4A56" w:rsidRPr="008F4A56" w:rsidRDefault="008F4A56" w:rsidP="008F4A56">
      <w:pPr>
        <w:tabs>
          <w:tab w:val="left" w:pos="6521"/>
        </w:tabs>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Oświadczenie o  spełnianiu warunków określonych w §11 ust.1 Regulaminu udzielania przez PKP Szybka Kolej Miejska w Trójmieście Sp. z o.o. zamówień sektorowych podprogowych na roboty budowlane, dostawy i usługi, o których mowa w Art. 132 ustawy prawo zamówień publicznych (</w:t>
      </w:r>
      <w:r w:rsidR="0014081B" w:rsidRPr="0014081B">
        <w:rPr>
          <w:rFonts w:ascii="Times New Roman" w:eastAsia="Times New Roman" w:hAnsi="Times New Roman" w:cs="Times New Roman"/>
          <w:lang w:eastAsia="pl-PL"/>
        </w:rPr>
        <w:t>t.j. Dz. U. z 2019 r. poz. 1843</w:t>
      </w:r>
      <w:r w:rsidRPr="008F4A56">
        <w:rPr>
          <w:rFonts w:ascii="Times New Roman" w:eastAsia="Times New Roman" w:hAnsi="Times New Roman" w:cs="Times New Roman"/>
          <w:lang w:eastAsia="pl-PL"/>
        </w:rPr>
        <w:t xml:space="preserve">).                                           </w:t>
      </w:r>
    </w:p>
    <w:p w14:paraId="5A2EAA14" w14:textId="77777777" w:rsidR="008F4A56" w:rsidRPr="008F4A56" w:rsidRDefault="008F4A56" w:rsidP="008F4A56">
      <w:pPr>
        <w:spacing w:after="0" w:line="24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p>
    <w:p w14:paraId="4B3FB22F"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65A384A5"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4D24AA66" w14:textId="77777777" w:rsidR="008F4A56" w:rsidRPr="008F4A56" w:rsidRDefault="008F4A56" w:rsidP="008F4A56">
      <w:pPr>
        <w:spacing w:after="0" w:line="240" w:lineRule="auto"/>
        <w:ind w:firstLine="3261"/>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  </w:t>
      </w:r>
      <w:r w:rsidRPr="008F4A56">
        <w:rPr>
          <w:rFonts w:ascii="Times New Roman" w:eastAsia="Times New Roman" w:hAnsi="Times New Roman" w:cs="Times New Roman"/>
          <w:lang w:eastAsia="pl-PL"/>
        </w:rPr>
        <w:tab/>
      </w:r>
      <w:r w:rsidRPr="008F4A56">
        <w:rPr>
          <w:rFonts w:ascii="Times New Roman" w:eastAsia="Times New Roman" w:hAnsi="Times New Roman" w:cs="Times New Roman"/>
          <w:lang w:eastAsia="pl-PL"/>
        </w:rPr>
        <w:tab/>
        <w:t xml:space="preserve">  …..........................................., dnia …..............................</w:t>
      </w:r>
    </w:p>
    <w:p w14:paraId="12A9D995" w14:textId="77777777" w:rsidR="008F4A56" w:rsidRPr="008F4A56" w:rsidRDefault="008F4A56" w:rsidP="008F4A56">
      <w:pPr>
        <w:spacing w:after="0" w:line="240" w:lineRule="auto"/>
        <w:ind w:firstLine="3261"/>
        <w:rPr>
          <w:rFonts w:ascii="Times New Roman" w:eastAsia="Times New Roman" w:hAnsi="Times New Roman" w:cs="Times New Roman"/>
          <w:lang w:eastAsia="pl-PL"/>
        </w:rPr>
      </w:pPr>
      <w:r w:rsidRPr="008F4A56">
        <w:rPr>
          <w:rFonts w:ascii="Times New Roman" w:eastAsia="Times New Roman" w:hAnsi="Times New Roman" w:cs="Times New Roman"/>
          <w:i/>
          <w:lang w:eastAsia="pl-PL"/>
        </w:rPr>
        <w:t xml:space="preserve">                               / miejscowość/</w:t>
      </w:r>
    </w:p>
    <w:p w14:paraId="190CEA65"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1F88E030"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610D4D74"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566147EF" w14:textId="77777777" w:rsidR="008F4A56" w:rsidRPr="008F4A56" w:rsidRDefault="008F4A56" w:rsidP="008F4A56">
      <w:pPr>
        <w:spacing w:after="0" w:line="24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pieczątka nagłówkowa Wykonawcy /</w:t>
      </w:r>
    </w:p>
    <w:p w14:paraId="6D119222" w14:textId="2BFF11A9" w:rsidR="008F4A56" w:rsidRPr="008F4A56" w:rsidRDefault="008F4A56" w:rsidP="008F4A56">
      <w:pPr>
        <w:spacing w:after="0" w:line="240" w:lineRule="auto"/>
        <w:jc w:val="both"/>
        <w:rPr>
          <w:rFonts w:ascii="Times New Roman" w:eastAsia="Times New Roman" w:hAnsi="Times New Roman" w:cs="Times New Roman"/>
          <w:b/>
          <w:lang w:eastAsia="pl-PL"/>
        </w:rPr>
      </w:pPr>
      <w:r w:rsidRPr="008F4A56">
        <w:rPr>
          <w:rFonts w:ascii="Times New Roman" w:eastAsia="Times New Roman" w:hAnsi="Times New Roman" w:cs="Times New Roman"/>
          <w:lang w:eastAsia="pl-PL"/>
        </w:rPr>
        <w:t>znak: SKMMU.086.63</w:t>
      </w:r>
      <w:r w:rsidR="00A004FC">
        <w:rPr>
          <w:rFonts w:ascii="Times New Roman" w:eastAsia="Times New Roman" w:hAnsi="Times New Roman" w:cs="Times New Roman"/>
          <w:lang w:eastAsia="pl-PL"/>
        </w:rPr>
        <w:t>a</w:t>
      </w:r>
      <w:r w:rsidRPr="008F4A56">
        <w:rPr>
          <w:rFonts w:ascii="Times New Roman" w:eastAsia="Times New Roman" w:hAnsi="Times New Roman" w:cs="Times New Roman"/>
          <w:lang w:eastAsia="pl-PL"/>
        </w:rPr>
        <w:t>.18</w:t>
      </w:r>
    </w:p>
    <w:p w14:paraId="56201B49" w14:textId="77777777" w:rsidR="008F4A56" w:rsidRPr="008F4A56" w:rsidRDefault="008F4A56" w:rsidP="008F4A56">
      <w:pPr>
        <w:spacing w:after="0" w:line="36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OŚWIADCZENIE</w:t>
      </w:r>
    </w:p>
    <w:p w14:paraId="28C39FF4" w14:textId="77777777" w:rsidR="008F4A56" w:rsidRPr="008F4A56" w:rsidRDefault="008F4A56" w:rsidP="008F4A56">
      <w:pPr>
        <w:spacing w:after="0" w:line="360" w:lineRule="auto"/>
        <w:jc w:val="center"/>
        <w:rPr>
          <w:rFonts w:ascii="Times New Roman" w:eastAsia="Times New Roman" w:hAnsi="Times New Roman" w:cs="Times New Roman"/>
          <w:b/>
          <w:lang w:eastAsia="pl-PL"/>
        </w:rPr>
      </w:pPr>
    </w:p>
    <w:p w14:paraId="73DC24B6"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Oświadczam, że podmiot, który reprezentuję spełnia warunki dotyczące:</w:t>
      </w:r>
    </w:p>
    <w:p w14:paraId="5F79487C" w14:textId="77777777"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4ADEAC51" w14:textId="77777777"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posiadania wiedzy i doświadczenia,</w:t>
      </w:r>
    </w:p>
    <w:p w14:paraId="5B856F26" w14:textId="77777777"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dysponowania odpowiednim potencjałem technicznym oraz osobami zdolnymi do wykonania zamówienia,</w:t>
      </w:r>
    </w:p>
    <w:p w14:paraId="2905E8D6" w14:textId="77777777" w:rsidR="008F4A56" w:rsidRPr="008F4A56" w:rsidRDefault="008F4A56" w:rsidP="008F4A56">
      <w:pPr>
        <w:numPr>
          <w:ilvl w:val="0"/>
          <w:numId w:val="50"/>
        </w:num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sytuacji ekonomicznej i finansowej.</w:t>
      </w:r>
    </w:p>
    <w:p w14:paraId="62C22006" w14:textId="77777777" w:rsidR="008F4A56" w:rsidRPr="008F4A56" w:rsidRDefault="008F4A56" w:rsidP="008F4A56">
      <w:pPr>
        <w:spacing w:after="0" w:line="360" w:lineRule="auto"/>
        <w:jc w:val="both"/>
        <w:rPr>
          <w:rFonts w:ascii="Times New Roman" w:eastAsia="Times New Roman" w:hAnsi="Times New Roman" w:cs="Times New Roman"/>
          <w:lang w:eastAsia="pl-PL"/>
        </w:rPr>
      </w:pPr>
    </w:p>
    <w:p w14:paraId="4C536E8E"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 xml:space="preserve">Nie podlegamy wykluczeniu z postępowania o udzielenie zamówienia publicznego zgodnie z paragrafem </w:t>
      </w:r>
      <w:r w:rsidRPr="008F4A56">
        <w:rPr>
          <w:rFonts w:ascii="Times New Roman" w:eastAsia="Times New Roman" w:hAnsi="Times New Roman" w:cs="Times New Roman"/>
          <w:iCs/>
          <w:lang w:eastAsia="pl-PL"/>
        </w:rPr>
        <w:t>13 ust. 1 pkt 1-9 i ust. 2 Regulaminu</w:t>
      </w:r>
      <w:r w:rsidRPr="008F4A56">
        <w:rPr>
          <w:rFonts w:ascii="Times New Roman" w:eastAsia="Times New Roman" w:hAnsi="Times New Roman" w:cs="Times New Roman"/>
          <w:lang w:eastAsia="pl-PL"/>
        </w:rPr>
        <w:t>.</w:t>
      </w:r>
    </w:p>
    <w:p w14:paraId="37C51866"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1F45E097" w14:textId="77777777" w:rsidR="008F4A56" w:rsidRPr="008F4A56" w:rsidRDefault="008F4A56" w:rsidP="008F4A56">
      <w:pPr>
        <w:spacing w:after="0" w:line="240" w:lineRule="auto"/>
        <w:ind w:right="287"/>
        <w:jc w:val="both"/>
        <w:rPr>
          <w:rFonts w:ascii="Times New Roman" w:eastAsia="Times New Roman" w:hAnsi="Times New Roman" w:cs="Times New Roman"/>
          <w:lang w:eastAsia="pl-PL"/>
        </w:rPr>
      </w:pPr>
    </w:p>
    <w:p w14:paraId="56C5CB09" w14:textId="77777777" w:rsidR="008F4A56" w:rsidRPr="008F4A56" w:rsidRDefault="008F4A56" w:rsidP="008F4A56">
      <w:pPr>
        <w:spacing w:after="0" w:line="240" w:lineRule="auto"/>
        <w:rPr>
          <w:rFonts w:ascii="Times New Roman" w:eastAsia="Times New Roman" w:hAnsi="Times New Roman" w:cs="Times New Roman"/>
          <w:b/>
          <w:lang w:eastAsia="pl-PL"/>
        </w:rPr>
      </w:pPr>
    </w:p>
    <w:p w14:paraId="7D0AEB5D" w14:textId="77777777" w:rsidR="008F4A56" w:rsidRPr="008F4A56" w:rsidRDefault="008F4A56" w:rsidP="008F4A56">
      <w:pPr>
        <w:spacing w:after="0" w:line="240" w:lineRule="auto"/>
        <w:jc w:val="both"/>
        <w:rPr>
          <w:rFonts w:ascii="Times New Roman" w:eastAsia="Times New Roman" w:hAnsi="Times New Roman" w:cs="Times New Roman"/>
          <w:i/>
          <w:lang w:eastAsia="pl-PL"/>
        </w:rPr>
      </w:pPr>
    </w:p>
    <w:p w14:paraId="26F4397C" w14:textId="77777777" w:rsidR="008F4A56" w:rsidRPr="008F4A56" w:rsidRDefault="008F4A56" w:rsidP="008F4A56">
      <w:pPr>
        <w:spacing w:after="0" w:line="240" w:lineRule="auto"/>
        <w:jc w:val="both"/>
        <w:rPr>
          <w:rFonts w:ascii="Times New Roman" w:eastAsia="Times New Roman" w:hAnsi="Times New Roman" w:cs="Times New Roman"/>
          <w:i/>
          <w:lang w:eastAsia="pl-PL"/>
        </w:rPr>
      </w:pPr>
    </w:p>
    <w:p w14:paraId="024E16B4" w14:textId="77777777" w:rsidR="008F4A56" w:rsidRPr="008F4A56" w:rsidRDefault="008F4A56" w:rsidP="008F4A56">
      <w:pPr>
        <w:spacing w:after="0" w:line="240" w:lineRule="auto"/>
        <w:jc w:val="both"/>
        <w:rPr>
          <w:rFonts w:ascii="Times New Roman" w:eastAsia="Times New Roman" w:hAnsi="Times New Roman" w:cs="Times New Roman"/>
          <w:i/>
          <w:lang w:eastAsia="pl-PL"/>
        </w:rPr>
      </w:pPr>
    </w:p>
    <w:p w14:paraId="08C9A3E7" w14:textId="77777777" w:rsidR="008F4A56" w:rsidRPr="008F4A56" w:rsidRDefault="008F4A56" w:rsidP="008F4A56">
      <w:pPr>
        <w:spacing w:after="0" w:line="240" w:lineRule="auto"/>
        <w:jc w:val="right"/>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w:t>
      </w:r>
    </w:p>
    <w:p w14:paraId="3AA1845A" w14:textId="77777777" w:rsidR="008F4A56" w:rsidRPr="008F4A56" w:rsidRDefault="008F4A56" w:rsidP="008F4A56">
      <w:pPr>
        <w:spacing w:after="0" w:line="240" w:lineRule="auto"/>
        <w:jc w:val="right"/>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/pieczątka i podpis osoby upoważnionej do składania oświadczeń w imieniu Wykonawcy/</w:t>
      </w:r>
    </w:p>
    <w:p w14:paraId="615F3A57"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1D4DFB5E"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53B0FDDE"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48081ABE"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79F6D6D8"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0D9D04EC" w14:textId="77777777" w:rsidR="008F4A56" w:rsidRDefault="008F4A56" w:rsidP="008F4A56">
      <w:pPr>
        <w:spacing w:after="0" w:line="240" w:lineRule="auto"/>
        <w:jc w:val="right"/>
        <w:rPr>
          <w:rFonts w:ascii="Times New Roman" w:eastAsia="Times New Roman" w:hAnsi="Times New Roman" w:cs="Times New Roman"/>
          <w:lang w:eastAsia="pl-PL"/>
        </w:rPr>
      </w:pPr>
    </w:p>
    <w:p w14:paraId="5BD28D4D" w14:textId="77777777" w:rsidR="008F4A56" w:rsidRDefault="008F4A56" w:rsidP="008F4A56">
      <w:pPr>
        <w:spacing w:after="0" w:line="240" w:lineRule="auto"/>
        <w:jc w:val="right"/>
        <w:rPr>
          <w:rFonts w:ascii="Times New Roman" w:eastAsia="Times New Roman" w:hAnsi="Times New Roman" w:cs="Times New Roman"/>
          <w:lang w:eastAsia="pl-PL"/>
        </w:rPr>
      </w:pPr>
    </w:p>
    <w:p w14:paraId="3783AC53"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5176AE77"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5"/>
      </w:tblGrid>
      <w:tr w:rsidR="008F4A56" w:rsidRPr="008F4A56" w14:paraId="44EDB888" w14:textId="77777777" w:rsidTr="008507E4">
        <w:tc>
          <w:tcPr>
            <w:tcW w:w="9396" w:type="dxa"/>
            <w:tcBorders>
              <w:top w:val="single" w:sz="4" w:space="0" w:color="auto"/>
              <w:left w:val="single" w:sz="4" w:space="0" w:color="auto"/>
              <w:bottom w:val="single" w:sz="4" w:space="0" w:color="auto"/>
              <w:right w:val="single" w:sz="4" w:space="0" w:color="auto"/>
            </w:tcBorders>
          </w:tcPr>
          <w:p w14:paraId="510FDB8E" w14:textId="77777777" w:rsidR="008F4A56" w:rsidRPr="008F4A56" w:rsidRDefault="008F4A56" w:rsidP="008F4A56">
            <w:pPr>
              <w:tabs>
                <w:tab w:val="left" w:pos="2338"/>
              </w:tabs>
              <w:spacing w:after="0" w:line="240" w:lineRule="auto"/>
              <w:rPr>
                <w:rFonts w:ascii="Times New Roman" w:eastAsia="Times New Roman" w:hAnsi="Times New Roman" w:cs="Times New Roman"/>
                <w:b/>
                <w:lang w:eastAsia="pl-PL"/>
              </w:rPr>
            </w:pPr>
          </w:p>
          <w:p w14:paraId="6866A5A2" w14:textId="77777777" w:rsidR="008F4A56" w:rsidRPr="008F4A56" w:rsidRDefault="008F4A56" w:rsidP="008F4A56">
            <w:pPr>
              <w:keepNext/>
              <w:tabs>
                <w:tab w:val="left" w:pos="2338"/>
              </w:tabs>
              <w:spacing w:after="0" w:line="240" w:lineRule="auto"/>
              <w:jc w:val="center"/>
              <w:outlineLvl w:val="6"/>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ZAŁĄCZNIK NUMER 4</w:t>
            </w:r>
          </w:p>
          <w:p w14:paraId="44ED29E4" w14:textId="06F1C0BD"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DOŚWIADCZENIE</w:t>
            </w:r>
            <w:r w:rsidR="009F36AF">
              <w:rPr>
                <w:rFonts w:ascii="Times New Roman" w:eastAsia="Times New Roman" w:hAnsi="Times New Roman" w:cs="Times New Roman"/>
                <w:b/>
                <w:lang w:eastAsia="pl-PL"/>
              </w:rPr>
              <w:t xml:space="preserve"> I DODATKOWE FUNKCJONALNOŚCI</w:t>
            </w:r>
          </w:p>
          <w:p w14:paraId="596CFB33" w14:textId="77777777" w:rsidR="008F4A56" w:rsidRPr="008F4A56" w:rsidRDefault="008F4A56" w:rsidP="008F4A56">
            <w:pPr>
              <w:tabs>
                <w:tab w:val="left" w:pos="2338"/>
              </w:tabs>
              <w:spacing w:after="0" w:line="240" w:lineRule="auto"/>
              <w:jc w:val="center"/>
              <w:rPr>
                <w:rFonts w:ascii="Times New Roman" w:eastAsia="Times New Roman" w:hAnsi="Times New Roman" w:cs="Times New Roman"/>
                <w:b/>
                <w:lang w:eastAsia="pl-PL"/>
              </w:rPr>
            </w:pPr>
          </w:p>
        </w:tc>
      </w:tr>
    </w:tbl>
    <w:p w14:paraId="6ECD0D8C"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4B8DB363" w14:textId="373997E7" w:rsidR="008F4A56" w:rsidRPr="008F4A56" w:rsidRDefault="008F4A56" w:rsidP="008F4A56">
      <w:pPr>
        <w:spacing w:after="0" w:line="360" w:lineRule="auto"/>
        <w:jc w:val="both"/>
        <w:rPr>
          <w:rFonts w:ascii="Times New Roman" w:eastAsia="Times New Roman" w:hAnsi="Times New Roman" w:cs="Times New Roman"/>
          <w:szCs w:val="24"/>
          <w:lang w:eastAsia="pl-PL"/>
        </w:rPr>
      </w:pPr>
      <w:r w:rsidRPr="008F4A56">
        <w:rPr>
          <w:rFonts w:ascii="Times New Roman" w:eastAsia="Times New Roman" w:hAnsi="Times New Roman" w:cs="Times New Roman"/>
          <w:szCs w:val="24"/>
          <w:lang w:eastAsia="pl-PL"/>
        </w:rPr>
        <w:t xml:space="preserve">Składając ofertę w przetargu nieograniczonym na </w:t>
      </w:r>
      <w:r w:rsidRPr="008F4A56">
        <w:rPr>
          <w:rFonts w:ascii="Times New Roman" w:eastAsia="Times New Roman" w:hAnsi="Times New Roman" w:cs="Times New Roman"/>
          <w:b/>
          <w:szCs w:val="24"/>
          <w:lang w:eastAsia="pl-PL"/>
        </w:rPr>
        <w:t xml:space="preserve">sprzedaż biletów PKP SKM przez aplikację mobilną </w:t>
      </w:r>
      <w:r w:rsidRPr="008F4A56">
        <w:rPr>
          <w:rFonts w:ascii="Times New Roman" w:eastAsia="Times New Roman" w:hAnsi="Times New Roman" w:cs="Times New Roman"/>
          <w:szCs w:val="24"/>
          <w:lang w:eastAsia="pl-PL"/>
        </w:rPr>
        <w:t>dla PKP Szybka Kolej Miejska w Trójmieście Sp. z o.o. z siedzibą  w Gdyni – znak: SKMMU.086.63</w:t>
      </w:r>
      <w:r w:rsidR="00A004FC">
        <w:rPr>
          <w:rFonts w:ascii="Times New Roman" w:eastAsia="Times New Roman" w:hAnsi="Times New Roman" w:cs="Times New Roman"/>
          <w:szCs w:val="24"/>
          <w:lang w:eastAsia="pl-PL"/>
        </w:rPr>
        <w:t>a</w:t>
      </w:r>
      <w:r w:rsidRPr="008F4A56">
        <w:rPr>
          <w:rFonts w:ascii="Times New Roman" w:eastAsia="Times New Roman" w:hAnsi="Times New Roman" w:cs="Times New Roman"/>
          <w:szCs w:val="24"/>
          <w:lang w:eastAsia="pl-PL"/>
        </w:rPr>
        <w:t>.18,</w:t>
      </w:r>
      <w:r w:rsidRPr="008F4A56">
        <w:rPr>
          <w:rFonts w:ascii="Courier New" w:eastAsia="Times New Roman" w:hAnsi="Courier New" w:cs="Times New Roman"/>
          <w:sz w:val="18"/>
          <w:szCs w:val="20"/>
          <w:lang w:eastAsia="pl-PL"/>
        </w:rPr>
        <w:t xml:space="preserve"> </w:t>
      </w:r>
      <w:r w:rsidRPr="008F4A56">
        <w:rPr>
          <w:rFonts w:ascii="Times New Roman" w:eastAsia="Times New Roman" w:hAnsi="Times New Roman" w:cs="Times New Roman"/>
          <w:color w:val="000000"/>
          <w:szCs w:val="24"/>
          <w:lang w:eastAsia="pl-PL"/>
        </w:rPr>
        <w:t xml:space="preserve">oświadczamy, że reprezentowany przez nas podmiot zrealizował w ciągu ostatnich </w:t>
      </w:r>
      <w:r w:rsidR="009043F3">
        <w:rPr>
          <w:rFonts w:ascii="Times New Roman" w:eastAsia="Times New Roman" w:hAnsi="Times New Roman" w:cs="Times New Roman"/>
          <w:color w:val="000000"/>
          <w:szCs w:val="24"/>
          <w:lang w:eastAsia="pl-PL"/>
        </w:rPr>
        <w:t>3</w:t>
      </w:r>
      <w:bookmarkStart w:id="67" w:name="_GoBack"/>
      <w:bookmarkEnd w:id="67"/>
      <w:r w:rsidRPr="008F4A56">
        <w:rPr>
          <w:rFonts w:ascii="Times New Roman" w:eastAsia="Times New Roman" w:hAnsi="Times New Roman" w:cs="Times New Roman"/>
          <w:color w:val="000000"/>
          <w:szCs w:val="24"/>
          <w:lang w:eastAsia="pl-PL"/>
        </w:rPr>
        <w:t> lat przed terminem składania ofert następujące zamówienia:</w:t>
      </w:r>
    </w:p>
    <w:p w14:paraId="1627BCCD" w14:textId="77777777" w:rsidR="008F4A56" w:rsidRPr="008F4A56" w:rsidRDefault="008F4A56" w:rsidP="008F4A56">
      <w:pPr>
        <w:spacing w:after="0" w:line="288" w:lineRule="auto"/>
        <w:jc w:val="both"/>
        <w:rPr>
          <w:rFonts w:ascii="Times New Roman" w:eastAsia="Times New Roman" w:hAnsi="Times New Roman" w:cs="Times New Roman"/>
          <w:b/>
          <w:sz w:val="24"/>
          <w:szCs w:val="24"/>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1"/>
        <w:gridCol w:w="1668"/>
        <w:gridCol w:w="2126"/>
        <w:gridCol w:w="1985"/>
        <w:gridCol w:w="1417"/>
      </w:tblGrid>
      <w:tr w:rsidR="00226FB4" w:rsidRPr="008F4A56" w14:paraId="4681C827" w14:textId="77777777" w:rsidTr="00226FB4">
        <w:trPr>
          <w:cantSplit/>
        </w:trPr>
        <w:tc>
          <w:tcPr>
            <w:tcW w:w="1871" w:type="dxa"/>
            <w:vMerge w:val="restart"/>
            <w:tcBorders>
              <w:top w:val="single" w:sz="4" w:space="0" w:color="auto"/>
              <w:left w:val="single" w:sz="4" w:space="0" w:color="auto"/>
              <w:bottom w:val="single" w:sz="4" w:space="0" w:color="auto"/>
              <w:right w:val="single" w:sz="4" w:space="0" w:color="auto"/>
            </w:tcBorders>
          </w:tcPr>
          <w:p w14:paraId="0D82C42A" w14:textId="77777777" w:rsidR="00226FB4" w:rsidRPr="008F4A56" w:rsidRDefault="00226FB4" w:rsidP="008F4A56">
            <w:pPr>
              <w:spacing w:before="120" w:after="0" w:line="360"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Nazwa i adres Zamawiającego</w:t>
            </w:r>
          </w:p>
          <w:p w14:paraId="6CAC41DE" w14:textId="77777777" w:rsidR="00226FB4" w:rsidRPr="008F4A56" w:rsidRDefault="00226FB4" w:rsidP="008F4A56">
            <w:pPr>
              <w:spacing w:before="120" w:after="0" w:line="288" w:lineRule="auto"/>
              <w:jc w:val="center"/>
              <w:rPr>
                <w:rFonts w:ascii="Times New Roman" w:eastAsia="Times New Roman" w:hAnsi="Times New Roman" w:cs="Times New Roman"/>
                <w:sz w:val="24"/>
                <w:lang w:eastAsia="pl-PL"/>
              </w:rPr>
            </w:pPr>
          </w:p>
        </w:tc>
        <w:tc>
          <w:tcPr>
            <w:tcW w:w="1668" w:type="dxa"/>
            <w:vMerge w:val="restart"/>
            <w:tcBorders>
              <w:top w:val="single" w:sz="4" w:space="0" w:color="auto"/>
              <w:left w:val="single" w:sz="4" w:space="0" w:color="auto"/>
              <w:bottom w:val="single" w:sz="4" w:space="0" w:color="auto"/>
              <w:right w:val="single" w:sz="4" w:space="0" w:color="auto"/>
            </w:tcBorders>
            <w:hideMark/>
          </w:tcPr>
          <w:p w14:paraId="2767CDD9" w14:textId="77777777" w:rsidR="00226FB4" w:rsidRPr="008F4A56" w:rsidRDefault="00226FB4" w:rsidP="008F4A56">
            <w:pPr>
              <w:spacing w:before="120" w:after="0" w:line="360"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Przedmiot zamówienia</w:t>
            </w:r>
          </w:p>
          <w:p w14:paraId="5450BC65" w14:textId="77777777" w:rsidR="00226FB4" w:rsidRPr="008F4A56" w:rsidRDefault="00226FB4" w:rsidP="008F4A56">
            <w:pPr>
              <w:spacing w:before="120" w:after="0" w:line="360"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(zgodnie z pkt 2.5 ppkt 5 SIWZ)</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3858623B" w14:textId="77777777" w:rsidR="00226FB4" w:rsidRPr="008F4A56" w:rsidRDefault="00226FB4"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br/>
              <w:t>Wartość zamówienia w zł netto</w:t>
            </w:r>
          </w:p>
        </w:tc>
        <w:tc>
          <w:tcPr>
            <w:tcW w:w="3402" w:type="dxa"/>
            <w:gridSpan w:val="2"/>
            <w:tcBorders>
              <w:top w:val="single" w:sz="4" w:space="0" w:color="auto"/>
              <w:left w:val="single" w:sz="4" w:space="0" w:color="auto"/>
              <w:bottom w:val="single" w:sz="4" w:space="0" w:color="auto"/>
              <w:right w:val="single" w:sz="4" w:space="0" w:color="auto"/>
            </w:tcBorders>
            <w:hideMark/>
          </w:tcPr>
          <w:p w14:paraId="31BD4EB8" w14:textId="53B3F686" w:rsidR="00226FB4" w:rsidRPr="008F4A56" w:rsidRDefault="00226FB4"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Czas realizacji</w:t>
            </w:r>
          </w:p>
        </w:tc>
      </w:tr>
      <w:tr w:rsidR="00226FB4" w:rsidRPr="008F4A56" w14:paraId="351BA704" w14:textId="77777777" w:rsidTr="00226FB4">
        <w:trPr>
          <w:cantSplit/>
          <w:trHeight w:val="818"/>
        </w:trPr>
        <w:tc>
          <w:tcPr>
            <w:tcW w:w="1871" w:type="dxa"/>
            <w:vMerge/>
            <w:tcBorders>
              <w:top w:val="single" w:sz="4" w:space="0" w:color="auto"/>
              <w:left w:val="single" w:sz="4" w:space="0" w:color="auto"/>
              <w:bottom w:val="single" w:sz="4" w:space="0" w:color="auto"/>
              <w:right w:val="single" w:sz="4" w:space="0" w:color="auto"/>
            </w:tcBorders>
            <w:vAlign w:val="center"/>
            <w:hideMark/>
          </w:tcPr>
          <w:p w14:paraId="7BE85BCD" w14:textId="77777777" w:rsidR="00226FB4" w:rsidRPr="008F4A56" w:rsidRDefault="00226FB4" w:rsidP="008F4A56">
            <w:pPr>
              <w:spacing w:after="0" w:line="256" w:lineRule="auto"/>
              <w:rPr>
                <w:rFonts w:ascii="Times New Roman" w:eastAsia="Times New Roman" w:hAnsi="Times New Roman" w:cs="Times New Roman"/>
                <w:sz w:val="24"/>
                <w:lang w:eastAsia="pl-PL"/>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14:paraId="1C16CD4C" w14:textId="77777777" w:rsidR="00226FB4" w:rsidRPr="008F4A56" w:rsidRDefault="00226FB4" w:rsidP="008F4A56">
            <w:pPr>
              <w:spacing w:after="0" w:line="256" w:lineRule="auto"/>
              <w:rPr>
                <w:rFonts w:ascii="Times New Roman" w:eastAsia="Times New Roman" w:hAnsi="Times New Roman" w:cs="Times New Roman"/>
                <w:sz w:val="24"/>
                <w:lang w:eastAsia="pl-P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1CE9FF9" w14:textId="77777777" w:rsidR="00226FB4" w:rsidRPr="008F4A56" w:rsidRDefault="00226FB4" w:rsidP="008F4A56">
            <w:pPr>
              <w:spacing w:after="0" w:line="256" w:lineRule="auto"/>
              <w:rPr>
                <w:rFonts w:ascii="Times New Roman" w:eastAsia="Times New Roman" w:hAnsi="Times New Roman" w:cs="Times New Roman"/>
                <w:sz w:val="24"/>
                <w:lang w:eastAsia="pl-PL"/>
              </w:rPr>
            </w:pPr>
          </w:p>
        </w:tc>
        <w:tc>
          <w:tcPr>
            <w:tcW w:w="1985" w:type="dxa"/>
            <w:tcBorders>
              <w:top w:val="single" w:sz="4" w:space="0" w:color="auto"/>
              <w:left w:val="single" w:sz="4" w:space="0" w:color="auto"/>
              <w:bottom w:val="single" w:sz="4" w:space="0" w:color="auto"/>
              <w:right w:val="single" w:sz="4" w:space="0" w:color="auto"/>
            </w:tcBorders>
            <w:hideMark/>
          </w:tcPr>
          <w:p w14:paraId="5EDBD23F" w14:textId="7974CF0D" w:rsidR="00226FB4" w:rsidRPr="008F4A56" w:rsidRDefault="00226FB4"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początek</w:t>
            </w:r>
          </w:p>
        </w:tc>
        <w:tc>
          <w:tcPr>
            <w:tcW w:w="1417" w:type="dxa"/>
            <w:tcBorders>
              <w:top w:val="single" w:sz="4" w:space="0" w:color="auto"/>
              <w:left w:val="single" w:sz="4" w:space="0" w:color="auto"/>
              <w:bottom w:val="single" w:sz="4" w:space="0" w:color="auto"/>
              <w:right w:val="single" w:sz="4" w:space="0" w:color="auto"/>
            </w:tcBorders>
            <w:hideMark/>
          </w:tcPr>
          <w:p w14:paraId="321D9CF8" w14:textId="77777777" w:rsidR="00226FB4" w:rsidRPr="008F4A56" w:rsidRDefault="00226FB4" w:rsidP="008F4A56">
            <w:pPr>
              <w:spacing w:before="120" w:after="0" w:line="288" w:lineRule="auto"/>
              <w:jc w:val="center"/>
              <w:rPr>
                <w:rFonts w:ascii="Times New Roman" w:eastAsia="Times New Roman" w:hAnsi="Times New Roman" w:cs="Times New Roman"/>
                <w:sz w:val="24"/>
                <w:lang w:eastAsia="pl-PL"/>
              </w:rPr>
            </w:pPr>
            <w:r w:rsidRPr="008F4A56">
              <w:rPr>
                <w:rFonts w:ascii="Times New Roman" w:eastAsia="Times New Roman" w:hAnsi="Times New Roman" w:cs="Times New Roman"/>
                <w:lang w:eastAsia="pl-PL"/>
              </w:rPr>
              <w:t>koniec</w:t>
            </w:r>
          </w:p>
        </w:tc>
      </w:tr>
      <w:tr w:rsidR="00226FB4" w:rsidRPr="008F4A56" w14:paraId="1E379276" w14:textId="77777777" w:rsidTr="00226FB4">
        <w:trPr>
          <w:trHeight w:val="256"/>
        </w:trPr>
        <w:tc>
          <w:tcPr>
            <w:tcW w:w="1871" w:type="dxa"/>
            <w:tcBorders>
              <w:top w:val="single" w:sz="4" w:space="0" w:color="auto"/>
              <w:left w:val="single" w:sz="4" w:space="0" w:color="auto"/>
              <w:bottom w:val="single" w:sz="4" w:space="0" w:color="auto"/>
              <w:right w:val="single" w:sz="4" w:space="0" w:color="auto"/>
            </w:tcBorders>
            <w:hideMark/>
          </w:tcPr>
          <w:p w14:paraId="00E324E4" w14:textId="77777777" w:rsidR="00226FB4" w:rsidRPr="008F4A56" w:rsidRDefault="00226FB4"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1</w:t>
            </w:r>
          </w:p>
        </w:tc>
        <w:tc>
          <w:tcPr>
            <w:tcW w:w="1668" w:type="dxa"/>
            <w:tcBorders>
              <w:top w:val="single" w:sz="4" w:space="0" w:color="auto"/>
              <w:left w:val="single" w:sz="4" w:space="0" w:color="auto"/>
              <w:bottom w:val="single" w:sz="4" w:space="0" w:color="auto"/>
              <w:right w:val="single" w:sz="4" w:space="0" w:color="auto"/>
            </w:tcBorders>
            <w:hideMark/>
          </w:tcPr>
          <w:p w14:paraId="250AE98A" w14:textId="77777777" w:rsidR="00226FB4" w:rsidRPr="008F4A56" w:rsidRDefault="00226FB4"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2</w:t>
            </w:r>
          </w:p>
        </w:tc>
        <w:tc>
          <w:tcPr>
            <w:tcW w:w="2126" w:type="dxa"/>
            <w:tcBorders>
              <w:top w:val="single" w:sz="4" w:space="0" w:color="auto"/>
              <w:left w:val="single" w:sz="4" w:space="0" w:color="auto"/>
              <w:bottom w:val="single" w:sz="4" w:space="0" w:color="auto"/>
              <w:right w:val="single" w:sz="4" w:space="0" w:color="auto"/>
            </w:tcBorders>
            <w:hideMark/>
          </w:tcPr>
          <w:p w14:paraId="2EAE1B24" w14:textId="77777777" w:rsidR="00226FB4" w:rsidRPr="008F4A56" w:rsidRDefault="00226FB4" w:rsidP="008F4A56">
            <w:pPr>
              <w:spacing w:after="0" w:line="240" w:lineRule="auto"/>
              <w:jc w:val="center"/>
              <w:rPr>
                <w:rFonts w:ascii="Times New Roman" w:eastAsia="Times New Roman" w:hAnsi="Times New Roman" w:cs="Times New Roman"/>
                <w:i/>
                <w:iCs/>
                <w:sz w:val="24"/>
                <w:lang w:eastAsia="pl-PL"/>
              </w:rPr>
            </w:pPr>
            <w:r w:rsidRPr="008F4A56">
              <w:rPr>
                <w:rFonts w:ascii="Times New Roman" w:eastAsia="Times New Roman" w:hAnsi="Times New Roman" w:cs="Times New Roman"/>
                <w:i/>
                <w:iCs/>
                <w:lang w:eastAsia="pl-PL"/>
              </w:rPr>
              <w:t>3</w:t>
            </w:r>
          </w:p>
        </w:tc>
        <w:tc>
          <w:tcPr>
            <w:tcW w:w="1985" w:type="dxa"/>
            <w:tcBorders>
              <w:top w:val="single" w:sz="4" w:space="0" w:color="auto"/>
              <w:left w:val="single" w:sz="4" w:space="0" w:color="auto"/>
              <w:bottom w:val="single" w:sz="4" w:space="0" w:color="auto"/>
              <w:right w:val="single" w:sz="4" w:space="0" w:color="auto"/>
            </w:tcBorders>
            <w:hideMark/>
          </w:tcPr>
          <w:p w14:paraId="68540868" w14:textId="30BAF2B8" w:rsidR="00226FB4" w:rsidRPr="008F4A56" w:rsidRDefault="00226FB4" w:rsidP="008F4A56">
            <w:pPr>
              <w:spacing w:after="0" w:line="240" w:lineRule="auto"/>
              <w:jc w:val="center"/>
              <w:rPr>
                <w:rFonts w:ascii="Times New Roman" w:eastAsia="Times New Roman" w:hAnsi="Times New Roman" w:cs="Times New Roman"/>
                <w:i/>
                <w:iCs/>
                <w:sz w:val="24"/>
                <w:lang w:eastAsia="pl-PL"/>
              </w:rPr>
            </w:pPr>
            <w:r>
              <w:rPr>
                <w:rFonts w:ascii="Times New Roman" w:eastAsia="Times New Roman" w:hAnsi="Times New Roman" w:cs="Times New Roman"/>
                <w:i/>
                <w:iCs/>
                <w:lang w:eastAsia="pl-PL"/>
              </w:rPr>
              <w:t>4</w:t>
            </w:r>
          </w:p>
        </w:tc>
        <w:tc>
          <w:tcPr>
            <w:tcW w:w="1417" w:type="dxa"/>
            <w:tcBorders>
              <w:top w:val="single" w:sz="4" w:space="0" w:color="auto"/>
              <w:left w:val="single" w:sz="4" w:space="0" w:color="auto"/>
              <w:bottom w:val="single" w:sz="4" w:space="0" w:color="auto"/>
              <w:right w:val="single" w:sz="4" w:space="0" w:color="auto"/>
            </w:tcBorders>
            <w:hideMark/>
          </w:tcPr>
          <w:p w14:paraId="7AD37B8C" w14:textId="49C41D9F" w:rsidR="00226FB4" w:rsidRPr="008F4A56" w:rsidRDefault="00226FB4" w:rsidP="008F4A56">
            <w:pPr>
              <w:spacing w:after="0" w:line="240" w:lineRule="auto"/>
              <w:jc w:val="center"/>
              <w:rPr>
                <w:rFonts w:ascii="Times New Roman" w:eastAsia="Times New Roman" w:hAnsi="Times New Roman" w:cs="Times New Roman"/>
                <w:i/>
                <w:iCs/>
                <w:sz w:val="24"/>
                <w:lang w:eastAsia="pl-PL"/>
              </w:rPr>
            </w:pPr>
            <w:r>
              <w:rPr>
                <w:rFonts w:ascii="Times New Roman" w:eastAsia="Times New Roman" w:hAnsi="Times New Roman" w:cs="Times New Roman"/>
                <w:i/>
                <w:iCs/>
                <w:lang w:eastAsia="pl-PL"/>
              </w:rPr>
              <w:t>5</w:t>
            </w:r>
          </w:p>
        </w:tc>
      </w:tr>
      <w:tr w:rsidR="00226FB4" w:rsidRPr="008F4A56" w14:paraId="3DB249F1" w14:textId="77777777" w:rsidTr="00226FB4">
        <w:trPr>
          <w:trHeight w:val="795"/>
        </w:trPr>
        <w:tc>
          <w:tcPr>
            <w:tcW w:w="1871" w:type="dxa"/>
            <w:tcBorders>
              <w:top w:val="single" w:sz="4" w:space="0" w:color="auto"/>
              <w:left w:val="single" w:sz="4" w:space="0" w:color="auto"/>
              <w:bottom w:val="single" w:sz="4" w:space="0" w:color="auto"/>
              <w:right w:val="single" w:sz="4" w:space="0" w:color="auto"/>
            </w:tcBorders>
          </w:tcPr>
          <w:p w14:paraId="54FA8239"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p w14:paraId="296297E1"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1668" w:type="dxa"/>
            <w:tcBorders>
              <w:top w:val="single" w:sz="4" w:space="0" w:color="auto"/>
              <w:left w:val="single" w:sz="4" w:space="0" w:color="auto"/>
              <w:bottom w:val="single" w:sz="4" w:space="0" w:color="auto"/>
              <w:right w:val="single" w:sz="4" w:space="0" w:color="auto"/>
            </w:tcBorders>
          </w:tcPr>
          <w:p w14:paraId="46695E0B"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14:paraId="53499487"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1985" w:type="dxa"/>
            <w:tcBorders>
              <w:top w:val="single" w:sz="4" w:space="0" w:color="auto"/>
              <w:left w:val="single" w:sz="4" w:space="0" w:color="auto"/>
              <w:bottom w:val="single" w:sz="4" w:space="0" w:color="auto"/>
              <w:right w:val="single" w:sz="4" w:space="0" w:color="auto"/>
            </w:tcBorders>
          </w:tcPr>
          <w:p w14:paraId="48D3D24A" w14:textId="761404AA"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1417" w:type="dxa"/>
            <w:tcBorders>
              <w:top w:val="single" w:sz="4" w:space="0" w:color="auto"/>
              <w:left w:val="single" w:sz="4" w:space="0" w:color="auto"/>
              <w:bottom w:val="single" w:sz="4" w:space="0" w:color="auto"/>
              <w:right w:val="single" w:sz="4" w:space="0" w:color="auto"/>
            </w:tcBorders>
          </w:tcPr>
          <w:p w14:paraId="01373329"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r>
      <w:tr w:rsidR="00226FB4" w:rsidRPr="008F4A56" w14:paraId="451B1DE1" w14:textId="77777777" w:rsidTr="00226FB4">
        <w:trPr>
          <w:trHeight w:val="863"/>
        </w:trPr>
        <w:tc>
          <w:tcPr>
            <w:tcW w:w="1871" w:type="dxa"/>
            <w:tcBorders>
              <w:top w:val="single" w:sz="4" w:space="0" w:color="auto"/>
              <w:left w:val="single" w:sz="4" w:space="0" w:color="auto"/>
              <w:bottom w:val="single" w:sz="4" w:space="0" w:color="auto"/>
              <w:right w:val="single" w:sz="4" w:space="0" w:color="auto"/>
            </w:tcBorders>
          </w:tcPr>
          <w:p w14:paraId="7BCB762B"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p w14:paraId="47815033"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1668" w:type="dxa"/>
            <w:tcBorders>
              <w:top w:val="single" w:sz="4" w:space="0" w:color="auto"/>
              <w:left w:val="single" w:sz="4" w:space="0" w:color="auto"/>
              <w:bottom w:val="single" w:sz="4" w:space="0" w:color="auto"/>
              <w:right w:val="single" w:sz="4" w:space="0" w:color="auto"/>
            </w:tcBorders>
          </w:tcPr>
          <w:p w14:paraId="46EE82AD"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14:paraId="471811FF"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1985" w:type="dxa"/>
            <w:tcBorders>
              <w:top w:val="single" w:sz="4" w:space="0" w:color="auto"/>
              <w:left w:val="single" w:sz="4" w:space="0" w:color="auto"/>
              <w:bottom w:val="single" w:sz="4" w:space="0" w:color="auto"/>
              <w:right w:val="single" w:sz="4" w:space="0" w:color="auto"/>
            </w:tcBorders>
          </w:tcPr>
          <w:p w14:paraId="017733BD" w14:textId="273CFA13"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c>
          <w:tcPr>
            <w:tcW w:w="1417" w:type="dxa"/>
            <w:tcBorders>
              <w:top w:val="single" w:sz="4" w:space="0" w:color="auto"/>
              <w:left w:val="single" w:sz="4" w:space="0" w:color="auto"/>
              <w:bottom w:val="single" w:sz="4" w:space="0" w:color="auto"/>
              <w:right w:val="single" w:sz="4" w:space="0" w:color="auto"/>
            </w:tcBorders>
          </w:tcPr>
          <w:p w14:paraId="550893CE" w14:textId="77777777" w:rsidR="00226FB4" w:rsidRPr="008F4A56" w:rsidRDefault="00226FB4" w:rsidP="008F4A56">
            <w:pPr>
              <w:spacing w:before="120" w:after="0" w:line="288" w:lineRule="auto"/>
              <w:jc w:val="both"/>
              <w:rPr>
                <w:rFonts w:ascii="Times New Roman" w:eastAsia="Times New Roman" w:hAnsi="Times New Roman" w:cs="Times New Roman"/>
                <w:sz w:val="24"/>
                <w:lang w:eastAsia="pl-PL"/>
              </w:rPr>
            </w:pPr>
          </w:p>
        </w:tc>
      </w:tr>
    </w:tbl>
    <w:p w14:paraId="3A539914" w14:textId="58FD0C2E" w:rsidR="00226FB4" w:rsidRDefault="00226FB4" w:rsidP="008F4A56">
      <w:pPr>
        <w:spacing w:before="120" w:after="0" w:line="360" w:lineRule="auto"/>
        <w:jc w:val="both"/>
        <w:rPr>
          <w:rFonts w:ascii="Times New Roman" w:eastAsia="Times New Roman" w:hAnsi="Times New Roman" w:cs="Times New Roman"/>
          <w:lang w:eastAsia="pl-PL"/>
        </w:rPr>
      </w:pPr>
    </w:p>
    <w:p w14:paraId="73E5FBE2" w14:textId="7A06FA7A" w:rsidR="00226FB4" w:rsidRDefault="00226FB4" w:rsidP="00226FB4">
      <w:pPr>
        <w:spacing w:before="120" w:after="0" w:line="288"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Ponadto oświadczamy, że </w:t>
      </w:r>
      <w:r>
        <w:rPr>
          <w:rFonts w:ascii="Times New Roman" w:eastAsia="Times New Roman" w:hAnsi="Times New Roman"/>
          <w:lang w:eastAsia="pl-PL"/>
        </w:rPr>
        <w:t>liczba sprzedanych biletów za okres 12 miesięcy w okresie ostatnich 36 miesięcy przed terminem  składania ofert wyniosła:</w:t>
      </w:r>
    </w:p>
    <w:p w14:paraId="5B5EAC80" w14:textId="77777777" w:rsidR="00226FB4" w:rsidRDefault="00226FB4" w:rsidP="00226FB4">
      <w:pPr>
        <w:spacing w:before="120" w:after="0" w:line="288" w:lineRule="auto"/>
        <w:jc w:val="both"/>
        <w:rPr>
          <w:rFonts w:ascii="Times New Roman" w:eastAsia="Times New Roman" w:hAnsi="Times New Roman" w:cs="Times New Roman"/>
          <w:lang w:eastAsia="pl-PL"/>
        </w:rPr>
      </w:pPr>
    </w:p>
    <w:tbl>
      <w:tblPr>
        <w:tblStyle w:val="Tabela-Siatka"/>
        <w:tblW w:w="9351" w:type="dxa"/>
        <w:tblInd w:w="0" w:type="dxa"/>
        <w:tblLook w:val="04A0" w:firstRow="1" w:lastRow="0" w:firstColumn="1" w:lastColumn="0" w:noHBand="0" w:noVBand="1"/>
      </w:tblPr>
      <w:tblGrid>
        <w:gridCol w:w="704"/>
        <w:gridCol w:w="4111"/>
        <w:gridCol w:w="2126"/>
        <w:gridCol w:w="2410"/>
      </w:tblGrid>
      <w:tr w:rsidR="00232182" w14:paraId="5E1F3FC9" w14:textId="1A22A1B1" w:rsidTr="00226FB4">
        <w:tc>
          <w:tcPr>
            <w:tcW w:w="704" w:type="dxa"/>
          </w:tcPr>
          <w:p w14:paraId="3376A65A" w14:textId="77777777" w:rsidR="00232182" w:rsidRDefault="00232182" w:rsidP="0014081B">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Lp.</w:t>
            </w:r>
          </w:p>
        </w:tc>
        <w:tc>
          <w:tcPr>
            <w:tcW w:w="4111" w:type="dxa"/>
          </w:tcPr>
          <w:p w14:paraId="69D888E2" w14:textId="5A0C8E3A" w:rsidR="00232182" w:rsidRDefault="00232182" w:rsidP="0014081B">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 xml:space="preserve">Liczba sprzedanych biletów </w:t>
            </w:r>
            <w:r w:rsidR="00226FB4">
              <w:rPr>
                <w:rFonts w:ascii="Times New Roman" w:eastAsia="Times New Roman" w:hAnsi="Times New Roman"/>
                <w:lang w:eastAsia="pl-PL"/>
              </w:rPr>
              <w:t>za okres 12 miesięcy *</w:t>
            </w:r>
          </w:p>
        </w:tc>
        <w:tc>
          <w:tcPr>
            <w:tcW w:w="2126" w:type="dxa"/>
          </w:tcPr>
          <w:p w14:paraId="33083D2A" w14:textId="493D7D45" w:rsidR="00232182" w:rsidRDefault="00232182" w:rsidP="0014081B">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Od (dzień, miesiąc rok)</w:t>
            </w:r>
          </w:p>
        </w:tc>
        <w:tc>
          <w:tcPr>
            <w:tcW w:w="2410" w:type="dxa"/>
          </w:tcPr>
          <w:p w14:paraId="3DA1B175" w14:textId="304845DE" w:rsidR="00232182" w:rsidRDefault="00232182" w:rsidP="0014081B">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Do (dzień, miesiąc rok)</w:t>
            </w:r>
          </w:p>
        </w:tc>
      </w:tr>
      <w:tr w:rsidR="00226FB4" w14:paraId="68B9AA50" w14:textId="77777777" w:rsidTr="00226FB4">
        <w:tc>
          <w:tcPr>
            <w:tcW w:w="704" w:type="dxa"/>
          </w:tcPr>
          <w:p w14:paraId="4AFEDD33" w14:textId="010E5E43" w:rsidR="00226FB4" w:rsidRDefault="00226FB4" w:rsidP="0014081B">
            <w:pPr>
              <w:spacing w:before="120" w:line="288" w:lineRule="auto"/>
              <w:jc w:val="both"/>
              <w:rPr>
                <w:rFonts w:ascii="Times New Roman" w:eastAsia="Times New Roman" w:hAnsi="Times New Roman"/>
                <w:lang w:eastAsia="pl-PL"/>
              </w:rPr>
            </w:pPr>
          </w:p>
        </w:tc>
        <w:tc>
          <w:tcPr>
            <w:tcW w:w="4111" w:type="dxa"/>
          </w:tcPr>
          <w:p w14:paraId="2E78B948" w14:textId="35C7BB12" w:rsidR="00226FB4" w:rsidRPr="00226FB4" w:rsidRDefault="00226FB4" w:rsidP="00226FB4">
            <w:pPr>
              <w:spacing w:before="120" w:line="288" w:lineRule="auto"/>
              <w:jc w:val="center"/>
              <w:rPr>
                <w:rFonts w:ascii="Times New Roman" w:eastAsia="Times New Roman" w:hAnsi="Times New Roman"/>
                <w:i/>
                <w:iCs/>
                <w:lang w:eastAsia="pl-PL"/>
              </w:rPr>
            </w:pPr>
            <w:r w:rsidRPr="00226FB4">
              <w:rPr>
                <w:rFonts w:ascii="Times New Roman" w:eastAsia="Times New Roman" w:hAnsi="Times New Roman"/>
                <w:i/>
                <w:iCs/>
                <w:lang w:eastAsia="pl-PL"/>
              </w:rPr>
              <w:t>1</w:t>
            </w:r>
          </w:p>
        </w:tc>
        <w:tc>
          <w:tcPr>
            <w:tcW w:w="2126" w:type="dxa"/>
          </w:tcPr>
          <w:p w14:paraId="6868CB22" w14:textId="4A606C9E" w:rsidR="00226FB4" w:rsidRPr="00226FB4" w:rsidRDefault="00226FB4" w:rsidP="00226FB4">
            <w:pPr>
              <w:spacing w:before="120" w:line="288" w:lineRule="auto"/>
              <w:jc w:val="center"/>
              <w:rPr>
                <w:rFonts w:ascii="Times New Roman" w:eastAsia="Times New Roman" w:hAnsi="Times New Roman"/>
                <w:i/>
                <w:iCs/>
                <w:lang w:eastAsia="pl-PL"/>
              </w:rPr>
            </w:pPr>
            <w:r w:rsidRPr="00226FB4">
              <w:rPr>
                <w:rFonts w:ascii="Times New Roman" w:eastAsia="Times New Roman" w:hAnsi="Times New Roman"/>
                <w:i/>
                <w:iCs/>
                <w:lang w:eastAsia="pl-PL"/>
              </w:rPr>
              <w:t>2</w:t>
            </w:r>
          </w:p>
        </w:tc>
        <w:tc>
          <w:tcPr>
            <w:tcW w:w="2410" w:type="dxa"/>
          </w:tcPr>
          <w:p w14:paraId="1745B83D" w14:textId="7033C362" w:rsidR="00226FB4" w:rsidRPr="00226FB4" w:rsidRDefault="00226FB4" w:rsidP="00226FB4">
            <w:pPr>
              <w:spacing w:before="120" w:line="288" w:lineRule="auto"/>
              <w:jc w:val="center"/>
              <w:rPr>
                <w:rFonts w:ascii="Times New Roman" w:eastAsia="Times New Roman" w:hAnsi="Times New Roman"/>
                <w:i/>
                <w:iCs/>
                <w:lang w:eastAsia="pl-PL"/>
              </w:rPr>
            </w:pPr>
            <w:r w:rsidRPr="00226FB4">
              <w:rPr>
                <w:rFonts w:ascii="Times New Roman" w:eastAsia="Times New Roman" w:hAnsi="Times New Roman"/>
                <w:i/>
                <w:iCs/>
                <w:lang w:eastAsia="pl-PL"/>
              </w:rPr>
              <w:t>3</w:t>
            </w:r>
          </w:p>
        </w:tc>
      </w:tr>
      <w:tr w:rsidR="00232182" w14:paraId="45F4305F" w14:textId="7F21AB25" w:rsidTr="00226FB4">
        <w:tc>
          <w:tcPr>
            <w:tcW w:w="704" w:type="dxa"/>
          </w:tcPr>
          <w:p w14:paraId="6FDEDF74" w14:textId="64D9F2B5" w:rsidR="00232182" w:rsidRDefault="00226FB4" w:rsidP="0014081B">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1.</w:t>
            </w:r>
          </w:p>
        </w:tc>
        <w:tc>
          <w:tcPr>
            <w:tcW w:w="4111" w:type="dxa"/>
          </w:tcPr>
          <w:p w14:paraId="542F5263" w14:textId="5578BF87" w:rsidR="00232182" w:rsidRDefault="00232182" w:rsidP="0014081B">
            <w:pPr>
              <w:spacing w:before="120" w:line="288" w:lineRule="auto"/>
              <w:jc w:val="both"/>
              <w:rPr>
                <w:rFonts w:ascii="Times New Roman" w:eastAsia="Times New Roman" w:hAnsi="Times New Roman"/>
                <w:lang w:eastAsia="pl-PL"/>
              </w:rPr>
            </w:pPr>
          </w:p>
        </w:tc>
        <w:tc>
          <w:tcPr>
            <w:tcW w:w="2126" w:type="dxa"/>
          </w:tcPr>
          <w:p w14:paraId="36787383" w14:textId="0FF17A30" w:rsidR="00232182" w:rsidRDefault="00232182" w:rsidP="0014081B">
            <w:pPr>
              <w:spacing w:before="120" w:line="288" w:lineRule="auto"/>
              <w:jc w:val="both"/>
              <w:rPr>
                <w:rFonts w:ascii="Times New Roman" w:eastAsia="Times New Roman" w:hAnsi="Times New Roman"/>
                <w:lang w:eastAsia="pl-PL"/>
              </w:rPr>
            </w:pPr>
          </w:p>
        </w:tc>
        <w:tc>
          <w:tcPr>
            <w:tcW w:w="2410" w:type="dxa"/>
          </w:tcPr>
          <w:p w14:paraId="49AF9BE2" w14:textId="77777777" w:rsidR="00232182" w:rsidRDefault="00232182" w:rsidP="0014081B">
            <w:pPr>
              <w:spacing w:before="120" w:line="288" w:lineRule="auto"/>
              <w:jc w:val="both"/>
              <w:rPr>
                <w:rFonts w:ascii="Times New Roman" w:eastAsia="Times New Roman" w:hAnsi="Times New Roman"/>
                <w:lang w:eastAsia="pl-PL"/>
              </w:rPr>
            </w:pPr>
          </w:p>
        </w:tc>
      </w:tr>
    </w:tbl>
    <w:p w14:paraId="7765F56A" w14:textId="247D7521" w:rsidR="00733884" w:rsidRDefault="00226FB4" w:rsidP="00226FB4">
      <w:pPr>
        <w:spacing w:before="120" w:after="0" w:line="288"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 xml:space="preserve">w przypadku braku wypełnienia przez Wykonawcę kolumn nr 1, 2 i 3 w tabeli powyżej Zamawiający nie przyzna punktów za to kryterium </w:t>
      </w:r>
    </w:p>
    <w:p w14:paraId="3040B8E8" w14:textId="7C0340C3" w:rsidR="00226FB4" w:rsidRDefault="00226FB4" w:rsidP="00226FB4">
      <w:pPr>
        <w:spacing w:before="120" w:after="0" w:line="288" w:lineRule="auto"/>
        <w:jc w:val="both"/>
        <w:rPr>
          <w:rFonts w:ascii="Times New Roman" w:eastAsia="Times New Roman" w:hAnsi="Times New Roman" w:cs="Times New Roman"/>
          <w:lang w:eastAsia="pl-PL"/>
        </w:rPr>
      </w:pPr>
    </w:p>
    <w:p w14:paraId="23D86783" w14:textId="4007CB01" w:rsidR="00226FB4" w:rsidRDefault="00226FB4" w:rsidP="00226FB4">
      <w:pPr>
        <w:spacing w:before="120" w:after="0" w:line="288" w:lineRule="auto"/>
        <w:jc w:val="both"/>
        <w:rPr>
          <w:rFonts w:ascii="Times New Roman" w:eastAsia="Times New Roman" w:hAnsi="Times New Roman" w:cs="Times New Roman"/>
          <w:lang w:eastAsia="pl-PL"/>
        </w:rPr>
      </w:pPr>
    </w:p>
    <w:p w14:paraId="0603CAF8" w14:textId="5A8E4B42" w:rsidR="00226FB4" w:rsidRDefault="00226FB4" w:rsidP="00226FB4">
      <w:pPr>
        <w:spacing w:before="120" w:after="0" w:line="288" w:lineRule="auto"/>
        <w:jc w:val="both"/>
        <w:rPr>
          <w:rFonts w:ascii="Times New Roman" w:eastAsia="Times New Roman" w:hAnsi="Times New Roman" w:cs="Times New Roman"/>
          <w:lang w:eastAsia="pl-PL"/>
        </w:rPr>
      </w:pPr>
    </w:p>
    <w:p w14:paraId="1FEA018A" w14:textId="6F49C773" w:rsidR="00226FB4" w:rsidRDefault="00226FB4" w:rsidP="00226FB4">
      <w:pPr>
        <w:spacing w:before="120" w:after="0" w:line="288" w:lineRule="auto"/>
        <w:jc w:val="both"/>
        <w:rPr>
          <w:rFonts w:ascii="Times New Roman" w:eastAsia="Times New Roman" w:hAnsi="Times New Roman" w:cs="Times New Roman"/>
          <w:lang w:eastAsia="pl-PL"/>
        </w:rPr>
      </w:pPr>
    </w:p>
    <w:p w14:paraId="7C756914" w14:textId="3F4D3075" w:rsidR="00226FB4" w:rsidRDefault="00226FB4" w:rsidP="00226FB4">
      <w:pPr>
        <w:spacing w:before="120" w:after="0" w:line="288" w:lineRule="auto"/>
        <w:jc w:val="both"/>
        <w:rPr>
          <w:rFonts w:ascii="Times New Roman" w:eastAsia="Times New Roman" w:hAnsi="Times New Roman" w:cs="Times New Roman"/>
          <w:lang w:eastAsia="pl-PL"/>
        </w:rPr>
      </w:pPr>
    </w:p>
    <w:p w14:paraId="0F48CCA7" w14:textId="77777777" w:rsidR="00226FB4" w:rsidRDefault="00226FB4" w:rsidP="00226FB4">
      <w:pPr>
        <w:spacing w:before="120" w:after="0" w:line="288" w:lineRule="auto"/>
        <w:jc w:val="both"/>
        <w:rPr>
          <w:rFonts w:ascii="Times New Roman" w:eastAsia="Times New Roman" w:hAnsi="Times New Roman" w:cs="Times New Roman"/>
          <w:lang w:eastAsia="pl-PL"/>
        </w:rPr>
      </w:pPr>
    </w:p>
    <w:p w14:paraId="3A688227" w14:textId="5B947025" w:rsidR="00226FB4" w:rsidRPr="00226FB4" w:rsidRDefault="00226FB4" w:rsidP="00226FB4">
      <w:pPr>
        <w:spacing w:before="120" w:after="0" w:line="360" w:lineRule="auto"/>
        <w:jc w:val="both"/>
        <w:rPr>
          <w:rFonts w:ascii="Times New Roman" w:eastAsia="Times New Roman" w:hAnsi="Times New Roman" w:cs="Times New Roman"/>
          <w:b/>
          <w:bCs/>
          <w:lang w:eastAsia="pl-PL"/>
        </w:rPr>
      </w:pPr>
      <w:r w:rsidRPr="00226FB4">
        <w:rPr>
          <w:rFonts w:ascii="Times New Roman" w:eastAsia="Times New Roman" w:hAnsi="Times New Roman" w:cs="Times New Roman"/>
          <w:b/>
          <w:bCs/>
          <w:u w:val="single"/>
          <w:lang w:eastAsia="pl-PL"/>
        </w:rPr>
        <w:lastRenderedPageBreak/>
        <w:t>Uwaga</w:t>
      </w:r>
      <w:r w:rsidRPr="00226FB4">
        <w:rPr>
          <w:rFonts w:ascii="Times New Roman" w:eastAsia="Times New Roman" w:hAnsi="Times New Roman" w:cs="Times New Roman"/>
          <w:b/>
          <w:bCs/>
          <w:lang w:eastAsia="pl-PL"/>
        </w:rPr>
        <w:t>: Wykonawca zobowiązany jest do załączenia dokumentów potwierdzających należyte wykonanie wyszczególnionych w powyższych tabelach zamówień.</w:t>
      </w:r>
    </w:p>
    <w:p w14:paraId="0D6DAB2E" w14:textId="77777777" w:rsidR="009F36AF" w:rsidRDefault="009F36AF" w:rsidP="008F4A56">
      <w:pPr>
        <w:spacing w:before="120" w:after="0" w:line="288"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Ponadto oświadczamy, że aplikacja mobilna będzie posiadać lub nie dodatkowe funkcjonalności, o których mowa poniżej:</w:t>
      </w:r>
    </w:p>
    <w:p w14:paraId="0F573771" w14:textId="77777777" w:rsidR="009F36AF" w:rsidRDefault="009F36AF" w:rsidP="008F4A56">
      <w:pPr>
        <w:spacing w:before="120" w:after="0" w:line="288"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tbl>
      <w:tblPr>
        <w:tblStyle w:val="Tabela-Siatka"/>
        <w:tblW w:w="9351" w:type="dxa"/>
        <w:tblInd w:w="0" w:type="dxa"/>
        <w:tblLook w:val="04A0" w:firstRow="1" w:lastRow="0" w:firstColumn="1" w:lastColumn="0" w:noHBand="0" w:noVBand="1"/>
      </w:tblPr>
      <w:tblGrid>
        <w:gridCol w:w="704"/>
        <w:gridCol w:w="4111"/>
        <w:gridCol w:w="4536"/>
      </w:tblGrid>
      <w:tr w:rsidR="009F36AF" w14:paraId="705F6DF8" w14:textId="77777777" w:rsidTr="009F36AF">
        <w:tc>
          <w:tcPr>
            <w:tcW w:w="704" w:type="dxa"/>
          </w:tcPr>
          <w:p w14:paraId="217DD8F9" w14:textId="51F5F2B0" w:rsidR="009F36AF" w:rsidRDefault="009F36AF" w:rsidP="008F4A56">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Lp.</w:t>
            </w:r>
          </w:p>
        </w:tc>
        <w:tc>
          <w:tcPr>
            <w:tcW w:w="4111" w:type="dxa"/>
          </w:tcPr>
          <w:p w14:paraId="73F98FDC" w14:textId="16A1D864" w:rsidR="009F36AF" w:rsidRDefault="009F36AF" w:rsidP="008F4A56">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 xml:space="preserve">Funkcjonalność </w:t>
            </w:r>
          </w:p>
        </w:tc>
        <w:tc>
          <w:tcPr>
            <w:tcW w:w="4536" w:type="dxa"/>
          </w:tcPr>
          <w:p w14:paraId="4810EF18" w14:textId="25208CBF" w:rsidR="009F36AF" w:rsidRDefault="009F36AF" w:rsidP="008F4A56">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Potwierdzenie</w:t>
            </w:r>
          </w:p>
        </w:tc>
      </w:tr>
      <w:tr w:rsidR="009F36AF" w14:paraId="456A4C47" w14:textId="77777777" w:rsidTr="009F36AF">
        <w:tc>
          <w:tcPr>
            <w:tcW w:w="704" w:type="dxa"/>
          </w:tcPr>
          <w:p w14:paraId="180ABA62" w14:textId="2CE9CE3F" w:rsidR="009F36AF" w:rsidRDefault="009F36AF" w:rsidP="008F4A56">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1.</w:t>
            </w:r>
          </w:p>
        </w:tc>
        <w:tc>
          <w:tcPr>
            <w:tcW w:w="4111" w:type="dxa"/>
          </w:tcPr>
          <w:p w14:paraId="6E9CFBAB" w14:textId="2E90CAF6" w:rsidR="009F36AF" w:rsidRDefault="009F36AF" w:rsidP="008F4A56">
            <w:pPr>
              <w:spacing w:before="120" w:line="288" w:lineRule="auto"/>
              <w:jc w:val="both"/>
              <w:rPr>
                <w:rFonts w:ascii="Times New Roman" w:eastAsia="Times New Roman" w:hAnsi="Times New Roman"/>
                <w:lang w:eastAsia="pl-PL"/>
              </w:rPr>
            </w:pPr>
            <w:r w:rsidRPr="008F4A56">
              <w:rPr>
                <w:rFonts w:ascii="Times New Roman" w:eastAsia="Times New Roman" w:hAnsi="Times New Roman"/>
                <w:lang w:eastAsia="pl-PL"/>
              </w:rPr>
              <w:t>planer podróży</w:t>
            </w:r>
          </w:p>
        </w:tc>
        <w:tc>
          <w:tcPr>
            <w:tcW w:w="4536" w:type="dxa"/>
          </w:tcPr>
          <w:p w14:paraId="176FC68F" w14:textId="1E2F8F27" w:rsidR="009F36AF" w:rsidRDefault="009F36AF" w:rsidP="008F4A56">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spełnia / nie spełnia*</w:t>
            </w:r>
            <w:r w:rsidR="00733884">
              <w:rPr>
                <w:rFonts w:ascii="Times New Roman" w:eastAsia="Times New Roman" w:hAnsi="Times New Roman"/>
                <w:lang w:eastAsia="pl-PL"/>
              </w:rPr>
              <w:t>*</w:t>
            </w:r>
          </w:p>
        </w:tc>
      </w:tr>
      <w:tr w:rsidR="009F36AF" w14:paraId="31E9100C" w14:textId="77777777" w:rsidTr="009F36AF">
        <w:tc>
          <w:tcPr>
            <w:tcW w:w="704" w:type="dxa"/>
          </w:tcPr>
          <w:p w14:paraId="19FD28B2" w14:textId="529BC01D" w:rsidR="009F36AF" w:rsidRDefault="009F36AF" w:rsidP="009F36AF">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2.</w:t>
            </w:r>
          </w:p>
        </w:tc>
        <w:tc>
          <w:tcPr>
            <w:tcW w:w="4111" w:type="dxa"/>
          </w:tcPr>
          <w:p w14:paraId="200EF388" w14:textId="6F850EA6" w:rsidR="009F36AF" w:rsidRDefault="009F36AF" w:rsidP="009F36AF">
            <w:pPr>
              <w:spacing w:before="120" w:line="288" w:lineRule="auto"/>
              <w:jc w:val="both"/>
              <w:rPr>
                <w:rFonts w:ascii="Times New Roman" w:eastAsia="Times New Roman" w:hAnsi="Times New Roman"/>
                <w:lang w:eastAsia="pl-PL"/>
              </w:rPr>
            </w:pPr>
            <w:r w:rsidRPr="008F4A56">
              <w:rPr>
                <w:rFonts w:ascii="Times New Roman" w:eastAsia="Times New Roman" w:hAnsi="Times New Roman"/>
                <w:lang w:eastAsia="pl-PL"/>
              </w:rPr>
              <w:t>strona mobilna</w:t>
            </w:r>
          </w:p>
        </w:tc>
        <w:tc>
          <w:tcPr>
            <w:tcW w:w="4536" w:type="dxa"/>
          </w:tcPr>
          <w:p w14:paraId="78A16B17" w14:textId="219397F9" w:rsidR="009F36AF" w:rsidRDefault="009F36AF" w:rsidP="009F36AF">
            <w:pPr>
              <w:spacing w:before="120" w:line="288" w:lineRule="auto"/>
              <w:jc w:val="both"/>
              <w:rPr>
                <w:rFonts w:ascii="Times New Roman" w:eastAsia="Times New Roman" w:hAnsi="Times New Roman"/>
                <w:lang w:eastAsia="pl-PL"/>
              </w:rPr>
            </w:pPr>
            <w:r w:rsidRPr="00251EFA">
              <w:rPr>
                <w:rFonts w:ascii="Times New Roman" w:eastAsia="Times New Roman" w:hAnsi="Times New Roman"/>
                <w:lang w:eastAsia="pl-PL"/>
              </w:rPr>
              <w:t>spełnia / nie spełnia*</w:t>
            </w:r>
            <w:r w:rsidR="00733884">
              <w:rPr>
                <w:rFonts w:ascii="Times New Roman" w:eastAsia="Times New Roman" w:hAnsi="Times New Roman"/>
                <w:lang w:eastAsia="pl-PL"/>
              </w:rPr>
              <w:t>*</w:t>
            </w:r>
          </w:p>
        </w:tc>
      </w:tr>
      <w:tr w:rsidR="009F36AF" w14:paraId="4C074A76" w14:textId="77777777" w:rsidTr="009F36AF">
        <w:tc>
          <w:tcPr>
            <w:tcW w:w="704" w:type="dxa"/>
          </w:tcPr>
          <w:p w14:paraId="55197200" w14:textId="18C727EB" w:rsidR="009F36AF" w:rsidRDefault="009F36AF" w:rsidP="009F36AF">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3.</w:t>
            </w:r>
          </w:p>
        </w:tc>
        <w:tc>
          <w:tcPr>
            <w:tcW w:w="4111" w:type="dxa"/>
          </w:tcPr>
          <w:p w14:paraId="4C375B71" w14:textId="29F2549F" w:rsidR="009F36AF" w:rsidRDefault="009F36AF" w:rsidP="009F36AF">
            <w:pPr>
              <w:spacing w:before="120" w:line="288" w:lineRule="auto"/>
              <w:jc w:val="both"/>
              <w:rPr>
                <w:rFonts w:ascii="Times New Roman" w:eastAsia="Times New Roman" w:hAnsi="Times New Roman"/>
                <w:lang w:eastAsia="pl-PL"/>
              </w:rPr>
            </w:pPr>
            <w:r>
              <w:rPr>
                <w:rFonts w:ascii="Times New Roman" w:eastAsia="Times New Roman" w:hAnsi="Times New Roman"/>
                <w:lang w:eastAsia="pl-PL"/>
              </w:rPr>
              <w:t>rezerwacja miejsca na przewóz roweru</w:t>
            </w:r>
          </w:p>
        </w:tc>
        <w:tc>
          <w:tcPr>
            <w:tcW w:w="4536" w:type="dxa"/>
          </w:tcPr>
          <w:p w14:paraId="02BBD80B" w14:textId="3639E5E7" w:rsidR="009F36AF" w:rsidRDefault="009F36AF" w:rsidP="009F36AF">
            <w:pPr>
              <w:spacing w:before="120" w:line="288" w:lineRule="auto"/>
              <w:jc w:val="both"/>
              <w:rPr>
                <w:rFonts w:ascii="Times New Roman" w:eastAsia="Times New Roman" w:hAnsi="Times New Roman"/>
                <w:lang w:eastAsia="pl-PL"/>
              </w:rPr>
            </w:pPr>
            <w:r w:rsidRPr="00251EFA">
              <w:rPr>
                <w:rFonts w:ascii="Times New Roman" w:eastAsia="Times New Roman" w:hAnsi="Times New Roman"/>
                <w:lang w:eastAsia="pl-PL"/>
              </w:rPr>
              <w:t>spełnia / nie spełnia*</w:t>
            </w:r>
            <w:r w:rsidR="00733884">
              <w:rPr>
                <w:rFonts w:ascii="Times New Roman" w:eastAsia="Times New Roman" w:hAnsi="Times New Roman"/>
                <w:lang w:eastAsia="pl-PL"/>
              </w:rPr>
              <w:t>*</w:t>
            </w:r>
          </w:p>
        </w:tc>
      </w:tr>
    </w:tbl>
    <w:p w14:paraId="1B67A451" w14:textId="66359C77" w:rsidR="008F4A56" w:rsidRDefault="009F36AF" w:rsidP="008F4A56">
      <w:pPr>
        <w:spacing w:before="120" w:after="0" w:line="288"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733884">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niepotrzebne skreślić – w przypadku braku skreślenia jednej z opcji Zamawiający uzna, że Wykonawca nie spełnia danej funkcjonalności.</w:t>
      </w:r>
    </w:p>
    <w:p w14:paraId="54DCB973" w14:textId="77777777" w:rsidR="008F4A56" w:rsidRPr="008F4A56" w:rsidRDefault="008F4A56" w:rsidP="008F4A56">
      <w:pPr>
        <w:spacing w:after="0" w:line="360" w:lineRule="auto"/>
        <w:jc w:val="both"/>
        <w:rPr>
          <w:rFonts w:ascii="Times New Roman" w:eastAsia="Times New Roman" w:hAnsi="Times New Roman" w:cs="Times New Roman"/>
          <w:i/>
          <w:szCs w:val="20"/>
          <w:lang w:eastAsia="pl-PL"/>
        </w:rPr>
      </w:pPr>
    </w:p>
    <w:p w14:paraId="32C342AD" w14:textId="77777777" w:rsidR="008F4A56" w:rsidRPr="008F4A56" w:rsidRDefault="008F4A56" w:rsidP="008F4A56">
      <w:pPr>
        <w:spacing w:after="0" w:line="360" w:lineRule="auto"/>
        <w:jc w:val="right"/>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w:t>
      </w:r>
    </w:p>
    <w:p w14:paraId="07E1AEC8" w14:textId="77777777" w:rsidR="008F4A56" w:rsidRPr="008F4A56" w:rsidRDefault="008F4A56" w:rsidP="008F4A56">
      <w:pPr>
        <w:spacing w:after="0" w:line="360" w:lineRule="auto"/>
        <w:jc w:val="right"/>
        <w:rPr>
          <w:rFonts w:ascii="Times New Roman" w:eastAsia="Times New Roman" w:hAnsi="Times New Roman" w:cs="Times New Roman"/>
          <w:szCs w:val="20"/>
          <w:lang w:eastAsia="pl-PL"/>
        </w:rPr>
      </w:pPr>
      <w:r w:rsidRPr="008F4A56">
        <w:rPr>
          <w:rFonts w:ascii="Times New Roman" w:eastAsia="Times New Roman" w:hAnsi="Times New Roman" w:cs="Times New Roman"/>
          <w:szCs w:val="20"/>
          <w:lang w:eastAsia="pl-PL"/>
        </w:rPr>
        <w:t>/pieczątka i podpis osoby upoważnionej do składania oświadczeń w imieniu Wykonawcy/</w:t>
      </w:r>
    </w:p>
    <w:p w14:paraId="77FAF084"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70E9EB31"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58F09EBA" w14:textId="76DFD577" w:rsidR="008F4A56" w:rsidRDefault="008F4A56" w:rsidP="008F4A56">
      <w:pPr>
        <w:spacing w:after="0" w:line="240" w:lineRule="auto"/>
        <w:jc w:val="right"/>
        <w:rPr>
          <w:rFonts w:ascii="Times New Roman" w:eastAsia="Times New Roman" w:hAnsi="Times New Roman" w:cs="Times New Roman"/>
          <w:lang w:eastAsia="pl-PL"/>
        </w:rPr>
      </w:pPr>
    </w:p>
    <w:p w14:paraId="040D3C48" w14:textId="0ACE47FD" w:rsidR="00226FB4" w:rsidRDefault="00226FB4" w:rsidP="008F4A56">
      <w:pPr>
        <w:spacing w:after="0" w:line="240" w:lineRule="auto"/>
        <w:jc w:val="right"/>
        <w:rPr>
          <w:rFonts w:ascii="Times New Roman" w:eastAsia="Times New Roman" w:hAnsi="Times New Roman" w:cs="Times New Roman"/>
          <w:lang w:eastAsia="pl-PL"/>
        </w:rPr>
      </w:pPr>
    </w:p>
    <w:p w14:paraId="26AC605F" w14:textId="3DF9DD7A" w:rsidR="00226FB4" w:rsidRDefault="00226FB4" w:rsidP="008F4A56">
      <w:pPr>
        <w:spacing w:after="0" w:line="240" w:lineRule="auto"/>
        <w:jc w:val="right"/>
        <w:rPr>
          <w:rFonts w:ascii="Times New Roman" w:eastAsia="Times New Roman" w:hAnsi="Times New Roman" w:cs="Times New Roman"/>
          <w:lang w:eastAsia="pl-PL"/>
        </w:rPr>
      </w:pPr>
    </w:p>
    <w:p w14:paraId="35B2574E" w14:textId="15CC17D7" w:rsidR="00226FB4" w:rsidRDefault="00226FB4" w:rsidP="008F4A56">
      <w:pPr>
        <w:spacing w:after="0" w:line="240" w:lineRule="auto"/>
        <w:jc w:val="right"/>
        <w:rPr>
          <w:rFonts w:ascii="Times New Roman" w:eastAsia="Times New Roman" w:hAnsi="Times New Roman" w:cs="Times New Roman"/>
          <w:lang w:eastAsia="pl-PL"/>
        </w:rPr>
      </w:pPr>
    </w:p>
    <w:p w14:paraId="51BB580A" w14:textId="1B2D55AC" w:rsidR="00226FB4" w:rsidRDefault="00226FB4" w:rsidP="008F4A56">
      <w:pPr>
        <w:spacing w:after="0" w:line="240" w:lineRule="auto"/>
        <w:jc w:val="right"/>
        <w:rPr>
          <w:rFonts w:ascii="Times New Roman" w:eastAsia="Times New Roman" w:hAnsi="Times New Roman" w:cs="Times New Roman"/>
          <w:lang w:eastAsia="pl-PL"/>
        </w:rPr>
      </w:pPr>
    </w:p>
    <w:p w14:paraId="353C5963" w14:textId="673E03C1" w:rsidR="00226FB4" w:rsidRDefault="00226FB4" w:rsidP="008F4A56">
      <w:pPr>
        <w:spacing w:after="0" w:line="240" w:lineRule="auto"/>
        <w:jc w:val="right"/>
        <w:rPr>
          <w:rFonts w:ascii="Times New Roman" w:eastAsia="Times New Roman" w:hAnsi="Times New Roman" w:cs="Times New Roman"/>
          <w:lang w:eastAsia="pl-PL"/>
        </w:rPr>
      </w:pPr>
    </w:p>
    <w:p w14:paraId="5122E651" w14:textId="42EA9E26" w:rsidR="00226FB4" w:rsidRDefault="00226FB4" w:rsidP="008F4A56">
      <w:pPr>
        <w:spacing w:after="0" w:line="240" w:lineRule="auto"/>
        <w:jc w:val="right"/>
        <w:rPr>
          <w:rFonts w:ascii="Times New Roman" w:eastAsia="Times New Roman" w:hAnsi="Times New Roman" w:cs="Times New Roman"/>
          <w:lang w:eastAsia="pl-PL"/>
        </w:rPr>
      </w:pPr>
    </w:p>
    <w:p w14:paraId="3DC1E0C9" w14:textId="51D955B6" w:rsidR="00226FB4" w:rsidRDefault="00226FB4" w:rsidP="008F4A56">
      <w:pPr>
        <w:spacing w:after="0" w:line="240" w:lineRule="auto"/>
        <w:jc w:val="right"/>
        <w:rPr>
          <w:rFonts w:ascii="Times New Roman" w:eastAsia="Times New Roman" w:hAnsi="Times New Roman" w:cs="Times New Roman"/>
          <w:lang w:eastAsia="pl-PL"/>
        </w:rPr>
      </w:pPr>
    </w:p>
    <w:p w14:paraId="19BA0707" w14:textId="10AC5E34" w:rsidR="00226FB4" w:rsidRDefault="00226FB4" w:rsidP="008F4A56">
      <w:pPr>
        <w:spacing w:after="0" w:line="240" w:lineRule="auto"/>
        <w:jc w:val="right"/>
        <w:rPr>
          <w:rFonts w:ascii="Times New Roman" w:eastAsia="Times New Roman" w:hAnsi="Times New Roman" w:cs="Times New Roman"/>
          <w:lang w:eastAsia="pl-PL"/>
        </w:rPr>
      </w:pPr>
    </w:p>
    <w:p w14:paraId="3FA6AF62" w14:textId="78A308CE" w:rsidR="00226FB4" w:rsidRDefault="00226FB4" w:rsidP="008F4A56">
      <w:pPr>
        <w:spacing w:after="0" w:line="240" w:lineRule="auto"/>
        <w:jc w:val="right"/>
        <w:rPr>
          <w:rFonts w:ascii="Times New Roman" w:eastAsia="Times New Roman" w:hAnsi="Times New Roman" w:cs="Times New Roman"/>
          <w:lang w:eastAsia="pl-PL"/>
        </w:rPr>
      </w:pPr>
    </w:p>
    <w:p w14:paraId="2195CE9C" w14:textId="0B23EF3F" w:rsidR="00226FB4" w:rsidRDefault="00226FB4" w:rsidP="008F4A56">
      <w:pPr>
        <w:spacing w:after="0" w:line="240" w:lineRule="auto"/>
        <w:jc w:val="right"/>
        <w:rPr>
          <w:rFonts w:ascii="Times New Roman" w:eastAsia="Times New Roman" w:hAnsi="Times New Roman" w:cs="Times New Roman"/>
          <w:lang w:eastAsia="pl-PL"/>
        </w:rPr>
      </w:pPr>
    </w:p>
    <w:p w14:paraId="7C9DFCAE" w14:textId="53F39346" w:rsidR="00226FB4" w:rsidRDefault="00226FB4" w:rsidP="008F4A56">
      <w:pPr>
        <w:spacing w:after="0" w:line="240" w:lineRule="auto"/>
        <w:jc w:val="right"/>
        <w:rPr>
          <w:rFonts w:ascii="Times New Roman" w:eastAsia="Times New Roman" w:hAnsi="Times New Roman" w:cs="Times New Roman"/>
          <w:lang w:eastAsia="pl-PL"/>
        </w:rPr>
      </w:pPr>
    </w:p>
    <w:p w14:paraId="4265CC35" w14:textId="5657D6AF" w:rsidR="00226FB4" w:rsidRDefault="00226FB4" w:rsidP="008F4A56">
      <w:pPr>
        <w:spacing w:after="0" w:line="240" w:lineRule="auto"/>
        <w:jc w:val="right"/>
        <w:rPr>
          <w:rFonts w:ascii="Times New Roman" w:eastAsia="Times New Roman" w:hAnsi="Times New Roman" w:cs="Times New Roman"/>
          <w:lang w:eastAsia="pl-PL"/>
        </w:rPr>
      </w:pPr>
    </w:p>
    <w:p w14:paraId="02D3D1B8" w14:textId="132120AA" w:rsidR="00226FB4" w:rsidRDefault="00226FB4" w:rsidP="008F4A56">
      <w:pPr>
        <w:spacing w:after="0" w:line="240" w:lineRule="auto"/>
        <w:jc w:val="right"/>
        <w:rPr>
          <w:rFonts w:ascii="Times New Roman" w:eastAsia="Times New Roman" w:hAnsi="Times New Roman" w:cs="Times New Roman"/>
          <w:lang w:eastAsia="pl-PL"/>
        </w:rPr>
      </w:pPr>
    </w:p>
    <w:p w14:paraId="78EEE2AA" w14:textId="7F7A7A7B" w:rsidR="00226FB4" w:rsidRDefault="00226FB4" w:rsidP="008F4A56">
      <w:pPr>
        <w:spacing w:after="0" w:line="240" w:lineRule="auto"/>
        <w:jc w:val="right"/>
        <w:rPr>
          <w:rFonts w:ascii="Times New Roman" w:eastAsia="Times New Roman" w:hAnsi="Times New Roman" w:cs="Times New Roman"/>
          <w:lang w:eastAsia="pl-PL"/>
        </w:rPr>
      </w:pPr>
    </w:p>
    <w:p w14:paraId="18B9C216" w14:textId="29579425" w:rsidR="00226FB4" w:rsidRDefault="00226FB4" w:rsidP="008F4A56">
      <w:pPr>
        <w:spacing w:after="0" w:line="240" w:lineRule="auto"/>
        <w:jc w:val="right"/>
        <w:rPr>
          <w:rFonts w:ascii="Times New Roman" w:eastAsia="Times New Roman" w:hAnsi="Times New Roman" w:cs="Times New Roman"/>
          <w:lang w:eastAsia="pl-PL"/>
        </w:rPr>
      </w:pPr>
    </w:p>
    <w:p w14:paraId="1FDB143A" w14:textId="32A3C52B" w:rsidR="00226FB4" w:rsidRDefault="00226FB4" w:rsidP="008F4A56">
      <w:pPr>
        <w:spacing w:after="0" w:line="240" w:lineRule="auto"/>
        <w:jc w:val="right"/>
        <w:rPr>
          <w:rFonts w:ascii="Times New Roman" w:eastAsia="Times New Roman" w:hAnsi="Times New Roman" w:cs="Times New Roman"/>
          <w:lang w:eastAsia="pl-PL"/>
        </w:rPr>
      </w:pPr>
    </w:p>
    <w:p w14:paraId="4FCFE321" w14:textId="75494107" w:rsidR="00226FB4" w:rsidRDefault="00226FB4" w:rsidP="008F4A56">
      <w:pPr>
        <w:spacing w:after="0" w:line="240" w:lineRule="auto"/>
        <w:jc w:val="right"/>
        <w:rPr>
          <w:rFonts w:ascii="Times New Roman" w:eastAsia="Times New Roman" w:hAnsi="Times New Roman" w:cs="Times New Roman"/>
          <w:lang w:eastAsia="pl-PL"/>
        </w:rPr>
      </w:pPr>
    </w:p>
    <w:p w14:paraId="165093CB" w14:textId="2C429C1A" w:rsidR="00226FB4" w:rsidRDefault="00226FB4" w:rsidP="008F4A56">
      <w:pPr>
        <w:spacing w:after="0" w:line="240" w:lineRule="auto"/>
        <w:jc w:val="right"/>
        <w:rPr>
          <w:rFonts w:ascii="Times New Roman" w:eastAsia="Times New Roman" w:hAnsi="Times New Roman" w:cs="Times New Roman"/>
          <w:lang w:eastAsia="pl-PL"/>
        </w:rPr>
      </w:pPr>
    </w:p>
    <w:p w14:paraId="126B649E" w14:textId="3CFFCCB4" w:rsidR="00226FB4" w:rsidRDefault="00226FB4" w:rsidP="008F4A56">
      <w:pPr>
        <w:spacing w:after="0" w:line="240" w:lineRule="auto"/>
        <w:jc w:val="right"/>
        <w:rPr>
          <w:rFonts w:ascii="Times New Roman" w:eastAsia="Times New Roman" w:hAnsi="Times New Roman" w:cs="Times New Roman"/>
          <w:lang w:eastAsia="pl-PL"/>
        </w:rPr>
      </w:pPr>
    </w:p>
    <w:p w14:paraId="3C5CDDEC" w14:textId="51BA79FB" w:rsidR="00226FB4" w:rsidRDefault="00226FB4" w:rsidP="008F4A56">
      <w:pPr>
        <w:spacing w:after="0" w:line="240" w:lineRule="auto"/>
        <w:jc w:val="right"/>
        <w:rPr>
          <w:rFonts w:ascii="Times New Roman" w:eastAsia="Times New Roman" w:hAnsi="Times New Roman" w:cs="Times New Roman"/>
          <w:lang w:eastAsia="pl-PL"/>
        </w:rPr>
      </w:pPr>
    </w:p>
    <w:p w14:paraId="79E66474" w14:textId="16A8A0EB" w:rsidR="00226FB4" w:rsidRDefault="00226FB4" w:rsidP="008F4A56">
      <w:pPr>
        <w:spacing w:after="0" w:line="240" w:lineRule="auto"/>
        <w:jc w:val="right"/>
        <w:rPr>
          <w:rFonts w:ascii="Times New Roman" w:eastAsia="Times New Roman" w:hAnsi="Times New Roman" w:cs="Times New Roman"/>
          <w:lang w:eastAsia="pl-PL"/>
        </w:rPr>
      </w:pPr>
    </w:p>
    <w:p w14:paraId="5E3204B4" w14:textId="3FEB431C" w:rsidR="00226FB4" w:rsidRDefault="00226FB4" w:rsidP="008F4A56">
      <w:pPr>
        <w:spacing w:after="0" w:line="240" w:lineRule="auto"/>
        <w:jc w:val="right"/>
        <w:rPr>
          <w:rFonts w:ascii="Times New Roman" w:eastAsia="Times New Roman" w:hAnsi="Times New Roman" w:cs="Times New Roman"/>
          <w:lang w:eastAsia="pl-PL"/>
        </w:rPr>
      </w:pPr>
    </w:p>
    <w:p w14:paraId="3F7A5B38" w14:textId="540A4936" w:rsidR="00226FB4" w:rsidRDefault="00226FB4" w:rsidP="008F4A56">
      <w:pPr>
        <w:spacing w:after="0" w:line="240" w:lineRule="auto"/>
        <w:jc w:val="right"/>
        <w:rPr>
          <w:rFonts w:ascii="Times New Roman" w:eastAsia="Times New Roman" w:hAnsi="Times New Roman" w:cs="Times New Roman"/>
          <w:lang w:eastAsia="pl-PL"/>
        </w:rPr>
      </w:pPr>
    </w:p>
    <w:p w14:paraId="29A77C9A" w14:textId="1963ED93" w:rsidR="00226FB4" w:rsidRDefault="00226FB4" w:rsidP="008F4A56">
      <w:pPr>
        <w:spacing w:after="0" w:line="240" w:lineRule="auto"/>
        <w:jc w:val="right"/>
        <w:rPr>
          <w:rFonts w:ascii="Times New Roman" w:eastAsia="Times New Roman" w:hAnsi="Times New Roman" w:cs="Times New Roman"/>
          <w:lang w:eastAsia="pl-PL"/>
        </w:rPr>
      </w:pPr>
    </w:p>
    <w:p w14:paraId="299DDAC6" w14:textId="27DEA484" w:rsidR="00226FB4" w:rsidRDefault="00226FB4" w:rsidP="008F4A56">
      <w:pPr>
        <w:spacing w:after="0" w:line="240" w:lineRule="auto"/>
        <w:jc w:val="right"/>
        <w:rPr>
          <w:rFonts w:ascii="Times New Roman" w:eastAsia="Times New Roman" w:hAnsi="Times New Roman" w:cs="Times New Roman"/>
          <w:lang w:eastAsia="pl-PL"/>
        </w:rPr>
      </w:pPr>
    </w:p>
    <w:p w14:paraId="235A137A" w14:textId="51A9F9A6" w:rsidR="00226FB4" w:rsidRDefault="00226FB4" w:rsidP="008F4A56">
      <w:pPr>
        <w:spacing w:after="0" w:line="240" w:lineRule="auto"/>
        <w:jc w:val="right"/>
        <w:rPr>
          <w:rFonts w:ascii="Times New Roman" w:eastAsia="Times New Roman" w:hAnsi="Times New Roman" w:cs="Times New Roman"/>
          <w:lang w:eastAsia="pl-PL"/>
        </w:rPr>
      </w:pPr>
    </w:p>
    <w:p w14:paraId="00DB3657" w14:textId="74C063B2" w:rsidR="00226FB4" w:rsidRDefault="00226FB4" w:rsidP="008F4A56">
      <w:pPr>
        <w:spacing w:after="0" w:line="240" w:lineRule="auto"/>
        <w:jc w:val="right"/>
        <w:rPr>
          <w:rFonts w:ascii="Times New Roman" w:eastAsia="Times New Roman" w:hAnsi="Times New Roman" w:cs="Times New Roman"/>
          <w:lang w:eastAsia="pl-PL"/>
        </w:rPr>
      </w:pPr>
    </w:p>
    <w:p w14:paraId="13BD976F" w14:textId="6B672E66" w:rsidR="00226FB4" w:rsidRDefault="00226FB4" w:rsidP="008F4A56">
      <w:pPr>
        <w:spacing w:after="0" w:line="240" w:lineRule="auto"/>
        <w:jc w:val="right"/>
        <w:rPr>
          <w:rFonts w:ascii="Times New Roman" w:eastAsia="Times New Roman" w:hAnsi="Times New Roman" w:cs="Times New Roman"/>
          <w:lang w:eastAsia="pl-PL"/>
        </w:rPr>
      </w:pPr>
    </w:p>
    <w:p w14:paraId="706BFE48" w14:textId="77777777" w:rsidR="00226FB4" w:rsidRPr="008F4A56" w:rsidRDefault="00226FB4" w:rsidP="008F4A56">
      <w:pPr>
        <w:spacing w:after="0" w:line="240" w:lineRule="auto"/>
        <w:jc w:val="right"/>
        <w:rPr>
          <w:rFonts w:ascii="Times New Roman" w:eastAsia="Times New Roman" w:hAnsi="Times New Roman" w:cs="Times New Roman"/>
          <w:lang w:eastAsia="pl-PL"/>
        </w:rPr>
      </w:pPr>
    </w:p>
    <w:p w14:paraId="22061D04" w14:textId="77777777" w:rsidR="008F4A56" w:rsidRPr="008F4A56" w:rsidRDefault="008F4A56" w:rsidP="008F4A56">
      <w:pPr>
        <w:spacing w:after="0" w:line="240" w:lineRule="auto"/>
        <w:jc w:val="right"/>
        <w:rPr>
          <w:rFonts w:ascii="Times New Roman" w:eastAsia="Times New Roman" w:hAnsi="Times New Roman" w:cs="Times New Roman"/>
          <w:lang w:eastAsia="pl-PL"/>
        </w:rPr>
      </w:pPr>
    </w:p>
    <w:p w14:paraId="2ED6DA2A" w14:textId="77777777" w:rsidR="008F4A56" w:rsidRPr="008F4A56" w:rsidRDefault="008F4A56" w:rsidP="009F36AF">
      <w:pPr>
        <w:spacing w:after="0" w:line="240" w:lineRule="auto"/>
        <w:rPr>
          <w:rFonts w:ascii="Times New Roman" w:eastAsia="Times New Roman" w:hAnsi="Times New Roman" w:cs="Times New Roman"/>
          <w:lang w:eastAsia="pl-PL"/>
        </w:rPr>
      </w:pPr>
    </w:p>
    <w:p w14:paraId="037C469E" w14:textId="77777777" w:rsidR="008F4A56" w:rsidRPr="008F4A56" w:rsidRDefault="008F4A56" w:rsidP="008F4A56">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5"/>
      </w:tblGrid>
      <w:tr w:rsidR="008F4A56" w:rsidRPr="008F4A56" w14:paraId="3B8B73BC" w14:textId="77777777" w:rsidTr="008507E4">
        <w:tc>
          <w:tcPr>
            <w:tcW w:w="9396" w:type="dxa"/>
            <w:tcBorders>
              <w:top w:val="single" w:sz="4" w:space="0" w:color="auto"/>
              <w:left w:val="single" w:sz="4" w:space="0" w:color="auto"/>
              <w:bottom w:val="single" w:sz="4" w:space="0" w:color="auto"/>
              <w:right w:val="single" w:sz="4" w:space="0" w:color="auto"/>
            </w:tcBorders>
          </w:tcPr>
          <w:p w14:paraId="51ADC834" w14:textId="77777777" w:rsidR="008F4A56" w:rsidRPr="008F4A56" w:rsidRDefault="008F4A56" w:rsidP="008F4A56">
            <w:pPr>
              <w:tabs>
                <w:tab w:val="left" w:pos="2338"/>
              </w:tabs>
              <w:spacing w:after="0" w:line="240" w:lineRule="auto"/>
              <w:rPr>
                <w:rFonts w:ascii="Times New Roman" w:eastAsia="Times New Roman" w:hAnsi="Times New Roman" w:cs="Times New Roman"/>
                <w:b/>
                <w:lang w:eastAsia="pl-PL"/>
              </w:rPr>
            </w:pPr>
            <w:bookmarkStart w:id="68" w:name="_Hlk8107108"/>
          </w:p>
          <w:p w14:paraId="12E6648F" w14:textId="77777777" w:rsidR="008F4A56" w:rsidRPr="008F4A56" w:rsidRDefault="008F4A56" w:rsidP="008F4A56">
            <w:pPr>
              <w:keepNext/>
              <w:tabs>
                <w:tab w:val="left" w:pos="2338"/>
              </w:tabs>
              <w:spacing w:after="0" w:line="240" w:lineRule="auto"/>
              <w:jc w:val="center"/>
              <w:outlineLvl w:val="6"/>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ZAŁĄCZNIK NUMER 5</w:t>
            </w:r>
          </w:p>
          <w:p w14:paraId="2BAC8A7B" w14:textId="77777777" w:rsidR="008F4A56" w:rsidRPr="008F4A56" w:rsidRDefault="008F4A56" w:rsidP="008F4A56">
            <w:pPr>
              <w:spacing w:after="0" w:line="240" w:lineRule="auto"/>
              <w:jc w:val="center"/>
              <w:rPr>
                <w:rFonts w:ascii="Times New Roman" w:eastAsia="Times New Roman" w:hAnsi="Times New Roman" w:cs="Times New Roman"/>
                <w:b/>
                <w:lang w:eastAsia="pl-PL"/>
              </w:rPr>
            </w:pPr>
            <w:r w:rsidRPr="008F4A56">
              <w:rPr>
                <w:rFonts w:ascii="Times New Roman" w:eastAsia="Times New Roman" w:hAnsi="Times New Roman" w:cs="Times New Roman"/>
                <w:b/>
                <w:lang w:eastAsia="pl-PL"/>
              </w:rPr>
              <w:t>OŚWIADCZENIE O WYPEŁNIENIU OBOWIĄZKÓW INFORMACYJNYCH PRZEWIDZIANYCH W ART. 13 LUB 14 RODO</w:t>
            </w:r>
          </w:p>
          <w:p w14:paraId="154963EF" w14:textId="77777777" w:rsidR="008F4A56" w:rsidRPr="008F4A56" w:rsidRDefault="008F4A56" w:rsidP="008F4A56">
            <w:pPr>
              <w:tabs>
                <w:tab w:val="left" w:pos="2338"/>
              </w:tabs>
              <w:spacing w:after="0" w:line="240" w:lineRule="auto"/>
              <w:jc w:val="center"/>
              <w:rPr>
                <w:rFonts w:ascii="Times New Roman" w:eastAsia="Times New Roman" w:hAnsi="Times New Roman" w:cs="Times New Roman"/>
                <w:b/>
                <w:lang w:eastAsia="pl-PL"/>
              </w:rPr>
            </w:pPr>
          </w:p>
        </w:tc>
      </w:tr>
      <w:bookmarkEnd w:id="68"/>
    </w:tbl>
    <w:p w14:paraId="6FE3B7B4" w14:textId="77777777" w:rsidR="008F4A56" w:rsidRPr="008F4A56" w:rsidRDefault="008F4A56" w:rsidP="008F4A56">
      <w:pPr>
        <w:spacing w:after="0" w:line="240" w:lineRule="auto"/>
        <w:jc w:val="both"/>
        <w:rPr>
          <w:rFonts w:ascii="Times New Roman" w:eastAsia="Times New Roman" w:hAnsi="Times New Roman" w:cs="Times New Roman"/>
          <w:lang w:eastAsia="pl-PL"/>
        </w:rPr>
      </w:pPr>
    </w:p>
    <w:p w14:paraId="0E0B6E61" w14:textId="77777777" w:rsidR="008F4A56" w:rsidRPr="008F4A56" w:rsidRDefault="008F4A56" w:rsidP="008F4A56">
      <w:pPr>
        <w:spacing w:after="0" w:line="360" w:lineRule="auto"/>
        <w:jc w:val="both"/>
        <w:rPr>
          <w:rFonts w:ascii="Times New Roman" w:eastAsia="Times New Roman" w:hAnsi="Times New Roman" w:cs="Times New Roman"/>
          <w:lang w:eastAsia="pl-PL"/>
        </w:rPr>
      </w:pPr>
      <w:r w:rsidRPr="008F4A56">
        <w:rPr>
          <w:rFonts w:ascii="Times New Roman" w:eastAsia="Times New Roman" w:hAnsi="Times New Roman" w:cs="Times New Roman"/>
          <w:lang w:eastAsia="pl-PL"/>
        </w:rPr>
        <w:t>Oświadczam, że wypełniłem obowiązki informacyjne przewidziane w art. 13 lub art. 14 RODO</w:t>
      </w:r>
      <w:r w:rsidRPr="008F4A56">
        <w:rPr>
          <w:rFonts w:ascii="Times New Roman" w:eastAsia="Times New Roman" w:hAnsi="Times New Roman" w:cs="Times New Roman"/>
          <w:vertAlign w:val="superscript"/>
          <w:lang w:eastAsia="pl-PL"/>
        </w:rPr>
        <w:footnoteReference w:id="1"/>
      </w:r>
      <w:r w:rsidRPr="008F4A56">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sidRPr="008F4A56">
        <w:rPr>
          <w:rFonts w:ascii="Times New Roman" w:eastAsia="Times New Roman" w:hAnsi="Times New Roman" w:cs="Times New Roman"/>
          <w:vertAlign w:val="superscript"/>
          <w:lang w:eastAsia="pl-PL"/>
        </w:rPr>
        <w:footnoteReference w:id="2"/>
      </w:r>
      <w:r w:rsidRPr="008F4A56">
        <w:rPr>
          <w:rFonts w:ascii="Times New Roman" w:eastAsia="Times New Roman" w:hAnsi="Times New Roman" w:cs="Times New Roman"/>
          <w:lang w:eastAsia="pl-PL"/>
        </w:rPr>
        <w:t>.</w:t>
      </w:r>
    </w:p>
    <w:p w14:paraId="6796279F" w14:textId="77777777" w:rsidR="008F4A56" w:rsidRPr="008F4A56" w:rsidRDefault="008F4A56" w:rsidP="008F4A56">
      <w:pPr>
        <w:spacing w:after="0" w:line="240" w:lineRule="auto"/>
        <w:jc w:val="center"/>
        <w:rPr>
          <w:rFonts w:ascii="Times New Roman" w:eastAsia="Times New Roman" w:hAnsi="Times New Roman" w:cs="Times New Roman"/>
          <w:lang w:eastAsia="pl-PL"/>
        </w:rPr>
      </w:pPr>
    </w:p>
    <w:p w14:paraId="067AFB4C" w14:textId="77777777" w:rsidR="008F4A56" w:rsidRPr="008F4A56" w:rsidRDefault="008F4A56" w:rsidP="008F4A56">
      <w:pPr>
        <w:spacing w:after="0" w:line="360" w:lineRule="auto"/>
        <w:jc w:val="center"/>
        <w:rPr>
          <w:rFonts w:ascii="Times New Roman" w:eastAsia="Times New Roman" w:hAnsi="Times New Roman" w:cs="Times New Roman"/>
          <w:b/>
          <w:sz w:val="28"/>
          <w:szCs w:val="20"/>
          <w:lang w:eastAsia="pl-PL"/>
        </w:rPr>
      </w:pPr>
    </w:p>
    <w:p w14:paraId="370741BD" w14:textId="77777777" w:rsidR="008F4A56" w:rsidRPr="008F4A56" w:rsidRDefault="008F4A56" w:rsidP="008F4A56">
      <w:pPr>
        <w:spacing w:line="256" w:lineRule="auto"/>
        <w:rPr>
          <w:rFonts w:ascii="Calibri" w:eastAsia="Calibri" w:hAnsi="Calibri" w:cs="Times New Roman"/>
        </w:rPr>
      </w:pPr>
    </w:p>
    <w:p w14:paraId="2C71D32B" w14:textId="77777777" w:rsidR="008F4A56" w:rsidRPr="008F4A56" w:rsidRDefault="008F4A56" w:rsidP="008F4A56">
      <w:pPr>
        <w:spacing w:line="256" w:lineRule="auto"/>
        <w:rPr>
          <w:rFonts w:ascii="Calibri" w:eastAsia="Calibri" w:hAnsi="Calibri" w:cs="Times New Roman"/>
        </w:rPr>
      </w:pPr>
    </w:p>
    <w:p w14:paraId="25BED47E" w14:textId="77777777" w:rsidR="008F4A56" w:rsidRPr="008F4A56" w:rsidRDefault="008F4A56" w:rsidP="008F4A56">
      <w:pPr>
        <w:spacing w:line="256" w:lineRule="auto"/>
        <w:rPr>
          <w:rFonts w:ascii="Calibri" w:eastAsia="Calibri" w:hAnsi="Calibri" w:cs="Times New Roman"/>
        </w:rPr>
      </w:pPr>
    </w:p>
    <w:p w14:paraId="24EA9E45" w14:textId="77777777" w:rsidR="008F4A56" w:rsidRPr="008F4A56" w:rsidRDefault="008F4A56" w:rsidP="008F4A56">
      <w:pPr>
        <w:spacing w:line="256" w:lineRule="auto"/>
        <w:rPr>
          <w:rFonts w:ascii="Calibri" w:eastAsia="Calibri" w:hAnsi="Calibri" w:cs="Times New Roman"/>
        </w:rPr>
      </w:pPr>
    </w:p>
    <w:p w14:paraId="57C69542" w14:textId="77777777" w:rsidR="008F4A56" w:rsidRPr="008F4A56" w:rsidRDefault="008F4A56" w:rsidP="008F4A56">
      <w:pPr>
        <w:spacing w:after="0" w:line="360" w:lineRule="auto"/>
        <w:jc w:val="both"/>
        <w:rPr>
          <w:rFonts w:ascii="Times New Roman" w:eastAsia="Times New Roman" w:hAnsi="Times New Roman" w:cs="Times New Roman"/>
          <w:b/>
          <w:bCs/>
          <w:color w:val="000000"/>
          <w:lang w:eastAsia="pl-PL"/>
        </w:rPr>
      </w:pPr>
    </w:p>
    <w:p w14:paraId="7858D6CC" w14:textId="77777777" w:rsidR="00F246C2" w:rsidRDefault="00F246C2"/>
    <w:sectPr w:rsidR="00F246C2" w:rsidSect="008507E4">
      <w:headerReference w:type="default" r:id="rId15"/>
      <w:footerReference w:type="even" r:id="rId16"/>
      <w:footerReference w:type="default" r:id="rId17"/>
      <w:headerReference w:type="first" r:id="rId18"/>
      <w:pgSz w:w="11907" w:h="16840" w:code="9"/>
      <w:pgMar w:top="1276" w:right="1134" w:bottom="993" w:left="1418" w:header="284" w:footer="15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C28E6" w14:textId="77777777" w:rsidR="00965E70" w:rsidRDefault="00965E70" w:rsidP="008F4A56">
      <w:pPr>
        <w:spacing w:after="0" w:line="240" w:lineRule="auto"/>
      </w:pPr>
      <w:r>
        <w:separator/>
      </w:r>
    </w:p>
  </w:endnote>
  <w:endnote w:type="continuationSeparator" w:id="0">
    <w:p w14:paraId="2DB6DD3B" w14:textId="77777777" w:rsidR="00965E70" w:rsidRDefault="00965E70" w:rsidP="008F4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umanist 52 1 P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6DCE4" w14:textId="77777777" w:rsidR="0014081B" w:rsidRDefault="0014081B" w:rsidP="008507E4">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23F4E5A8" w14:textId="77777777" w:rsidR="0014081B" w:rsidRDefault="0014081B" w:rsidP="008507E4">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9F434" w14:textId="77777777" w:rsidR="0014081B" w:rsidRDefault="0014081B" w:rsidP="008507E4">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1B72A" w14:textId="77777777" w:rsidR="00965E70" w:rsidRDefault="00965E70" w:rsidP="008F4A56">
      <w:pPr>
        <w:spacing w:after="0" w:line="240" w:lineRule="auto"/>
      </w:pPr>
      <w:r>
        <w:separator/>
      </w:r>
    </w:p>
  </w:footnote>
  <w:footnote w:type="continuationSeparator" w:id="0">
    <w:p w14:paraId="28326C4D" w14:textId="77777777" w:rsidR="00965E70" w:rsidRDefault="00965E70" w:rsidP="008F4A56">
      <w:pPr>
        <w:spacing w:after="0" w:line="240" w:lineRule="auto"/>
      </w:pPr>
      <w:r>
        <w:continuationSeparator/>
      </w:r>
    </w:p>
  </w:footnote>
  <w:footnote w:id="1">
    <w:p w14:paraId="080FAFB9" w14:textId="77777777" w:rsidR="0014081B" w:rsidRDefault="0014081B" w:rsidP="008F4A5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5CD503CD" w14:textId="77777777" w:rsidR="0014081B" w:rsidRDefault="0014081B" w:rsidP="008F4A56">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2D685" w14:textId="77777777" w:rsidR="0014081B" w:rsidRDefault="0014081B" w:rsidP="008507E4">
    <w:pPr>
      <w:pStyle w:val="Nagwek"/>
    </w:pPr>
  </w:p>
  <w:p w14:paraId="30EC870E" w14:textId="77777777" w:rsidR="0014081B" w:rsidRDefault="0014081B" w:rsidP="008507E4">
    <w:pPr>
      <w:pStyle w:val="Nagwek"/>
    </w:pPr>
  </w:p>
  <w:p w14:paraId="7D05FCA6" w14:textId="77777777" w:rsidR="0014081B" w:rsidRPr="006A436D" w:rsidRDefault="0014081B" w:rsidP="008507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Look w:val="01E0" w:firstRow="1" w:lastRow="1" w:firstColumn="1" w:lastColumn="1" w:noHBand="0" w:noVBand="0"/>
    </w:tblPr>
    <w:tblGrid>
      <w:gridCol w:w="1276"/>
      <w:gridCol w:w="5069"/>
      <w:gridCol w:w="3402"/>
    </w:tblGrid>
    <w:tr w:rsidR="0014081B" w:rsidRPr="006E3934" w14:paraId="0518B505" w14:textId="77777777">
      <w:trPr>
        <w:trHeight w:val="1270"/>
      </w:trPr>
      <w:tc>
        <w:tcPr>
          <w:tcW w:w="1276" w:type="dxa"/>
          <w:shd w:val="clear" w:color="auto" w:fill="auto"/>
        </w:tcPr>
        <w:p w14:paraId="2CA5EC23" w14:textId="77777777" w:rsidR="0014081B" w:rsidRPr="006E3934" w:rsidRDefault="0014081B" w:rsidP="008507E4">
          <w:pPr>
            <w:rPr>
              <w:sz w:val="18"/>
              <w:szCs w:val="18"/>
            </w:rPr>
          </w:pPr>
        </w:p>
      </w:tc>
      <w:tc>
        <w:tcPr>
          <w:tcW w:w="5069" w:type="dxa"/>
          <w:shd w:val="clear" w:color="auto" w:fill="auto"/>
        </w:tcPr>
        <w:p w14:paraId="7460CBEF" w14:textId="77777777" w:rsidR="0014081B" w:rsidRPr="006E3934" w:rsidRDefault="0014081B" w:rsidP="008507E4">
          <w:pPr>
            <w:jc w:val="center"/>
            <w:rPr>
              <w:lang w:val="it-IT"/>
            </w:rPr>
          </w:pPr>
        </w:p>
      </w:tc>
      <w:tc>
        <w:tcPr>
          <w:tcW w:w="3402" w:type="dxa"/>
          <w:shd w:val="clear" w:color="auto" w:fill="auto"/>
        </w:tcPr>
        <w:p w14:paraId="407C8C21" w14:textId="77777777" w:rsidR="0014081B" w:rsidRPr="006E3934" w:rsidRDefault="0014081B" w:rsidP="008507E4">
          <w:pPr>
            <w:rPr>
              <w:lang w:val="en-US"/>
            </w:rPr>
          </w:pPr>
        </w:p>
      </w:tc>
    </w:tr>
  </w:tbl>
  <w:p w14:paraId="1FE52AEE" w14:textId="77777777" w:rsidR="0014081B" w:rsidRPr="00235E1F" w:rsidRDefault="0014081B" w:rsidP="008507E4">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673D1"/>
    <w:multiLevelType w:val="hybridMultilevel"/>
    <w:tmpl w:val="086ECAAC"/>
    <w:lvl w:ilvl="0" w:tplc="04150011">
      <w:start w:val="1"/>
      <w:numFmt w:val="decimal"/>
      <w:lvlText w:val="%1)"/>
      <w:lvlJc w:val="left"/>
      <w:pPr>
        <w:ind w:left="447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D9E2B0A"/>
    <w:multiLevelType w:val="multilevel"/>
    <w:tmpl w:val="6AF82E50"/>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42D74"/>
    <w:multiLevelType w:val="singleLevel"/>
    <w:tmpl w:val="82B25BF4"/>
    <w:lvl w:ilvl="0">
      <w:start w:val="1"/>
      <w:numFmt w:val="decimal"/>
      <w:lvlText w:val="%1)"/>
      <w:lvlJc w:val="left"/>
      <w:pPr>
        <w:tabs>
          <w:tab w:val="num" w:pos="360"/>
        </w:tabs>
        <w:ind w:left="360" w:hanging="360"/>
      </w:pPr>
      <w:rPr>
        <w:b w:val="0"/>
        <w:i w:val="0"/>
      </w:rPr>
    </w:lvl>
  </w:abstractNum>
  <w:abstractNum w:abstractNumId="6" w15:restartNumberingAfterBreak="0">
    <w:nsid w:val="1AB016EC"/>
    <w:multiLevelType w:val="hybridMultilevel"/>
    <w:tmpl w:val="E7368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47F6E"/>
    <w:multiLevelType w:val="hybridMultilevel"/>
    <w:tmpl w:val="0A78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0E82870"/>
    <w:multiLevelType w:val="hybridMultilevel"/>
    <w:tmpl w:val="091AA452"/>
    <w:lvl w:ilvl="0" w:tplc="EE1E7C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736870"/>
    <w:multiLevelType w:val="hybridMultilevel"/>
    <w:tmpl w:val="7DDC07D6"/>
    <w:lvl w:ilvl="0" w:tplc="13DE8A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864A65"/>
    <w:multiLevelType w:val="hybridMultilevel"/>
    <w:tmpl w:val="BBFAE9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3745EC9"/>
    <w:multiLevelType w:val="hybridMultilevel"/>
    <w:tmpl w:val="3816F4FE"/>
    <w:lvl w:ilvl="0" w:tplc="04150011">
      <w:start w:val="1"/>
      <w:numFmt w:val="decimal"/>
      <w:lvlText w:val="%1)"/>
      <w:lvlJc w:val="left"/>
      <w:pPr>
        <w:ind w:left="1837" w:hanging="360"/>
      </w:pPr>
    </w:lvl>
    <w:lvl w:ilvl="1" w:tplc="04150019">
      <w:start w:val="1"/>
      <w:numFmt w:val="lowerLetter"/>
      <w:lvlText w:val="%2."/>
      <w:lvlJc w:val="left"/>
      <w:pPr>
        <w:ind w:left="2557" w:hanging="360"/>
      </w:pPr>
    </w:lvl>
    <w:lvl w:ilvl="2" w:tplc="0415001B">
      <w:start w:val="1"/>
      <w:numFmt w:val="lowerRoman"/>
      <w:lvlText w:val="%3."/>
      <w:lvlJc w:val="right"/>
      <w:pPr>
        <w:ind w:left="3277" w:hanging="180"/>
      </w:pPr>
    </w:lvl>
    <w:lvl w:ilvl="3" w:tplc="0415000F">
      <w:start w:val="1"/>
      <w:numFmt w:val="decimal"/>
      <w:lvlText w:val="%4."/>
      <w:lvlJc w:val="left"/>
      <w:pPr>
        <w:ind w:left="3997" w:hanging="360"/>
      </w:pPr>
    </w:lvl>
    <w:lvl w:ilvl="4" w:tplc="04150019">
      <w:start w:val="1"/>
      <w:numFmt w:val="lowerLetter"/>
      <w:lvlText w:val="%5."/>
      <w:lvlJc w:val="left"/>
      <w:pPr>
        <w:ind w:left="4717" w:hanging="360"/>
      </w:pPr>
    </w:lvl>
    <w:lvl w:ilvl="5" w:tplc="0415001B">
      <w:start w:val="1"/>
      <w:numFmt w:val="lowerRoman"/>
      <w:lvlText w:val="%6."/>
      <w:lvlJc w:val="right"/>
      <w:pPr>
        <w:ind w:left="5437" w:hanging="180"/>
      </w:pPr>
    </w:lvl>
    <w:lvl w:ilvl="6" w:tplc="0415000F">
      <w:start w:val="1"/>
      <w:numFmt w:val="decimal"/>
      <w:lvlText w:val="%7."/>
      <w:lvlJc w:val="left"/>
      <w:pPr>
        <w:ind w:left="6157" w:hanging="360"/>
      </w:pPr>
    </w:lvl>
    <w:lvl w:ilvl="7" w:tplc="04150019">
      <w:start w:val="1"/>
      <w:numFmt w:val="lowerLetter"/>
      <w:lvlText w:val="%8."/>
      <w:lvlJc w:val="left"/>
      <w:pPr>
        <w:ind w:left="6877" w:hanging="360"/>
      </w:pPr>
    </w:lvl>
    <w:lvl w:ilvl="8" w:tplc="0415001B">
      <w:start w:val="1"/>
      <w:numFmt w:val="lowerRoman"/>
      <w:lvlText w:val="%9."/>
      <w:lvlJc w:val="right"/>
      <w:pPr>
        <w:ind w:left="7597" w:hanging="180"/>
      </w:pPr>
    </w:lvl>
  </w:abstractNum>
  <w:abstractNum w:abstractNumId="12" w15:restartNumberingAfterBreak="0">
    <w:nsid w:val="25C10437"/>
    <w:multiLevelType w:val="hybridMultilevel"/>
    <w:tmpl w:val="811A5DC2"/>
    <w:lvl w:ilvl="0" w:tplc="04150011">
      <w:start w:val="1"/>
      <w:numFmt w:val="decimal"/>
      <w:lvlText w:val="%1)"/>
      <w:lvlJc w:val="left"/>
      <w:pPr>
        <w:tabs>
          <w:tab w:val="num" w:pos="720"/>
        </w:tabs>
        <w:ind w:left="720" w:hanging="360"/>
      </w:pPr>
      <w:rPr>
        <w:rFonts w:cs="Times New Roman" w:hint="default"/>
      </w:rPr>
    </w:lvl>
    <w:lvl w:ilvl="1" w:tplc="A006B758">
      <w:start w:val="1"/>
      <w:numFmt w:val="decimal"/>
      <w:lvlText w:val="%2."/>
      <w:lvlJc w:val="left"/>
      <w:pPr>
        <w:tabs>
          <w:tab w:val="num" w:pos="1440"/>
        </w:tabs>
        <w:ind w:left="1440" w:hanging="360"/>
      </w:pPr>
      <w:rPr>
        <w:rFonts w:cs="Times New Roman" w:hint="default"/>
      </w:rPr>
    </w:lvl>
    <w:lvl w:ilvl="2" w:tplc="04150011">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6647D0D"/>
    <w:multiLevelType w:val="hybridMultilevel"/>
    <w:tmpl w:val="23865004"/>
    <w:lvl w:ilvl="0" w:tplc="41FA5F88">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CD224C"/>
    <w:multiLevelType w:val="hybridMultilevel"/>
    <w:tmpl w:val="E06400F2"/>
    <w:lvl w:ilvl="0" w:tplc="AC6C4A68">
      <w:start w:val="1"/>
      <w:numFmt w:val="decimal"/>
      <w:lvlText w:val="%1)"/>
      <w:lvlJc w:val="left"/>
      <w:pPr>
        <w:ind w:left="840" w:hanging="360"/>
      </w:pPr>
      <w:rPr>
        <w:rFonts w:cs="Times New Roman" w:hint="default"/>
      </w:rPr>
    </w:lvl>
    <w:lvl w:ilvl="1" w:tplc="04150019">
      <w:start w:val="1"/>
      <w:numFmt w:val="lowerLetter"/>
      <w:lvlText w:val="%2."/>
      <w:lvlJc w:val="left"/>
      <w:pPr>
        <w:ind w:left="1560" w:hanging="360"/>
      </w:pPr>
      <w:rPr>
        <w:rFonts w:cs="Times New Roman"/>
      </w:rPr>
    </w:lvl>
    <w:lvl w:ilvl="2" w:tplc="0415001B">
      <w:start w:val="1"/>
      <w:numFmt w:val="lowerRoman"/>
      <w:lvlText w:val="%3."/>
      <w:lvlJc w:val="right"/>
      <w:pPr>
        <w:ind w:left="2280" w:hanging="180"/>
      </w:pPr>
      <w:rPr>
        <w:rFonts w:cs="Times New Roman"/>
      </w:rPr>
    </w:lvl>
    <w:lvl w:ilvl="3" w:tplc="0415000F">
      <w:start w:val="1"/>
      <w:numFmt w:val="decimal"/>
      <w:lvlText w:val="%4."/>
      <w:lvlJc w:val="left"/>
      <w:pPr>
        <w:ind w:left="3000" w:hanging="360"/>
      </w:pPr>
      <w:rPr>
        <w:rFonts w:cs="Times New Roman"/>
      </w:rPr>
    </w:lvl>
    <w:lvl w:ilvl="4" w:tplc="04150019">
      <w:start w:val="1"/>
      <w:numFmt w:val="lowerLetter"/>
      <w:lvlText w:val="%5."/>
      <w:lvlJc w:val="left"/>
      <w:pPr>
        <w:ind w:left="3720" w:hanging="360"/>
      </w:pPr>
      <w:rPr>
        <w:rFonts w:cs="Times New Roman"/>
      </w:rPr>
    </w:lvl>
    <w:lvl w:ilvl="5" w:tplc="0415001B">
      <w:start w:val="1"/>
      <w:numFmt w:val="lowerRoman"/>
      <w:lvlText w:val="%6."/>
      <w:lvlJc w:val="right"/>
      <w:pPr>
        <w:ind w:left="4440" w:hanging="180"/>
      </w:pPr>
      <w:rPr>
        <w:rFonts w:cs="Times New Roman"/>
      </w:rPr>
    </w:lvl>
    <w:lvl w:ilvl="6" w:tplc="0415000F">
      <w:start w:val="1"/>
      <w:numFmt w:val="decimal"/>
      <w:lvlText w:val="%7."/>
      <w:lvlJc w:val="left"/>
      <w:pPr>
        <w:ind w:left="5160" w:hanging="360"/>
      </w:pPr>
      <w:rPr>
        <w:rFonts w:cs="Times New Roman"/>
      </w:rPr>
    </w:lvl>
    <w:lvl w:ilvl="7" w:tplc="04150019">
      <w:start w:val="1"/>
      <w:numFmt w:val="lowerLetter"/>
      <w:lvlText w:val="%8."/>
      <w:lvlJc w:val="left"/>
      <w:pPr>
        <w:ind w:left="5880" w:hanging="360"/>
      </w:pPr>
      <w:rPr>
        <w:rFonts w:cs="Times New Roman"/>
      </w:rPr>
    </w:lvl>
    <w:lvl w:ilvl="8" w:tplc="0415001B">
      <w:start w:val="1"/>
      <w:numFmt w:val="lowerRoman"/>
      <w:lvlText w:val="%9."/>
      <w:lvlJc w:val="right"/>
      <w:pPr>
        <w:ind w:left="6600" w:hanging="180"/>
      </w:pPr>
      <w:rPr>
        <w:rFonts w:cs="Times New Roman"/>
      </w:rPr>
    </w:lvl>
  </w:abstractNum>
  <w:abstractNum w:abstractNumId="15"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E8B2BDE"/>
    <w:multiLevelType w:val="hybridMultilevel"/>
    <w:tmpl w:val="2C2E2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400854"/>
    <w:multiLevelType w:val="hybridMultilevel"/>
    <w:tmpl w:val="47E6D06C"/>
    <w:lvl w:ilvl="0" w:tplc="B192A97A">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start w:val="1"/>
      <w:numFmt w:val="lowerRoman"/>
      <w:lvlText w:val="%3."/>
      <w:lvlJc w:val="right"/>
      <w:pPr>
        <w:ind w:left="2356" w:hanging="180"/>
      </w:pPr>
      <w:rPr>
        <w:rFonts w:cs="Times New Roman"/>
      </w:rPr>
    </w:lvl>
    <w:lvl w:ilvl="3" w:tplc="0415000F">
      <w:start w:val="1"/>
      <w:numFmt w:val="decimal"/>
      <w:lvlText w:val="%4."/>
      <w:lvlJc w:val="left"/>
      <w:pPr>
        <w:ind w:left="3076" w:hanging="360"/>
      </w:pPr>
      <w:rPr>
        <w:rFonts w:cs="Times New Roman"/>
      </w:rPr>
    </w:lvl>
    <w:lvl w:ilvl="4" w:tplc="04150019">
      <w:start w:val="1"/>
      <w:numFmt w:val="lowerLetter"/>
      <w:lvlText w:val="%5."/>
      <w:lvlJc w:val="left"/>
      <w:pPr>
        <w:ind w:left="3796" w:hanging="360"/>
      </w:pPr>
      <w:rPr>
        <w:rFonts w:cs="Times New Roman"/>
      </w:rPr>
    </w:lvl>
    <w:lvl w:ilvl="5" w:tplc="0415001B">
      <w:start w:val="1"/>
      <w:numFmt w:val="lowerRoman"/>
      <w:lvlText w:val="%6."/>
      <w:lvlJc w:val="right"/>
      <w:pPr>
        <w:ind w:left="4516" w:hanging="180"/>
      </w:pPr>
      <w:rPr>
        <w:rFonts w:cs="Times New Roman"/>
      </w:rPr>
    </w:lvl>
    <w:lvl w:ilvl="6" w:tplc="0415000F">
      <w:start w:val="1"/>
      <w:numFmt w:val="decimal"/>
      <w:lvlText w:val="%7."/>
      <w:lvlJc w:val="left"/>
      <w:pPr>
        <w:ind w:left="5236" w:hanging="360"/>
      </w:pPr>
      <w:rPr>
        <w:rFonts w:cs="Times New Roman"/>
      </w:rPr>
    </w:lvl>
    <w:lvl w:ilvl="7" w:tplc="04150019">
      <w:start w:val="1"/>
      <w:numFmt w:val="lowerLetter"/>
      <w:lvlText w:val="%8."/>
      <w:lvlJc w:val="left"/>
      <w:pPr>
        <w:ind w:left="5956" w:hanging="360"/>
      </w:pPr>
      <w:rPr>
        <w:rFonts w:cs="Times New Roman"/>
      </w:rPr>
    </w:lvl>
    <w:lvl w:ilvl="8" w:tplc="0415001B">
      <w:start w:val="1"/>
      <w:numFmt w:val="lowerRoman"/>
      <w:lvlText w:val="%9."/>
      <w:lvlJc w:val="right"/>
      <w:pPr>
        <w:ind w:left="6676" w:hanging="180"/>
      </w:pPr>
      <w:rPr>
        <w:rFonts w:cs="Times New Roman"/>
      </w:rPr>
    </w:lvl>
  </w:abstractNum>
  <w:abstractNum w:abstractNumId="18" w15:restartNumberingAfterBreak="0">
    <w:nsid w:val="447B6AFD"/>
    <w:multiLevelType w:val="multilevel"/>
    <w:tmpl w:val="B7D62EA0"/>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19" w15:restartNumberingAfterBreak="0">
    <w:nsid w:val="44DE37BD"/>
    <w:multiLevelType w:val="hybridMultilevel"/>
    <w:tmpl w:val="987081FE"/>
    <w:lvl w:ilvl="0" w:tplc="848204FC">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4C4D7691"/>
    <w:multiLevelType w:val="hybridMultilevel"/>
    <w:tmpl w:val="45B0C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E35505"/>
    <w:multiLevelType w:val="hybridMultilevel"/>
    <w:tmpl w:val="CE7A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F10F10"/>
    <w:multiLevelType w:val="multilevel"/>
    <w:tmpl w:val="D0A62928"/>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24" w15:restartNumberingAfterBreak="0">
    <w:nsid w:val="50494653"/>
    <w:multiLevelType w:val="hybridMultilevel"/>
    <w:tmpl w:val="4D089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22E6DC0"/>
    <w:multiLevelType w:val="hybridMultilevel"/>
    <w:tmpl w:val="3EDE39F6"/>
    <w:lvl w:ilvl="0" w:tplc="141CBB6C">
      <w:start w:val="1"/>
      <w:numFmt w:val="decimal"/>
      <w:lvlText w:val="%1."/>
      <w:lvlJc w:val="left"/>
      <w:pPr>
        <w:ind w:left="720" w:hanging="360"/>
      </w:pPr>
      <w:rPr>
        <w:rFonts w:ascii="Calibri" w:eastAsia="Calibri" w:hAnsi="Calibri" w:cs="Times New Roman"/>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53F2489"/>
    <w:multiLevelType w:val="hybridMultilevel"/>
    <w:tmpl w:val="9C4EE0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7C2088D"/>
    <w:multiLevelType w:val="hybridMultilevel"/>
    <w:tmpl w:val="3816F4FE"/>
    <w:lvl w:ilvl="0" w:tplc="04150011">
      <w:start w:val="1"/>
      <w:numFmt w:val="decimal"/>
      <w:lvlText w:val="%1)"/>
      <w:lvlJc w:val="left"/>
      <w:pPr>
        <w:ind w:left="1837" w:hanging="360"/>
      </w:pPr>
    </w:lvl>
    <w:lvl w:ilvl="1" w:tplc="04150019">
      <w:start w:val="1"/>
      <w:numFmt w:val="lowerLetter"/>
      <w:lvlText w:val="%2."/>
      <w:lvlJc w:val="left"/>
      <w:pPr>
        <w:ind w:left="2557" w:hanging="360"/>
      </w:pPr>
    </w:lvl>
    <w:lvl w:ilvl="2" w:tplc="0415001B">
      <w:start w:val="1"/>
      <w:numFmt w:val="lowerRoman"/>
      <w:lvlText w:val="%3."/>
      <w:lvlJc w:val="right"/>
      <w:pPr>
        <w:ind w:left="3277" w:hanging="180"/>
      </w:pPr>
    </w:lvl>
    <w:lvl w:ilvl="3" w:tplc="0415000F">
      <w:start w:val="1"/>
      <w:numFmt w:val="decimal"/>
      <w:lvlText w:val="%4."/>
      <w:lvlJc w:val="left"/>
      <w:pPr>
        <w:ind w:left="3997" w:hanging="360"/>
      </w:pPr>
    </w:lvl>
    <w:lvl w:ilvl="4" w:tplc="04150019">
      <w:start w:val="1"/>
      <w:numFmt w:val="lowerLetter"/>
      <w:lvlText w:val="%5."/>
      <w:lvlJc w:val="left"/>
      <w:pPr>
        <w:ind w:left="4717" w:hanging="360"/>
      </w:pPr>
    </w:lvl>
    <w:lvl w:ilvl="5" w:tplc="0415001B">
      <w:start w:val="1"/>
      <w:numFmt w:val="lowerRoman"/>
      <w:lvlText w:val="%6."/>
      <w:lvlJc w:val="right"/>
      <w:pPr>
        <w:ind w:left="5437" w:hanging="180"/>
      </w:pPr>
    </w:lvl>
    <w:lvl w:ilvl="6" w:tplc="0415000F">
      <w:start w:val="1"/>
      <w:numFmt w:val="decimal"/>
      <w:lvlText w:val="%7."/>
      <w:lvlJc w:val="left"/>
      <w:pPr>
        <w:ind w:left="6157" w:hanging="360"/>
      </w:pPr>
    </w:lvl>
    <w:lvl w:ilvl="7" w:tplc="04150019">
      <w:start w:val="1"/>
      <w:numFmt w:val="lowerLetter"/>
      <w:lvlText w:val="%8."/>
      <w:lvlJc w:val="left"/>
      <w:pPr>
        <w:ind w:left="6877" w:hanging="360"/>
      </w:pPr>
    </w:lvl>
    <w:lvl w:ilvl="8" w:tplc="0415001B">
      <w:start w:val="1"/>
      <w:numFmt w:val="lowerRoman"/>
      <w:lvlText w:val="%9."/>
      <w:lvlJc w:val="right"/>
      <w:pPr>
        <w:ind w:left="7597" w:hanging="180"/>
      </w:pPr>
    </w:lvl>
  </w:abstractNum>
  <w:abstractNum w:abstractNumId="2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75061"/>
    <w:multiLevelType w:val="hybridMultilevel"/>
    <w:tmpl w:val="71A4FA9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5E3012EB"/>
    <w:multiLevelType w:val="hybridMultilevel"/>
    <w:tmpl w:val="45B0C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1570502"/>
    <w:multiLevelType w:val="hybridMultilevel"/>
    <w:tmpl w:val="2F28773E"/>
    <w:lvl w:ilvl="0" w:tplc="AA68F2C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2342550"/>
    <w:multiLevelType w:val="hybridMultilevel"/>
    <w:tmpl w:val="ACA0FF00"/>
    <w:lvl w:ilvl="0" w:tplc="04150011">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4" w15:restartNumberingAfterBreak="0">
    <w:nsid w:val="62577375"/>
    <w:multiLevelType w:val="hybridMultilevel"/>
    <w:tmpl w:val="334E87CA"/>
    <w:lvl w:ilvl="0" w:tplc="EC2050F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3B7D89"/>
    <w:multiLevelType w:val="hybridMultilevel"/>
    <w:tmpl w:val="FE2A4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48A416F"/>
    <w:multiLevelType w:val="hybridMultilevel"/>
    <w:tmpl w:val="887202C8"/>
    <w:lvl w:ilvl="0" w:tplc="1180D48E">
      <w:start w:val="1"/>
      <w:numFmt w:val="decimal"/>
      <w:lvlText w:val="%1."/>
      <w:lvlJc w:val="left"/>
      <w:pPr>
        <w:ind w:left="720" w:hanging="360"/>
      </w:pPr>
      <w:rPr>
        <w:b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64DC061E"/>
    <w:multiLevelType w:val="hybridMultilevel"/>
    <w:tmpl w:val="82D0EC70"/>
    <w:lvl w:ilvl="0" w:tplc="2AEE37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5717D66"/>
    <w:multiLevelType w:val="multilevel"/>
    <w:tmpl w:val="C8503886"/>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57B5CCF"/>
    <w:multiLevelType w:val="hybridMultilevel"/>
    <w:tmpl w:val="89724EE8"/>
    <w:lvl w:ilvl="0" w:tplc="7B584C84">
      <w:start w:val="1"/>
      <w:numFmt w:val="decimal"/>
      <w:lvlText w:val="%1."/>
      <w:lvlJc w:val="left"/>
      <w:pPr>
        <w:ind w:left="720"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6C322DA"/>
    <w:multiLevelType w:val="multilevel"/>
    <w:tmpl w:val="A1223F6C"/>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lowerLetter"/>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42" w15:restartNumberingAfterBreak="0">
    <w:nsid w:val="6A5624D1"/>
    <w:multiLevelType w:val="hybridMultilevel"/>
    <w:tmpl w:val="620AA6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3362BC9"/>
    <w:multiLevelType w:val="hybridMultilevel"/>
    <w:tmpl w:val="0D12D4DA"/>
    <w:lvl w:ilvl="0" w:tplc="35B83C2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33E7485"/>
    <w:multiLevelType w:val="hybridMultilevel"/>
    <w:tmpl w:val="27E8612E"/>
    <w:lvl w:ilvl="0" w:tplc="B102176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3572020"/>
    <w:multiLevelType w:val="hybridMultilevel"/>
    <w:tmpl w:val="E9F02E48"/>
    <w:lvl w:ilvl="0" w:tplc="09ECE348">
      <w:start w:val="1"/>
      <w:numFmt w:val="decimal"/>
      <w:lvlText w:val="%1)"/>
      <w:lvlJc w:val="left"/>
      <w:pPr>
        <w:ind w:left="2629" w:hanging="360"/>
      </w:pPr>
      <w:rPr>
        <w:strike w:val="0"/>
        <w:dstrike w:val="0"/>
        <w:u w:val="none"/>
        <w:effect w:val="none"/>
      </w:rPr>
    </w:lvl>
    <w:lvl w:ilvl="1" w:tplc="04150019">
      <w:start w:val="1"/>
      <w:numFmt w:val="lowerLetter"/>
      <w:lvlText w:val="%2."/>
      <w:lvlJc w:val="left"/>
      <w:pPr>
        <w:ind w:left="3349" w:hanging="360"/>
      </w:pPr>
    </w:lvl>
    <w:lvl w:ilvl="2" w:tplc="0415001B">
      <w:start w:val="1"/>
      <w:numFmt w:val="lowerRoman"/>
      <w:lvlText w:val="%3."/>
      <w:lvlJc w:val="right"/>
      <w:pPr>
        <w:ind w:left="4069" w:hanging="180"/>
      </w:pPr>
    </w:lvl>
    <w:lvl w:ilvl="3" w:tplc="0415000F">
      <w:start w:val="1"/>
      <w:numFmt w:val="decimal"/>
      <w:lvlText w:val="%4."/>
      <w:lvlJc w:val="left"/>
      <w:pPr>
        <w:ind w:left="4789" w:hanging="360"/>
      </w:pPr>
    </w:lvl>
    <w:lvl w:ilvl="4" w:tplc="04150019">
      <w:start w:val="1"/>
      <w:numFmt w:val="lowerLetter"/>
      <w:lvlText w:val="%5."/>
      <w:lvlJc w:val="left"/>
      <w:pPr>
        <w:ind w:left="5509" w:hanging="360"/>
      </w:pPr>
    </w:lvl>
    <w:lvl w:ilvl="5" w:tplc="0415001B">
      <w:start w:val="1"/>
      <w:numFmt w:val="lowerRoman"/>
      <w:lvlText w:val="%6."/>
      <w:lvlJc w:val="right"/>
      <w:pPr>
        <w:ind w:left="6229" w:hanging="180"/>
      </w:pPr>
    </w:lvl>
    <w:lvl w:ilvl="6" w:tplc="0415000F">
      <w:start w:val="1"/>
      <w:numFmt w:val="decimal"/>
      <w:lvlText w:val="%7."/>
      <w:lvlJc w:val="left"/>
      <w:pPr>
        <w:ind w:left="6949" w:hanging="360"/>
      </w:pPr>
    </w:lvl>
    <w:lvl w:ilvl="7" w:tplc="04150019">
      <w:start w:val="1"/>
      <w:numFmt w:val="lowerLetter"/>
      <w:lvlText w:val="%8."/>
      <w:lvlJc w:val="left"/>
      <w:pPr>
        <w:ind w:left="7669" w:hanging="360"/>
      </w:pPr>
    </w:lvl>
    <w:lvl w:ilvl="8" w:tplc="0415001B">
      <w:start w:val="1"/>
      <w:numFmt w:val="lowerRoman"/>
      <w:lvlText w:val="%9."/>
      <w:lvlJc w:val="right"/>
      <w:pPr>
        <w:ind w:left="8389" w:hanging="180"/>
      </w:pPr>
    </w:lvl>
  </w:abstractNum>
  <w:abstractNum w:abstractNumId="48" w15:restartNumberingAfterBreak="0">
    <w:nsid w:val="77944B31"/>
    <w:multiLevelType w:val="hybridMultilevel"/>
    <w:tmpl w:val="CADCF888"/>
    <w:lvl w:ilvl="0" w:tplc="27E4BD0E">
      <w:start w:val="1"/>
      <w:numFmt w:val="decimal"/>
      <w:lvlText w:val="%1."/>
      <w:lvlJc w:val="left"/>
      <w:pPr>
        <w:ind w:left="720"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0" w15:restartNumberingAfterBreak="0">
    <w:nsid w:val="78B20F66"/>
    <w:multiLevelType w:val="hybridMultilevel"/>
    <w:tmpl w:val="D8B89202"/>
    <w:lvl w:ilvl="0" w:tplc="0415000F">
      <w:start w:val="1"/>
      <w:numFmt w:val="decimal"/>
      <w:lvlText w:val="%1."/>
      <w:lvlJc w:val="left"/>
      <w:pPr>
        <w:ind w:left="-65" w:hanging="360"/>
      </w:pPr>
    </w:lvl>
    <w:lvl w:ilvl="1" w:tplc="04150019">
      <w:start w:val="1"/>
      <w:numFmt w:val="lowerLetter"/>
      <w:lvlText w:val="%2."/>
      <w:lvlJc w:val="left"/>
      <w:pPr>
        <w:ind w:left="655" w:hanging="360"/>
      </w:pPr>
    </w:lvl>
    <w:lvl w:ilvl="2" w:tplc="0415001B">
      <w:start w:val="1"/>
      <w:numFmt w:val="lowerRoman"/>
      <w:lvlText w:val="%3."/>
      <w:lvlJc w:val="right"/>
      <w:pPr>
        <w:ind w:left="1375" w:hanging="180"/>
      </w:pPr>
    </w:lvl>
    <w:lvl w:ilvl="3" w:tplc="0415000F">
      <w:start w:val="1"/>
      <w:numFmt w:val="decimal"/>
      <w:lvlText w:val="%4."/>
      <w:lvlJc w:val="left"/>
      <w:pPr>
        <w:ind w:left="2095" w:hanging="360"/>
      </w:pPr>
    </w:lvl>
    <w:lvl w:ilvl="4" w:tplc="04150019">
      <w:start w:val="1"/>
      <w:numFmt w:val="lowerLetter"/>
      <w:lvlText w:val="%5."/>
      <w:lvlJc w:val="left"/>
      <w:pPr>
        <w:ind w:left="2815" w:hanging="360"/>
      </w:pPr>
    </w:lvl>
    <w:lvl w:ilvl="5" w:tplc="0415001B">
      <w:start w:val="1"/>
      <w:numFmt w:val="lowerRoman"/>
      <w:lvlText w:val="%6."/>
      <w:lvlJc w:val="right"/>
      <w:pPr>
        <w:ind w:left="3535" w:hanging="180"/>
      </w:pPr>
    </w:lvl>
    <w:lvl w:ilvl="6" w:tplc="0415000F">
      <w:start w:val="1"/>
      <w:numFmt w:val="decimal"/>
      <w:lvlText w:val="%7."/>
      <w:lvlJc w:val="left"/>
      <w:pPr>
        <w:ind w:left="4255" w:hanging="360"/>
      </w:pPr>
    </w:lvl>
    <w:lvl w:ilvl="7" w:tplc="04150019">
      <w:start w:val="1"/>
      <w:numFmt w:val="lowerLetter"/>
      <w:lvlText w:val="%8."/>
      <w:lvlJc w:val="left"/>
      <w:pPr>
        <w:ind w:left="4975" w:hanging="360"/>
      </w:pPr>
    </w:lvl>
    <w:lvl w:ilvl="8" w:tplc="0415001B">
      <w:start w:val="1"/>
      <w:numFmt w:val="lowerRoman"/>
      <w:lvlText w:val="%9."/>
      <w:lvlJc w:val="right"/>
      <w:pPr>
        <w:ind w:left="5695" w:hanging="180"/>
      </w:pPr>
    </w:lvl>
  </w:abstractNum>
  <w:abstractNum w:abstractNumId="51" w15:restartNumberingAfterBreak="0">
    <w:nsid w:val="7A0844B9"/>
    <w:multiLevelType w:val="multilevel"/>
    <w:tmpl w:val="BD8064DC"/>
    <w:lvl w:ilvl="0">
      <w:start w:val="1"/>
      <w:numFmt w:val="decimal"/>
      <w:pStyle w:val="Nagwek1"/>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pStyle w:val="Nagwek2"/>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pStyle w:val="Nagwek3"/>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b w:val="0"/>
        <w:i w:val="0"/>
        <w:caps w:val="0"/>
        <w:strike w:val="0"/>
        <w:dstrike w:val="0"/>
        <w:vanish w:val="0"/>
        <w:webHidden w:val="0"/>
        <w:color w:val="000000"/>
        <w:sz w:val="22"/>
        <w:szCs w:val="22"/>
        <w:u w:val="none" w:color="000000"/>
        <w:effect w:val="none"/>
        <w:vertAlign w:val="baseline"/>
        <w:specVanish w:val="0"/>
      </w:rPr>
    </w:lvl>
    <w:lvl w:ilvl="4">
      <w:start w:val="1"/>
      <w:numFmt w:val="lowerRoman"/>
      <w:pStyle w:val="Nagwek5"/>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pStyle w:val="Nagwek6"/>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pStyle w:val="Nagwek7"/>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52" w15:restartNumberingAfterBreak="0">
    <w:nsid w:val="7CC57452"/>
    <w:multiLevelType w:val="hybridMultilevel"/>
    <w:tmpl w:val="BE74E492"/>
    <w:lvl w:ilvl="0" w:tplc="3CF4CB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F55332F"/>
    <w:multiLevelType w:val="hybridMultilevel"/>
    <w:tmpl w:val="AB78AED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4" w15:restartNumberingAfterBreak="0">
    <w:nsid w:val="7F9E25A9"/>
    <w:multiLevelType w:val="multilevel"/>
    <w:tmpl w:val="B0F0643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9"/>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num>
  <w:num w:numId="51">
    <w:abstractNumId w:val="11"/>
  </w:num>
  <w:num w:numId="52">
    <w:abstractNumId w:val="12"/>
  </w:num>
  <w:num w:numId="53">
    <w:abstractNumId w:val="14"/>
  </w:num>
  <w:num w:numId="54">
    <w:abstractNumId w:val="17"/>
  </w:num>
  <w:num w:numId="55">
    <w:abstractNumId w:val="39"/>
  </w:num>
  <w:num w:numId="56">
    <w:abstractNumId w:val="30"/>
  </w:num>
  <w:num w:numId="57">
    <w:abstractNumId w:val="54"/>
  </w:num>
  <w:num w:numId="58">
    <w:abstractNumId w:val="21"/>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A56"/>
    <w:rsid w:val="0009482D"/>
    <w:rsid w:val="000B2BE9"/>
    <w:rsid w:val="000C702F"/>
    <w:rsid w:val="0014081B"/>
    <w:rsid w:val="00157E7D"/>
    <w:rsid w:val="001B350B"/>
    <w:rsid w:val="00226FB4"/>
    <w:rsid w:val="00232182"/>
    <w:rsid w:val="002C6E14"/>
    <w:rsid w:val="0038608E"/>
    <w:rsid w:val="003F4AF1"/>
    <w:rsid w:val="00523BB7"/>
    <w:rsid w:val="005708FD"/>
    <w:rsid w:val="00576E41"/>
    <w:rsid w:val="00613A01"/>
    <w:rsid w:val="006C02CE"/>
    <w:rsid w:val="007124B7"/>
    <w:rsid w:val="00733884"/>
    <w:rsid w:val="00775730"/>
    <w:rsid w:val="008507E4"/>
    <w:rsid w:val="00866713"/>
    <w:rsid w:val="008F4A56"/>
    <w:rsid w:val="009043F3"/>
    <w:rsid w:val="00925D2C"/>
    <w:rsid w:val="00965E70"/>
    <w:rsid w:val="009A2A75"/>
    <w:rsid w:val="009A69F7"/>
    <w:rsid w:val="009F36AF"/>
    <w:rsid w:val="00A004FC"/>
    <w:rsid w:val="00A03B82"/>
    <w:rsid w:val="00AC176F"/>
    <w:rsid w:val="00B1449B"/>
    <w:rsid w:val="00B5531C"/>
    <w:rsid w:val="00B67D7A"/>
    <w:rsid w:val="00D97634"/>
    <w:rsid w:val="00F246C2"/>
    <w:rsid w:val="00F503BF"/>
    <w:rsid w:val="00F537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B92D2C"/>
  <w15:chartTrackingRefBased/>
  <w15:docId w15:val="{C5B7E43D-4CED-42C7-B729-22CBE25B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F4A56"/>
    <w:pPr>
      <w:keepNext/>
      <w:numPr>
        <w:numId w:val="1"/>
      </w:numPr>
      <w:spacing w:after="0" w:line="240" w:lineRule="auto"/>
      <w:ind w:left="0" w:firstLine="0"/>
      <w:jc w:val="both"/>
      <w:outlineLvl w:val="0"/>
    </w:pPr>
    <w:rPr>
      <w:rFonts w:ascii="Times New Roman" w:eastAsia="Times New Roman" w:hAnsi="Times New Roman" w:cs="Times New Roman"/>
      <w:sz w:val="24"/>
      <w:szCs w:val="20"/>
      <w:u w:val="single"/>
      <w:lang w:eastAsia="pl-PL"/>
    </w:rPr>
  </w:style>
  <w:style w:type="paragraph" w:styleId="Nagwek2">
    <w:name w:val="heading 2"/>
    <w:aliases w:val="2,21,211,2111,2112,212,213,22,221,2211,2212,222,223,23,231,2311,2312,232,233,24,241,2411,2412,242,243,25,251,252,26,261,27,2PBC,A,A.B.C.,H2-Heading 2,Header 2,Header2,Heading2,Paragraph,Point 1.1,a,b,h2,heading2,l2,list 2,list2"/>
    <w:basedOn w:val="Normalny"/>
    <w:next w:val="Normalny"/>
    <w:link w:val="Nagwek2Znak"/>
    <w:semiHidden/>
    <w:unhideWhenUsed/>
    <w:qFormat/>
    <w:rsid w:val="008F4A56"/>
    <w:pPr>
      <w:keepNext/>
      <w:widowControl w:val="0"/>
      <w:numPr>
        <w:ilvl w:val="1"/>
        <w:numId w:val="1"/>
      </w:numPr>
      <w:spacing w:after="0" w:line="240" w:lineRule="auto"/>
      <w:ind w:left="0" w:firstLine="0"/>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semiHidden/>
    <w:unhideWhenUsed/>
    <w:qFormat/>
    <w:rsid w:val="008F4A56"/>
    <w:pPr>
      <w:keepNext/>
      <w:numPr>
        <w:ilvl w:val="2"/>
        <w:numId w:val="1"/>
      </w:numPr>
      <w:spacing w:after="0" w:line="240" w:lineRule="auto"/>
      <w:ind w:left="0" w:firstLine="0"/>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semiHidden/>
    <w:unhideWhenUsed/>
    <w:qFormat/>
    <w:rsid w:val="008F4A56"/>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semiHidden/>
    <w:unhideWhenUsed/>
    <w:qFormat/>
    <w:rsid w:val="008F4A56"/>
    <w:pPr>
      <w:keepNext/>
      <w:widowControl w:val="0"/>
      <w:numPr>
        <w:ilvl w:val="4"/>
        <w:numId w:val="1"/>
      </w:numPr>
      <w:autoSpaceDE w:val="0"/>
      <w:autoSpaceDN w:val="0"/>
      <w:adjustRightInd w:val="0"/>
      <w:spacing w:after="0" w:line="240" w:lineRule="auto"/>
      <w:ind w:left="0" w:firstLine="0"/>
      <w:outlineLvl w:val="4"/>
    </w:pPr>
    <w:rPr>
      <w:rFonts w:ascii="Arial" w:eastAsia="Times New Roman" w:hAnsi="Arial" w:cs="Times New Roman"/>
      <w:b/>
      <w:sz w:val="20"/>
      <w:szCs w:val="20"/>
      <w:lang w:eastAsia="pl-PL"/>
    </w:rPr>
  </w:style>
  <w:style w:type="paragraph" w:styleId="Nagwek6">
    <w:name w:val="heading 6"/>
    <w:basedOn w:val="Normalny"/>
    <w:link w:val="Nagwek6Znak"/>
    <w:unhideWhenUsed/>
    <w:qFormat/>
    <w:rsid w:val="008F4A56"/>
    <w:pPr>
      <w:numPr>
        <w:ilvl w:val="5"/>
        <w:numId w:val="1"/>
      </w:numPr>
      <w:spacing w:after="240" w:line="240" w:lineRule="auto"/>
      <w:jc w:val="both"/>
      <w:outlineLvl w:val="5"/>
    </w:pPr>
    <w:rPr>
      <w:rFonts w:ascii="Times New Roman" w:eastAsia="Times New Roman" w:hAnsi="Times New Roman" w:cs="Times New Roman"/>
      <w:sz w:val="24"/>
      <w:lang w:val="en-US"/>
    </w:rPr>
  </w:style>
  <w:style w:type="paragraph" w:styleId="Nagwek7">
    <w:name w:val="heading 7"/>
    <w:basedOn w:val="Normalny"/>
    <w:next w:val="Normalny"/>
    <w:link w:val="Nagwek7Znak"/>
    <w:semiHidden/>
    <w:unhideWhenUsed/>
    <w:qFormat/>
    <w:rsid w:val="008F4A56"/>
    <w:pPr>
      <w:keepNext/>
      <w:numPr>
        <w:ilvl w:val="6"/>
        <w:numId w:val="1"/>
      </w:numPr>
      <w:spacing w:after="0" w:line="240" w:lineRule="auto"/>
      <w:ind w:left="0" w:firstLine="0"/>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4A56"/>
    <w:rPr>
      <w:rFonts w:ascii="Times New Roman" w:eastAsia="Times New Roman" w:hAnsi="Times New Roman" w:cs="Times New Roman"/>
      <w:sz w:val="24"/>
      <w:szCs w:val="20"/>
      <w:u w:val="single"/>
      <w:lang w:eastAsia="pl-PL"/>
    </w:rPr>
  </w:style>
  <w:style w:type="character" w:customStyle="1" w:styleId="Nagwek2Znak">
    <w:name w:val="Nagłówek 2 Znak"/>
    <w:aliases w:val="2 Znak,21 Znak,211 Znak,2111 Znak,2112 Znak,212 Znak,213 Znak,22 Znak,221 Znak,2211 Znak,2212 Znak,222 Znak,223 Znak,23 Znak,231 Znak,2311 Znak,2312 Znak,232 Znak,233 Znak,24 Znak,241 Znak,2411 Znak,2412 Znak,242 Znak,243 Znak,25 Znak"/>
    <w:basedOn w:val="Domylnaczcionkaakapitu"/>
    <w:link w:val="Nagwek2"/>
    <w:semiHidden/>
    <w:rsid w:val="008F4A56"/>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semiHidden/>
    <w:rsid w:val="008F4A56"/>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semiHidden/>
    <w:rsid w:val="008F4A56"/>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semiHidden/>
    <w:rsid w:val="008F4A56"/>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8F4A56"/>
    <w:rPr>
      <w:rFonts w:ascii="Times New Roman" w:eastAsia="Times New Roman" w:hAnsi="Times New Roman" w:cs="Times New Roman"/>
      <w:sz w:val="24"/>
      <w:lang w:val="en-US"/>
    </w:rPr>
  </w:style>
  <w:style w:type="character" w:customStyle="1" w:styleId="Nagwek7Znak">
    <w:name w:val="Nagłówek 7 Znak"/>
    <w:basedOn w:val="Domylnaczcionkaakapitu"/>
    <w:link w:val="Nagwek7"/>
    <w:semiHidden/>
    <w:rsid w:val="008F4A56"/>
    <w:rPr>
      <w:rFonts w:ascii="Times New Roman" w:eastAsia="Times New Roman" w:hAnsi="Times New Roman" w:cs="Times New Roman"/>
      <w:b/>
      <w:sz w:val="24"/>
      <w:szCs w:val="20"/>
      <w:lang w:eastAsia="pl-PL"/>
    </w:rPr>
  </w:style>
  <w:style w:type="numbering" w:customStyle="1" w:styleId="Bezlisty1">
    <w:name w:val="Bez listy1"/>
    <w:next w:val="Bezlisty"/>
    <w:semiHidden/>
    <w:unhideWhenUsed/>
    <w:rsid w:val="008F4A56"/>
  </w:style>
  <w:style w:type="paragraph" w:styleId="Stopka">
    <w:name w:val="footer"/>
    <w:basedOn w:val="Normalny"/>
    <w:link w:val="StopkaZnak"/>
    <w:uiPriority w:val="99"/>
    <w:rsid w:val="008F4A5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8F4A56"/>
    <w:rPr>
      <w:rFonts w:ascii="Times New Roman" w:eastAsia="Times New Roman" w:hAnsi="Times New Roman" w:cs="Times New Roman"/>
      <w:sz w:val="20"/>
      <w:szCs w:val="20"/>
      <w:lang w:eastAsia="pl-PL"/>
    </w:rPr>
  </w:style>
  <w:style w:type="character" w:styleId="Numerstrony">
    <w:name w:val="page number"/>
    <w:basedOn w:val="Domylnaczcionkaakapitu"/>
    <w:rsid w:val="008F4A56"/>
  </w:style>
  <w:style w:type="paragraph" w:styleId="Nagwek">
    <w:name w:val="header"/>
    <w:basedOn w:val="Normalny"/>
    <w:link w:val="NagwekZnak"/>
    <w:rsid w:val="008F4A5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8F4A56"/>
    <w:rPr>
      <w:rFonts w:ascii="Times New Roman" w:eastAsia="Times New Roman" w:hAnsi="Times New Roman" w:cs="Times New Roman"/>
      <w:sz w:val="20"/>
      <w:szCs w:val="20"/>
      <w:lang w:eastAsia="pl-PL"/>
    </w:rPr>
  </w:style>
  <w:style w:type="paragraph" w:customStyle="1" w:styleId="Trescpola">
    <w:name w:val="Tresc_pola"/>
    <w:basedOn w:val="Normalny"/>
    <w:rsid w:val="008F4A56"/>
    <w:pPr>
      <w:spacing w:after="0" w:line="240" w:lineRule="auto"/>
      <w:jc w:val="center"/>
    </w:pPr>
    <w:rPr>
      <w:rFonts w:ascii="Times New Roman" w:eastAsia="Times New Roman" w:hAnsi="Times New Roman" w:cs="Times New Roman"/>
      <w:b/>
      <w:sz w:val="24"/>
      <w:szCs w:val="24"/>
      <w:lang w:eastAsia="pl-PL"/>
    </w:rPr>
  </w:style>
  <w:style w:type="paragraph" w:styleId="NormalnyWeb">
    <w:name w:val="Normal (Web)"/>
    <w:basedOn w:val="Normalny"/>
    <w:rsid w:val="008F4A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rsid w:val="008F4A56"/>
    <w:pPr>
      <w:overflowPunct w:val="0"/>
      <w:autoSpaceDE w:val="0"/>
      <w:autoSpaceDN w:val="0"/>
      <w:adjustRightInd w:val="0"/>
      <w:spacing w:after="0" w:line="240" w:lineRule="auto"/>
      <w:textAlignment w:val="baseline"/>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rsid w:val="008F4A56"/>
    <w:rPr>
      <w:rFonts w:ascii="Segoe UI" w:eastAsia="Times New Roman" w:hAnsi="Segoe UI" w:cs="Segoe UI"/>
      <w:sz w:val="18"/>
      <w:szCs w:val="18"/>
      <w:lang w:eastAsia="pl-PL"/>
    </w:rPr>
  </w:style>
  <w:style w:type="numbering" w:customStyle="1" w:styleId="Bezlisty11">
    <w:name w:val="Bez listy11"/>
    <w:next w:val="Bezlisty"/>
    <w:uiPriority w:val="99"/>
    <w:semiHidden/>
    <w:unhideWhenUsed/>
    <w:rsid w:val="008F4A56"/>
  </w:style>
  <w:style w:type="character" w:styleId="Hipercze">
    <w:name w:val="Hyperlink"/>
    <w:uiPriority w:val="99"/>
    <w:unhideWhenUsed/>
    <w:rsid w:val="008F4A56"/>
    <w:rPr>
      <w:color w:val="0000FF"/>
      <w:u w:val="single"/>
    </w:rPr>
  </w:style>
  <w:style w:type="character" w:styleId="UyteHipercze">
    <w:name w:val="FollowedHyperlink"/>
    <w:uiPriority w:val="99"/>
    <w:unhideWhenUsed/>
    <w:rsid w:val="008F4A56"/>
    <w:rPr>
      <w:color w:val="800080"/>
      <w:u w:val="single"/>
    </w:rPr>
  </w:style>
  <w:style w:type="character" w:customStyle="1" w:styleId="Nagwek2Znak1">
    <w:name w:val="Nagłówek 2 Znak1"/>
    <w:aliases w:val="2 Znak1,21 Znak1,211 Znak1,2111 Znak1,2112 Znak1,212 Znak1,213 Znak1,22 Znak1,221 Znak1,2211 Znak1,2212 Znak1,222 Znak1,223 Znak1,23 Znak1,231 Znak1,2311 Znak1,2312 Znak1,232 Znak1,233 Znak1,24 Znak1,241 Znak1,2411 Znak1,2412 Znak1"/>
    <w:semiHidden/>
    <w:rsid w:val="008F4A56"/>
    <w:rPr>
      <w:rFonts w:ascii="Calibri Light" w:eastAsia="Times New Roman" w:hAnsi="Calibri Light" w:cs="Times New Roman"/>
      <w:color w:val="2F5496"/>
      <w:sz w:val="26"/>
      <w:szCs w:val="26"/>
    </w:rPr>
  </w:style>
  <w:style w:type="paragraph" w:customStyle="1" w:styleId="msonormal0">
    <w:name w:val="msonormal"/>
    <w:basedOn w:val="Normalny"/>
    <w:rsid w:val="008F4A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8F4A5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8F4A5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8F4A5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8F4A5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nhideWhenUsed/>
    <w:rsid w:val="008F4A5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8F4A56"/>
    <w:rPr>
      <w:rFonts w:ascii="Times New Roman" w:eastAsia="Times New Roman" w:hAnsi="Times New Roman" w:cs="Times New Roman"/>
      <w:sz w:val="20"/>
      <w:szCs w:val="20"/>
      <w:lang w:eastAsia="pl-PL"/>
    </w:rPr>
  </w:style>
  <w:style w:type="paragraph" w:styleId="Tytu">
    <w:name w:val="Title"/>
    <w:basedOn w:val="Normalny"/>
    <w:link w:val="TytuZnak"/>
    <w:qFormat/>
    <w:rsid w:val="008F4A5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8F4A56"/>
    <w:rPr>
      <w:rFonts w:ascii="Times New Roman" w:eastAsia="Times New Roman" w:hAnsi="Times New Roman" w:cs="Times New Roman"/>
      <w:b/>
      <w:sz w:val="28"/>
      <w:szCs w:val="20"/>
      <w:lang w:eastAsia="pl-PL"/>
    </w:rPr>
  </w:style>
  <w:style w:type="character" w:customStyle="1" w:styleId="TekstpodstawowyZnak">
    <w:name w:val="Tekst podstawowy Znak"/>
    <w:aliases w:val="(F2) Znak"/>
    <w:link w:val="Tekstpodstawowy"/>
    <w:locked/>
    <w:rsid w:val="008F4A56"/>
  </w:style>
  <w:style w:type="paragraph" w:styleId="Tekstpodstawowy">
    <w:name w:val="Body Text"/>
    <w:aliases w:val="(F2)"/>
    <w:basedOn w:val="Normalny"/>
    <w:link w:val="TekstpodstawowyZnak"/>
    <w:unhideWhenUsed/>
    <w:rsid w:val="008F4A56"/>
    <w:pPr>
      <w:spacing w:after="0" w:line="240" w:lineRule="auto"/>
      <w:jc w:val="both"/>
    </w:pPr>
  </w:style>
  <w:style w:type="character" w:customStyle="1" w:styleId="TekstpodstawowyZnak1">
    <w:name w:val="Tekst podstawowy Znak1"/>
    <w:aliases w:val="(F2) Znak1"/>
    <w:basedOn w:val="Domylnaczcionkaakapitu"/>
    <w:rsid w:val="008F4A56"/>
  </w:style>
  <w:style w:type="paragraph" w:styleId="Tekstpodstawowywcity">
    <w:name w:val="Body Text Indent"/>
    <w:basedOn w:val="Normalny"/>
    <w:link w:val="TekstpodstawowywcityZnak"/>
    <w:unhideWhenUsed/>
    <w:rsid w:val="008F4A56"/>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8F4A56"/>
    <w:rPr>
      <w:rFonts w:ascii="Times New Roman" w:eastAsia="Times New Roman" w:hAnsi="Times New Roman" w:cs="Times New Roman"/>
      <w:szCs w:val="20"/>
      <w:lang w:eastAsia="pl-PL"/>
    </w:rPr>
  </w:style>
  <w:style w:type="paragraph" w:styleId="Tekstpodstawowy2">
    <w:name w:val="Body Text 2"/>
    <w:basedOn w:val="Normalny"/>
    <w:link w:val="Tekstpodstawowy2Znak"/>
    <w:unhideWhenUsed/>
    <w:rsid w:val="008F4A56"/>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8F4A5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nhideWhenUsed/>
    <w:rsid w:val="008F4A56"/>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8F4A56"/>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nhideWhenUsed/>
    <w:rsid w:val="008F4A56"/>
    <w:rPr>
      <w:b/>
      <w:bCs/>
    </w:rPr>
  </w:style>
  <w:style w:type="character" w:customStyle="1" w:styleId="TematkomentarzaZnak">
    <w:name w:val="Temat komentarza Znak"/>
    <w:basedOn w:val="TekstkomentarzaZnak"/>
    <w:link w:val="Tematkomentarza"/>
    <w:rsid w:val="008F4A56"/>
    <w:rPr>
      <w:rFonts w:ascii="Times New Roman" w:eastAsia="Times New Roman" w:hAnsi="Times New Roman" w:cs="Times New Roman"/>
      <w:b/>
      <w:bCs/>
      <w:sz w:val="20"/>
      <w:szCs w:val="20"/>
      <w:lang w:eastAsia="pl-PL"/>
    </w:rPr>
  </w:style>
  <w:style w:type="paragraph" w:styleId="Poprawka">
    <w:name w:val="Revision"/>
    <w:uiPriority w:val="99"/>
    <w:semiHidden/>
    <w:rsid w:val="008F4A56"/>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8F4A56"/>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font0">
    <w:name w:val="font0"/>
    <w:basedOn w:val="Normalny"/>
    <w:rsid w:val="008F4A56"/>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8F4A56"/>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8F4A5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8F4A56"/>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8F4A5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8F4A56"/>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pkt">
    <w:name w:val="pkt"/>
    <w:basedOn w:val="Normalny"/>
    <w:rsid w:val="008F4A5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a0">
    <w:name w:val="Pa0"/>
    <w:basedOn w:val="Normalny"/>
    <w:next w:val="Normalny"/>
    <w:rsid w:val="008F4A56"/>
    <w:pPr>
      <w:autoSpaceDE w:val="0"/>
      <w:autoSpaceDN w:val="0"/>
      <w:adjustRightInd w:val="0"/>
      <w:spacing w:after="0" w:line="241" w:lineRule="atLeast"/>
    </w:pPr>
    <w:rPr>
      <w:rFonts w:ascii="Humanist 52 1 PL" w:eastAsia="Times New Roman" w:hAnsi="Humanist 52 1 PL" w:cs="Times New Roman"/>
      <w:sz w:val="24"/>
      <w:szCs w:val="24"/>
      <w:lang w:eastAsia="pl-PL"/>
    </w:rPr>
  </w:style>
  <w:style w:type="paragraph" w:customStyle="1" w:styleId="ZnakZnak1ZnakZnakZnak">
    <w:name w:val="Znak Znak1 Znak Znak Znak"/>
    <w:basedOn w:val="Normalny"/>
    <w:rsid w:val="008F4A56"/>
    <w:pPr>
      <w:tabs>
        <w:tab w:val="left" w:pos="709"/>
      </w:tabs>
      <w:spacing w:after="0" w:line="240" w:lineRule="auto"/>
    </w:pPr>
    <w:rPr>
      <w:rFonts w:ascii="Tahoma" w:eastAsia="Times New Roman" w:hAnsi="Tahoma" w:cs="Times New Roman"/>
      <w:sz w:val="24"/>
      <w:szCs w:val="24"/>
      <w:lang w:eastAsia="pl-PL"/>
    </w:rPr>
  </w:style>
  <w:style w:type="paragraph" w:customStyle="1" w:styleId="Akapitzlist1">
    <w:name w:val="Akapit z listą1"/>
    <w:basedOn w:val="Normalny"/>
    <w:qFormat/>
    <w:rsid w:val="008F4A56"/>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6ZnakZnak">
    <w:name w:val="Znak Znak6 Znak Znak"/>
    <w:basedOn w:val="Normalny"/>
    <w:rsid w:val="008F4A56"/>
    <w:pPr>
      <w:tabs>
        <w:tab w:val="left" w:pos="709"/>
      </w:tabs>
      <w:spacing w:after="0" w:line="240" w:lineRule="auto"/>
    </w:pPr>
    <w:rPr>
      <w:rFonts w:ascii="Tahoma" w:eastAsia="Times New Roman" w:hAnsi="Tahoma" w:cs="Times New Roman"/>
      <w:sz w:val="24"/>
      <w:szCs w:val="24"/>
      <w:lang w:eastAsia="pl-PL"/>
    </w:rPr>
  </w:style>
  <w:style w:type="paragraph" w:customStyle="1" w:styleId="ZnakZnak">
    <w:name w:val="Znak Znak"/>
    <w:basedOn w:val="Normalny"/>
    <w:rsid w:val="008F4A56"/>
    <w:pPr>
      <w:tabs>
        <w:tab w:val="left" w:pos="709"/>
      </w:tabs>
      <w:spacing w:after="0" w:line="240" w:lineRule="auto"/>
    </w:pPr>
    <w:rPr>
      <w:rFonts w:ascii="Tahoma" w:eastAsia="Times New Roman" w:hAnsi="Tahoma" w:cs="Times New Roman"/>
      <w:sz w:val="24"/>
      <w:szCs w:val="24"/>
      <w:lang w:eastAsia="pl-PL"/>
    </w:rPr>
  </w:style>
  <w:style w:type="paragraph" w:customStyle="1" w:styleId="xl65">
    <w:name w:val="xl65"/>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6">
    <w:name w:val="xl66"/>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8F4A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0">
    <w:name w:val="xl70"/>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1">
    <w:name w:val="xl71"/>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2">
    <w:name w:val="xl72"/>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4">
    <w:name w:val="xl74"/>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5">
    <w:name w:val="xl75"/>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76">
    <w:name w:val="xl76"/>
    <w:basedOn w:val="Normalny"/>
    <w:rsid w:val="008F4A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77">
    <w:name w:val="xl77"/>
    <w:basedOn w:val="Normalny"/>
    <w:rsid w:val="008F4A56"/>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8F4A5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8F4A56"/>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8F4A56"/>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8F4A5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8F4A56"/>
    <w:rPr>
      <w:vertAlign w:val="superscript"/>
    </w:rPr>
  </w:style>
  <w:style w:type="character" w:styleId="Odwoaniedokomentarza">
    <w:name w:val="annotation reference"/>
    <w:unhideWhenUsed/>
    <w:rsid w:val="008F4A56"/>
    <w:rPr>
      <w:sz w:val="16"/>
      <w:szCs w:val="16"/>
    </w:rPr>
  </w:style>
  <w:style w:type="character" w:styleId="Odwoanieprzypisukocowego">
    <w:name w:val="endnote reference"/>
    <w:unhideWhenUsed/>
    <w:rsid w:val="008F4A56"/>
    <w:rPr>
      <w:vertAlign w:val="superscript"/>
    </w:rPr>
  </w:style>
  <w:style w:type="character" w:customStyle="1" w:styleId="Styl14pt">
    <w:name w:val="Styl 14 pt"/>
    <w:rsid w:val="008F4A56"/>
    <w:rPr>
      <w:rFonts w:ascii="Arial" w:hAnsi="Arial" w:cs="Arial" w:hint="default"/>
      <w:sz w:val="28"/>
    </w:rPr>
  </w:style>
  <w:style w:type="character" w:customStyle="1" w:styleId="Znak1">
    <w:name w:val="Znak1"/>
    <w:rsid w:val="008F4A56"/>
    <w:rPr>
      <w:rFonts w:ascii="Arial" w:hAnsi="Arial" w:cs="Arial" w:hint="default"/>
      <w:b/>
      <w:bCs w:val="0"/>
    </w:rPr>
  </w:style>
  <w:style w:type="character" w:customStyle="1" w:styleId="Znak">
    <w:name w:val="Znak"/>
    <w:rsid w:val="008F4A56"/>
    <w:rPr>
      <w:sz w:val="24"/>
    </w:rPr>
  </w:style>
  <w:style w:type="character" w:customStyle="1" w:styleId="A3">
    <w:name w:val="A3"/>
    <w:rsid w:val="008F4A56"/>
    <w:rPr>
      <w:rFonts w:ascii="Humanist 52 1 PL" w:hAnsi="Humanist 52 1 PL" w:cs="Humanist 52 1 PL" w:hint="default"/>
      <w:color w:val="000000"/>
      <w:sz w:val="18"/>
      <w:szCs w:val="18"/>
    </w:rPr>
  </w:style>
  <w:style w:type="character" w:customStyle="1" w:styleId="Nierozpoznanawzmianka1">
    <w:name w:val="Nierozpoznana wzmianka1"/>
    <w:uiPriority w:val="99"/>
    <w:semiHidden/>
    <w:rsid w:val="008F4A56"/>
    <w:rPr>
      <w:color w:val="605E5C"/>
      <w:shd w:val="clear" w:color="auto" w:fill="E1DFDD"/>
    </w:rPr>
  </w:style>
  <w:style w:type="character" w:customStyle="1" w:styleId="FontStyle48">
    <w:name w:val="Font Style48"/>
    <w:uiPriority w:val="99"/>
    <w:rsid w:val="008F4A56"/>
    <w:rPr>
      <w:rFonts w:ascii="Times New Roman" w:hAnsi="Times New Roman" w:cs="Times New Roman" w:hint="default"/>
      <w:b/>
      <w:bCs/>
      <w:sz w:val="20"/>
      <w:szCs w:val="20"/>
    </w:rPr>
  </w:style>
  <w:style w:type="character" w:customStyle="1" w:styleId="FontStyle49">
    <w:name w:val="Font Style49"/>
    <w:uiPriority w:val="99"/>
    <w:rsid w:val="008F4A56"/>
    <w:rPr>
      <w:rFonts w:ascii="Times New Roman" w:hAnsi="Times New Roman" w:cs="Times New Roman" w:hint="default"/>
      <w:sz w:val="20"/>
      <w:szCs w:val="20"/>
    </w:rPr>
  </w:style>
  <w:style w:type="table" w:styleId="Tabela-Siatka">
    <w:name w:val="Table Grid"/>
    <w:basedOn w:val="Standardowy"/>
    <w:uiPriority w:val="59"/>
    <w:rsid w:val="008F4A5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21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Strona_internetowa" TargetMode="External"/><Relationship Id="rId13" Type="http://schemas.openxmlformats.org/officeDocument/2006/relationships/hyperlink" Target="mailto:finanse@skm.pkp.p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yperlink" Target="https://pl.wikipedia.org/wiki/%C5%9Arodki_pieni%C4%99%C5%BCn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kol.pl/index.php?title=Umowa_przewozu&amp;action=edit&amp;redlink=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aneosobowe@skm.pkp.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wikipedia.org/wiki/Urz%C4%85dzenie_mobilne"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13800</Words>
  <Characters>82805</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Leszek Kasprzyk</cp:lastModifiedBy>
  <cp:revision>4</cp:revision>
  <dcterms:created xsi:type="dcterms:W3CDTF">2019-11-08T07:23:00Z</dcterms:created>
  <dcterms:modified xsi:type="dcterms:W3CDTF">2019-11-14T09:24:00Z</dcterms:modified>
</cp:coreProperties>
</file>